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9F" w:rsidRDefault="0025669F" w:rsidP="00256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:rsidR="0025669F" w:rsidRDefault="0025669F" w:rsidP="0025669F">
      <w:pPr>
        <w:rPr>
          <w:b/>
          <w:sz w:val="28"/>
        </w:rPr>
      </w:pPr>
    </w:p>
    <w:p w:rsidR="00F87509" w:rsidRDefault="00F87509" w:rsidP="0025669F">
      <w:pPr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 xml:space="preserve">Název vysoké školy: Univerzita Tomáše Bati ve Zlíně </w:t>
      </w:r>
    </w:p>
    <w:p w:rsidR="0025669F" w:rsidRDefault="0025669F" w:rsidP="0025669F">
      <w:pPr>
        <w:spacing w:after="240"/>
        <w:ind w:left="3686" w:hanging="3686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  <w:t>Fakulta technologická</w:t>
      </w:r>
    </w:p>
    <w:p w:rsidR="0025669F" w:rsidRDefault="0025669F" w:rsidP="0025669F">
      <w:pPr>
        <w:spacing w:after="240"/>
        <w:ind w:left="3544" w:hanging="3544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 xml:space="preserve">Název spolupracující instituce: </w:t>
      </w:r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  <w:t>Technologie potravin</w:t>
      </w:r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 w:rsidP="0025669F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 w:rsidRPr="00C867A3">
        <w:rPr>
          <w:sz w:val="24"/>
          <w:u w:val="single"/>
        </w:rPr>
        <w:t>udělení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rozšíření akreditace</w:t>
      </w:r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 xml:space="preserve">Schvalující orgán: </w:t>
      </w:r>
      <w:r w:rsidRPr="00C867A3">
        <w:rPr>
          <w:b/>
          <w:sz w:val="28"/>
        </w:rPr>
        <w:t>Rada pro vnitřní hodnocení UTB</w:t>
      </w:r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 xml:space="preserve">Odkazy na relevantní vnitřní předpisy: </w:t>
      </w:r>
      <w:hyperlink r:id="rId9" w:history="1">
        <w:r w:rsidRPr="008C5008">
          <w:rPr>
            <w:rStyle w:val="Hypertextovodkaz"/>
            <w:b/>
            <w:sz w:val="28"/>
          </w:rPr>
          <w:t>http://www.utb.cz/o-univerzite/vnitrni-predpisy</w:t>
        </w:r>
      </w:hyperlink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 w:rsidP="0025669F">
      <w:pPr>
        <w:spacing w:after="240"/>
        <w:rPr>
          <w:b/>
          <w:sz w:val="28"/>
        </w:rPr>
      </w:pPr>
      <w:r>
        <w:rPr>
          <w:b/>
          <w:sz w:val="28"/>
        </w:rPr>
        <w:t>ISCED F: 0721</w:t>
      </w:r>
    </w:p>
    <w:p w:rsidR="0025669F" w:rsidRDefault="0025669F" w:rsidP="0025669F">
      <w:pPr>
        <w:spacing w:after="240"/>
        <w:rPr>
          <w:b/>
          <w:sz w:val="28"/>
        </w:rPr>
      </w:pPr>
    </w:p>
    <w:p w:rsidR="0025669F" w:rsidRDefault="0025669F">
      <w:r>
        <w:br w:type="page"/>
      </w:r>
    </w:p>
    <w:tbl>
      <w:tblPr>
        <w:tblW w:w="98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"/>
        <w:gridCol w:w="7"/>
        <w:gridCol w:w="1926"/>
        <w:gridCol w:w="8"/>
        <w:gridCol w:w="695"/>
        <w:gridCol w:w="411"/>
        <w:gridCol w:w="13"/>
        <w:gridCol w:w="24"/>
        <w:gridCol w:w="81"/>
        <w:gridCol w:w="39"/>
        <w:gridCol w:w="11"/>
        <w:gridCol w:w="271"/>
        <w:gridCol w:w="127"/>
        <w:gridCol w:w="10"/>
        <w:gridCol w:w="27"/>
        <w:gridCol w:w="263"/>
        <w:gridCol w:w="13"/>
        <w:gridCol w:w="554"/>
        <w:gridCol w:w="15"/>
        <w:gridCol w:w="213"/>
        <w:gridCol w:w="37"/>
        <w:gridCol w:w="9"/>
        <w:gridCol w:w="30"/>
        <w:gridCol w:w="848"/>
        <w:gridCol w:w="9"/>
        <w:gridCol w:w="31"/>
        <w:gridCol w:w="774"/>
        <w:gridCol w:w="10"/>
        <w:gridCol w:w="31"/>
        <w:gridCol w:w="1053"/>
        <w:gridCol w:w="359"/>
        <w:gridCol w:w="10"/>
        <w:gridCol w:w="135"/>
        <w:gridCol w:w="6"/>
        <w:gridCol w:w="402"/>
        <w:gridCol w:w="11"/>
        <w:gridCol w:w="137"/>
        <w:gridCol w:w="7"/>
        <w:gridCol w:w="34"/>
        <w:gridCol w:w="389"/>
        <w:gridCol w:w="108"/>
        <w:gridCol w:w="8"/>
        <w:gridCol w:w="34"/>
        <w:gridCol w:w="99"/>
        <w:gridCol w:w="462"/>
        <w:gridCol w:w="78"/>
        <w:gridCol w:w="42"/>
      </w:tblGrid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9285" w:type="dxa"/>
            <w:gridSpan w:val="43"/>
            <w:tcBorders>
              <w:bottom w:val="double" w:sz="4" w:space="0" w:color="auto"/>
            </w:tcBorders>
            <w:shd w:val="clear" w:color="auto" w:fill="BDD6EE"/>
          </w:tcPr>
          <w:p w:rsidR="0025669F" w:rsidRDefault="0025669F" w:rsidP="0025669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Pr="006A7012" w:rsidRDefault="0025669F" w:rsidP="0025669F">
            <w:pPr>
              <w:rPr>
                <w:b/>
              </w:rPr>
            </w:pPr>
            <w:r w:rsidRPr="006A7012">
              <w:rPr>
                <w:b/>
              </w:rPr>
              <w:t>Technologie potravin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Default="0025669F" w:rsidP="0025669F">
            <w:r>
              <w:t>magisterský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Default="0025669F" w:rsidP="0025669F">
            <w:r>
              <w:t xml:space="preserve">akademicky zaměřený 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Default="0025669F" w:rsidP="0025669F">
            <w:r>
              <w:t xml:space="preserve">prezenční – kombinovaná 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Default="0025669F" w:rsidP="0025669F">
            <w:r>
              <w:t>2 roky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Default="0025669F" w:rsidP="0025669F">
            <w:r>
              <w:t>český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Default="0025669F" w:rsidP="0025669F">
            <w:r>
              <w:t>inženýr (Ing.)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gridSpan w:val="11"/>
            <w:tcBorders>
              <w:bottom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  <w:tc>
          <w:tcPr>
            <w:tcW w:w="2835" w:type="dxa"/>
            <w:gridSpan w:val="10"/>
            <w:tcBorders>
              <w:bottom w:val="single" w:sz="2" w:space="0" w:color="auto"/>
            </w:tcBorders>
            <w:shd w:val="clear" w:color="auto" w:fill="F7CAAC"/>
          </w:tcPr>
          <w:p w:rsidR="0025669F" w:rsidRPr="005F401C" w:rsidRDefault="0025669F" w:rsidP="0025669F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gridSpan w:val="14"/>
            <w:tcBorders>
              <w:bottom w:val="single" w:sz="2" w:space="0" w:color="auto"/>
            </w:tcBorders>
          </w:tcPr>
          <w:p w:rsidR="0025669F" w:rsidRDefault="0025669F" w:rsidP="0025669F">
            <w:r>
              <w:t>---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5"/>
            <w:tcBorders>
              <w:bottom w:val="single" w:sz="2" w:space="0" w:color="auto"/>
            </w:tcBorders>
          </w:tcPr>
          <w:p w:rsidR="0025669F" w:rsidRDefault="0025669F" w:rsidP="0025669F">
            <w:r>
              <w:t>doc. Ing. František Buňka, Ph.D.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316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201"/>
        </w:trPr>
        <w:tc>
          <w:tcPr>
            <w:tcW w:w="316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117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669F" w:rsidRDefault="0025669F" w:rsidP="0025669F">
            <w:r>
              <w:t>ne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</w:trPr>
        <w:tc>
          <w:tcPr>
            <w:tcW w:w="9285" w:type="dxa"/>
            <w:gridSpan w:val="43"/>
            <w:tcBorders>
              <w:top w:val="single" w:sz="2" w:space="0" w:color="auto"/>
            </w:tcBorders>
            <w:shd w:val="clear" w:color="auto" w:fill="F7CAAC"/>
          </w:tcPr>
          <w:p w:rsidR="0025669F" w:rsidRDefault="0025669F" w:rsidP="0025669F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160"/>
        </w:trPr>
        <w:tc>
          <w:tcPr>
            <w:tcW w:w="9285" w:type="dxa"/>
            <w:gridSpan w:val="43"/>
            <w:shd w:val="clear" w:color="auto" w:fill="FFFFFF"/>
          </w:tcPr>
          <w:p w:rsidR="0025669F" w:rsidRDefault="0025669F" w:rsidP="0025669F">
            <w:pPr>
              <w:spacing w:before="60" w:after="60"/>
            </w:pPr>
            <w:r>
              <w:t>Potravinářství (100%)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70"/>
        </w:trPr>
        <w:tc>
          <w:tcPr>
            <w:tcW w:w="9285" w:type="dxa"/>
            <w:gridSpan w:val="43"/>
            <w:shd w:val="clear" w:color="auto" w:fill="F7CAAC"/>
          </w:tcPr>
          <w:p w:rsidR="0025669F" w:rsidRDefault="0025669F" w:rsidP="0025669F">
            <w:r>
              <w:rPr>
                <w:b/>
              </w:rPr>
              <w:t>Cíle studia ve studijním programu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2108"/>
        </w:trPr>
        <w:tc>
          <w:tcPr>
            <w:tcW w:w="9285" w:type="dxa"/>
            <w:gridSpan w:val="43"/>
            <w:shd w:val="clear" w:color="auto" w:fill="FFFFFF"/>
          </w:tcPr>
          <w:p w:rsidR="0025669F" w:rsidRDefault="0025669F" w:rsidP="0025669F">
            <w:pPr>
              <w:spacing w:before="60" w:after="60" w:line="252" w:lineRule="auto"/>
              <w:jc w:val="both"/>
            </w:pPr>
            <w:r>
              <w:t>Ve dvouletém magisterském studijním programu jsou vychováváni odborníci pro technologické a kontrolní funkce ve výrobních podnicích potravinářského průmyslu, podnicích uvádějících potraviny a nápoje do oběhu, státní správu, výzkumné a vývojové instituce. Studium poskytuje na základě aktuálního stavu vědeckého poznání, výzkumu a vývoje rozšíření teoretických i praktických znalostí v oblastech technologie výroby potravin a nápojů. Součástí studia jsou i disciplíny zaměřené na chemické, biochemické, mikrobiologické a senzorické změny potravin a nápojů během jejich výroby a následného skladování. Zvláštní pozornost je věnována legislativním aspektům celého procesu výroby potravin a jejich uvádění na trh s důrazem na principy zabezpečení zdravotní nezávadnosti potravin. Studium je zakončeno obhajobou diplomové práce a státní závěrečnou zkouškou.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187"/>
        </w:trPr>
        <w:tc>
          <w:tcPr>
            <w:tcW w:w="9285" w:type="dxa"/>
            <w:gridSpan w:val="43"/>
            <w:shd w:val="clear" w:color="auto" w:fill="F7CAAC"/>
          </w:tcPr>
          <w:p w:rsidR="0025669F" w:rsidRDefault="0025669F" w:rsidP="0025669F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2694"/>
        </w:trPr>
        <w:tc>
          <w:tcPr>
            <w:tcW w:w="9285" w:type="dxa"/>
            <w:gridSpan w:val="43"/>
            <w:shd w:val="clear" w:color="auto" w:fill="FFFFFF"/>
          </w:tcPr>
          <w:p w:rsidR="0025669F" w:rsidRDefault="0025669F" w:rsidP="0025669F">
            <w:pPr>
              <w:spacing w:before="60" w:after="60" w:line="252" w:lineRule="auto"/>
              <w:jc w:val="both"/>
            </w:pPr>
            <w:r w:rsidRPr="00E36216">
              <w:t>Absolventi jsou odborně vychováváni pro řídící technologické a kontrolní pozice ve výrobních podnicích potravinářského průmyslu, podnicích uvádějících potraviny a nápoje do oběhu, státní správu a také výzkumná a vývojová pracoviště</w:t>
            </w:r>
            <w:r>
              <w:t xml:space="preserve"> zaměřená na technologii potravin a hodnocení jejich jakosti a zdravotní nezávadnosti</w:t>
            </w:r>
            <w:r w:rsidRPr="00E36216">
              <w:t>. Absolventi mají</w:t>
            </w:r>
            <w:r>
              <w:t xml:space="preserve"> hluboké znalosti a porozumění v oblasti technologie a hygieny masa a masných výrobků, mléka a mléčných výrobků, drůbeže, zvěřiny a výrobků z nich, ryb a ostatních vodních živočichů a výrobků mrazíren a mrazírenských výrobků, vajec, polotovarů a tuků živočišného původu, včelích produktů, mlýnských obilních výrobků a pekárenských výrobků a těstovin, brambor, škrobu a výrobků z nich, luštěnin, olejnatých semen a tuků rostlinného původu, cukru, cukrovinek, sladidel, soli, koření, ochucovadel, hořčice, dehydratovaných výrobků, čaje, kávy a kávovin, nápojů, ovoce, zeleniny, suchých plodů, hub a výrobků z nich. Absolventi mají hluboké znalosti a porozumění v oblasti druhů a složení potravin a procesů v nich probíhajících, rozumí oblasti chemické, mikrobiologické, fyzikální a senzorické analýzy potravin a jsou schopni na základě aktuálního stavu predikovat vývoj jakosti a bezpečnosti surovin, meziproduktů i finálních produktů v průběhu doby použitelnosti, resp. doby minimální trvanlivosti. Absolventi mají hluboké znalosti kvality, hygieny a zdravotní nezávadnosti potravin, jsou schopni aplikovat postupy správné výrobní a hygienické praxe v jednotlivých provozech potravinového řetězce a mají hluboké znalosti teorií, konceptů a metod hygieny a technologie potravin, procesů probíhajících v potravinách, v oblasti analýzy potravin, kvality, hygieny a zdravotní nezávadnosti potravin, v oblasti kontroly potravin a dále z oblasti legislativy, ekonomiky managementu a marketingu potravin. </w:t>
            </w:r>
          </w:p>
          <w:p w:rsidR="0025669F" w:rsidRDefault="0025669F" w:rsidP="0025669F">
            <w:pPr>
              <w:spacing w:before="60" w:after="60" w:line="252" w:lineRule="auto"/>
              <w:jc w:val="both"/>
            </w:pPr>
            <w:r>
              <w:t xml:space="preserve">Součástí kompetencí absolventa je i hodnocení výživy člověka z pohledu naplňování zásad správné výživy. Absolventi umí aplikovat poznatky a tvůrčím způsobem řešit komplikované problémy z technologie získávání, výroby, zpracování, skladování, distribuce a prodeje potravin, umí aplikovat i komplikované postupy kontroly potravin. 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185"/>
        </w:trPr>
        <w:tc>
          <w:tcPr>
            <w:tcW w:w="9285" w:type="dxa"/>
            <w:gridSpan w:val="43"/>
            <w:shd w:val="clear" w:color="auto" w:fill="F7CAAC"/>
          </w:tcPr>
          <w:p w:rsidR="0025669F" w:rsidRPr="00ED322D" w:rsidRDefault="0025669F" w:rsidP="0025669F">
            <w:r w:rsidRPr="00ED322D">
              <w:rPr>
                <w:b/>
              </w:rPr>
              <w:t>Pravidla a podmínky pro tvorbu studijních plánů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283"/>
        </w:trPr>
        <w:tc>
          <w:tcPr>
            <w:tcW w:w="9285" w:type="dxa"/>
            <w:gridSpan w:val="43"/>
            <w:shd w:val="clear" w:color="auto" w:fill="FFFFFF"/>
          </w:tcPr>
          <w:p w:rsidR="00EA1A3E" w:rsidRDefault="0025669F" w:rsidP="0025669F">
            <w:pPr>
              <w:spacing w:before="60" w:after="60" w:line="252" w:lineRule="auto"/>
              <w:jc w:val="both"/>
            </w:pPr>
            <w:r>
              <w:t xml:space="preserve">Studijní program Technologie potravin je studijní program bez specializací v prezenční a kombinované formě. Pro každou formu studia je určen samostatný studijní plán. Struktura studijního plánu je tvořena povinnými předměty a povinně volitelnými předměty </w:t>
            </w:r>
            <w:r w:rsidR="0098069D">
              <w:t>skupiny 1 a skupiny 2</w:t>
            </w:r>
            <w:r>
              <w:t xml:space="preserve">. </w:t>
            </w:r>
          </w:p>
          <w:p w:rsidR="00EA1A3E" w:rsidRPr="000662B1" w:rsidRDefault="00EA1A3E" w:rsidP="00D00138">
            <w:pPr>
              <w:spacing w:before="60" w:after="60" w:line="252" w:lineRule="auto"/>
              <w:jc w:val="both"/>
            </w:pPr>
            <w:r w:rsidRPr="000662B1">
              <w:rPr>
                <w:color w:val="000000"/>
                <w:shd w:val="clear" w:color="auto" w:fill="FFFFFF"/>
              </w:rPr>
              <w:t>V rámci posílení odbornosti studentů zaměřené na zvládání problematiky v cizím jazyce byl do studijních plánů také zařazen předmět vyučovaný v anglickém jazyce (</w:t>
            </w:r>
            <w:r w:rsidRPr="00807313">
              <w:t>Analýza a hodnocení potravin</w:t>
            </w:r>
            <w:r>
              <w:t xml:space="preserve">/Food Analysis and </w:t>
            </w:r>
            <w:r w:rsidR="00260A7B">
              <w:lastRenderedPageBreak/>
              <w:t>Evaluation</w:t>
            </w:r>
            <w:r w:rsidRPr="000662B1">
              <w:rPr>
                <w:color w:val="000000"/>
                <w:shd w:val="clear" w:color="auto" w:fill="FFFFFF"/>
              </w:rPr>
              <w:t>).</w:t>
            </w:r>
          </w:p>
          <w:p w:rsidR="0025669F" w:rsidRDefault="0025669F" w:rsidP="0025669F">
            <w:pPr>
              <w:spacing w:before="60" w:after="60" w:line="252" w:lineRule="auto"/>
              <w:jc w:val="both"/>
            </w:pPr>
            <w:r>
              <w:t>Ve studijním programu je využíván kreditový systém ECTS představující studijní zátěž 25 až 30 hodin/1kredit. Jedna výuková hodina představuje 50 minut. V rámci magisterského studijního programu je standardní délka studia 2 roky a student musí získat 120 kreditů.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258"/>
        </w:trPr>
        <w:tc>
          <w:tcPr>
            <w:tcW w:w="9285" w:type="dxa"/>
            <w:gridSpan w:val="43"/>
            <w:shd w:val="clear" w:color="auto" w:fill="F7CAAC"/>
          </w:tcPr>
          <w:p w:rsidR="0025669F" w:rsidRDefault="0025669F" w:rsidP="0025669F">
            <w:r>
              <w:rPr>
                <w:b/>
              </w:rPr>
              <w:lastRenderedPageBreak/>
              <w:t xml:space="preserve"> Podmínky k přijetí ke studiu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1111"/>
        </w:trPr>
        <w:tc>
          <w:tcPr>
            <w:tcW w:w="9285" w:type="dxa"/>
            <w:gridSpan w:val="43"/>
            <w:shd w:val="clear" w:color="auto" w:fill="FFFFFF"/>
          </w:tcPr>
          <w:p w:rsidR="0025669F" w:rsidRDefault="0025669F" w:rsidP="0025669F">
            <w:pPr>
              <w:spacing w:before="60" w:after="60" w:line="252" w:lineRule="auto"/>
              <w:jc w:val="both"/>
              <w:rPr>
                <w:b/>
              </w:rPr>
            </w:pPr>
            <w:r>
              <w:t>Podmínky pro přijetí ke studiu jsou stanoveny Směrnicí děkana k přijímacímu řízení, která je každoročně vydávána na Fakultě technologické. V této směrnici jsou konkretizovány požadavky pro přijetí v daném akademickém roce a je zveřejňována na úřední desce FT (</w:t>
            </w:r>
            <w:hyperlink r:id="rId10" w:history="1">
              <w:r w:rsidRPr="001072B1">
                <w:rPr>
                  <w:rStyle w:val="Hypertextovodkaz"/>
                </w:rPr>
                <w:t>http://www.utb.cz/ft/o-fakulte/prijimaci-rizeni</w:t>
              </w:r>
            </w:hyperlink>
            <w:r>
              <w:t>). Základní podmínkou pro přijetí do magisterského studijního programu je absolvování bakalářského stupně studia daného nebo příbuzného studijního programu.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268"/>
        </w:trPr>
        <w:tc>
          <w:tcPr>
            <w:tcW w:w="9285" w:type="dxa"/>
            <w:gridSpan w:val="43"/>
            <w:shd w:val="clear" w:color="auto" w:fill="F7CAAC"/>
          </w:tcPr>
          <w:p w:rsidR="0025669F" w:rsidRDefault="0025669F" w:rsidP="0025669F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25669F" w:rsidTr="00394B59">
        <w:trPr>
          <w:gridBefore w:val="1"/>
          <w:gridAfter w:val="3"/>
          <w:wBefore w:w="29" w:type="dxa"/>
          <w:wAfter w:w="575" w:type="dxa"/>
          <w:trHeight w:val="2651"/>
        </w:trPr>
        <w:tc>
          <w:tcPr>
            <w:tcW w:w="9285" w:type="dxa"/>
            <w:gridSpan w:val="43"/>
            <w:shd w:val="clear" w:color="auto" w:fill="FFFFFF"/>
          </w:tcPr>
          <w:p w:rsidR="0025669F" w:rsidRDefault="0025669F" w:rsidP="0025669F">
            <w:pPr>
              <w:spacing w:before="60" w:after="60" w:line="252" w:lineRule="auto"/>
              <w:jc w:val="both"/>
            </w:pPr>
            <w:r>
              <w:t>Tento studijní program navazuje v době sestavování tohoto spisu na studijní program Chemie a technologie potravin ve studijních oborech Chemie a technologie potravin a Technologie a řízení v gastronomii. V případě úspěšné akreditace bakalářského studijního programu Analýza a technologie potravin bude studijní program Technologie potravin navazovat i na tento. Dále na studijní program navazuje doktorský studijní program realizovaný na Fakultě technologické: Chemie a technologie potravin ve stále ještě akreditovaném oboru Technologie potravin.</w:t>
            </w: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D00138" w:rsidRDefault="00D00138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  <w:p w:rsidR="0025669F" w:rsidRDefault="0025669F" w:rsidP="0025669F">
            <w:pPr>
              <w:spacing w:before="60" w:after="60" w:line="252" w:lineRule="auto"/>
              <w:jc w:val="both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5669F" w:rsidRDefault="0025669F" w:rsidP="0025669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2639" w:type="dxa"/>
            <w:gridSpan w:val="4"/>
            <w:shd w:val="clear" w:color="auto" w:fill="F7CAAC"/>
          </w:tcPr>
          <w:p w:rsidR="0025669F" w:rsidRDefault="0025669F" w:rsidP="0025669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108" w:type="dxa"/>
            <w:gridSpan w:val="40"/>
          </w:tcPr>
          <w:p w:rsidR="0025669F" w:rsidRDefault="0025669F" w:rsidP="00256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Technologie potravin - prezenční forma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shd w:val="clear" w:color="auto" w:fill="F7CAAC"/>
          </w:tcPr>
          <w:p w:rsidR="0025669F" w:rsidRDefault="0025669F" w:rsidP="002566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  <w:shd w:val="clear" w:color="auto" w:fill="F7CAAC"/>
          </w:tcPr>
          <w:p w:rsidR="0025669F" w:rsidRPr="00117A25" w:rsidRDefault="0025669F" w:rsidP="00117A25">
            <w:pPr>
              <w:tabs>
                <w:tab w:val="right" w:pos="2235"/>
              </w:tabs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Název předmětu</w:t>
            </w:r>
            <w:r w:rsidR="00117A25" w:rsidRPr="00117A25">
              <w:rPr>
                <w:b/>
                <w:sz w:val="18"/>
                <w:szCs w:val="18"/>
              </w:rPr>
              <w:tab/>
            </w:r>
          </w:p>
        </w:tc>
        <w:tc>
          <w:tcPr>
            <w:tcW w:w="1272" w:type="dxa"/>
            <w:gridSpan w:val="7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09" w:type="dxa"/>
            <w:gridSpan w:val="6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67" w:type="dxa"/>
            <w:gridSpan w:val="2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3975" w:type="dxa"/>
            <w:gridSpan w:val="17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78" w:type="dxa"/>
            <w:gridSpan w:val="5"/>
            <w:shd w:val="clear" w:color="auto" w:fill="F7CAAC"/>
          </w:tcPr>
          <w:p w:rsid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dop. roč./</w:t>
            </w:r>
          </w:p>
          <w:p w:rsidR="0025669F" w:rsidRPr="00117A25" w:rsidRDefault="0025669F" w:rsidP="0025669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1" w:type="dxa"/>
            <w:gridSpan w:val="5"/>
            <w:shd w:val="clear" w:color="auto" w:fill="F7CAAC"/>
          </w:tcPr>
          <w:p w:rsidR="0025669F" w:rsidRPr="00117A25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117A25">
              <w:rPr>
                <w:b/>
                <w:sz w:val="18"/>
                <w:szCs w:val="18"/>
              </w:rPr>
              <w:t>profil. základ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"Tech_výr_potr_živ_pův_I" </w:instrText>
            </w:r>
            <w:r>
              <w:fldChar w:fldCharType="separate"/>
            </w:r>
            <w:r w:rsidR="0025669F" w:rsidRPr="00925E49">
              <w:rPr>
                <w:rStyle w:val="Hypertextovodkaz"/>
              </w:rPr>
              <w:t xml:space="preserve">Technologie výroby potravin živočišného </w:t>
            </w:r>
          </w:p>
          <w:p w:rsidR="0025669F" w:rsidRDefault="0025669F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</w:t>
            </w:r>
            <w:r w:rsidR="00925E49">
              <w:fldChar w:fldCharType="end"/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42l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6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Pachlová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117A25" w:rsidRPr="00E20FBE">
                <w:rPr>
                  <w:rStyle w:val="Hypertextovodkaz"/>
                  <w:b/>
                </w:rPr>
                <w:t xml:space="preserve">Ing. Vendula </w:t>
              </w:r>
              <w:r w:rsidR="0025669F" w:rsidRPr="00E20FBE">
                <w:rPr>
                  <w:rStyle w:val="Hypertextovodkaz"/>
                  <w:b/>
                </w:rPr>
                <w:t>Pachlová,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Buňka" w:history="1">
              <w:r w:rsidR="00117A25" w:rsidRPr="00E20FBE">
                <w:rPr>
                  <w:rStyle w:val="Hypertextovodkaz"/>
                </w:rPr>
                <w:t xml:space="preserve">doc. </w:t>
              </w:r>
              <w:r w:rsidR="00D7772B" w:rsidRPr="00E20FBE">
                <w:rPr>
                  <w:rStyle w:val="Hypertextovodkaz"/>
                </w:rPr>
                <w:t xml:space="preserve">Ing. František </w:t>
              </w:r>
              <w:r w:rsidR="00117A25" w:rsidRPr="00E20FBE">
                <w:rPr>
                  <w:rStyle w:val="Hypertextovodkaz"/>
                </w:rPr>
                <w:t>Buňka,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Černíková" w:history="1">
              <w:r w:rsidR="00117A25" w:rsidRPr="00E20FBE">
                <w:rPr>
                  <w:rStyle w:val="Hypertextovodkaz"/>
                </w:rPr>
                <w:t xml:space="preserve">MVDr. </w:t>
              </w:r>
              <w:r w:rsidR="00D7772B" w:rsidRPr="00E20FBE">
                <w:rPr>
                  <w:rStyle w:val="Hypertextovodkaz"/>
                </w:rPr>
                <w:t xml:space="preserve">Michaela </w:t>
              </w:r>
              <w:r w:rsidR="00117A25" w:rsidRPr="00E20FBE">
                <w:rPr>
                  <w:rStyle w:val="Hypertextovodkaz"/>
                </w:rPr>
                <w:t>Černíková, Ph.D.</w:t>
              </w:r>
            </w:hyperlink>
            <w:r w:rsidR="00117A25">
              <w:t xml:space="preserve"> (10</w:t>
            </w:r>
            <w:r w:rsidR="0025669F">
              <w:t>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"Tech_výr_potr_rost_pův_I" </w:instrText>
            </w:r>
            <w:r>
              <w:fldChar w:fldCharType="separate"/>
            </w:r>
            <w:r w:rsidR="0025669F" w:rsidRPr="00925E49">
              <w:rPr>
                <w:rStyle w:val="Hypertextovodkaz"/>
              </w:rPr>
              <w:t>Technologie výroby potravin rostlinného</w:t>
            </w:r>
          </w:p>
          <w:p w:rsidR="0025669F" w:rsidRDefault="0025669F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</w:t>
            </w:r>
            <w:r w:rsidR="00925E49">
              <w:fldChar w:fldCharType="end"/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42l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6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rešová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D7772B" w:rsidRPr="00E20FBE">
                <w:rPr>
                  <w:rStyle w:val="Hypertextovodkaz"/>
                  <w:b/>
                </w:rPr>
                <w:t xml:space="preserve">RNDr. Iva </w:t>
              </w:r>
              <w:r w:rsidR="0025669F" w:rsidRPr="00E20FBE">
                <w:rPr>
                  <w:rStyle w:val="Hypertextovodkaz"/>
                  <w:b/>
                </w:rPr>
                <w:t>Burešová,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Lorencová" w:history="1">
              <w:r w:rsidR="00117A25" w:rsidRPr="00E20FBE">
                <w:rPr>
                  <w:rStyle w:val="Hypertextovodkaz"/>
                </w:rPr>
                <w:t>Ing.</w:t>
              </w:r>
              <w:r w:rsidR="00D7772B" w:rsidRPr="00E20FBE">
                <w:rPr>
                  <w:rStyle w:val="Hypertextovodkaz"/>
                </w:rPr>
                <w:t xml:space="preserve"> Eva </w:t>
              </w:r>
              <w:r w:rsidR="00117A25" w:rsidRPr="00E20FBE">
                <w:rPr>
                  <w:rStyle w:val="Hypertextovodkaz"/>
                </w:rPr>
                <w:t>Lorencová,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Salek" w:history="1">
              <w:r w:rsidR="00117A25" w:rsidRPr="00E20FBE">
                <w:rPr>
                  <w:rStyle w:val="Hypertextovodkaz"/>
                </w:rPr>
                <w:t xml:space="preserve">Ing. </w:t>
              </w:r>
              <w:r w:rsidR="00D7772B" w:rsidRPr="00E20FBE">
                <w:rPr>
                  <w:rStyle w:val="Hypertextovodkaz"/>
                </w:rPr>
                <w:t xml:space="preserve">Richardos Nikolaos </w:t>
              </w:r>
              <w:r w:rsidR="00117A25" w:rsidRPr="00E20FBE">
                <w:rPr>
                  <w:rStyle w:val="Hypertextovodkaz"/>
                </w:rPr>
                <w:t>Salek, Ph.D.</w:t>
              </w:r>
            </w:hyperlink>
            <w:r w:rsidR="00117A25">
              <w:t xml:space="preserve"> (10</w:t>
            </w:r>
            <w:r w:rsidR="0025669F">
              <w:t>% p</w:t>
            </w:r>
            <w:r w:rsidR="00117A25">
              <w:t>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Anal_a_hodn_potr" w:history="1">
              <w:r w:rsidR="0025669F" w:rsidRPr="00925E49">
                <w:rPr>
                  <w:rStyle w:val="Hypertextovodkaz"/>
                </w:rPr>
                <w:t>Analýza a hodnocení potravin</w:t>
              </w:r>
              <w:r w:rsidR="00D7772B" w:rsidRPr="00925E49">
                <w:rPr>
                  <w:rStyle w:val="Hypertextovodkaz"/>
                </w:rPr>
                <w:t>/</w:t>
              </w:r>
              <w:r w:rsidR="0025669F" w:rsidRPr="00925E49">
                <w:rPr>
                  <w:rStyle w:val="Hypertextovodkaz"/>
                </w:rPr>
                <w:t xml:space="preserve">Food Analysis and </w:t>
              </w:r>
              <w:r w:rsidR="00260A7B">
                <w:rPr>
                  <w:rStyle w:val="Hypertextovodkaz"/>
                </w:rPr>
                <w:t>Evaluation</w:t>
              </w:r>
            </w:hyperlink>
            <w:r w:rsidR="0025669F">
              <w:t xml:space="preserve"> </w:t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117A25">
              <w:t>28s+</w:t>
            </w:r>
            <w:r w:rsidR="0025669F">
              <w:t>42l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5" w:type="dxa"/>
            <w:gridSpan w:val="17"/>
          </w:tcPr>
          <w:p w:rsidR="00117A25" w:rsidRPr="00D7772B" w:rsidRDefault="00E24DAB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umczynski" w:history="1">
              <w:r w:rsidR="0025669F" w:rsidRPr="00E20FBE">
                <w:rPr>
                  <w:rStyle w:val="Hypertextovodkaz"/>
                  <w:b/>
                  <w:sz w:val="19"/>
                  <w:szCs w:val="19"/>
                </w:rPr>
                <w:t xml:space="preserve">doc. Ing. </w:t>
              </w:r>
              <w:r w:rsidR="00D7772B" w:rsidRPr="00E20FBE">
                <w:rPr>
                  <w:rStyle w:val="Hypertextovodkaz"/>
                  <w:b/>
                  <w:sz w:val="19"/>
                  <w:szCs w:val="19"/>
                </w:rPr>
                <w:t xml:space="preserve">Daniela </w:t>
              </w:r>
              <w:r w:rsidR="0025669F" w:rsidRPr="00E20FBE">
                <w:rPr>
                  <w:rStyle w:val="Hypertextovodkaz"/>
                  <w:b/>
                  <w:sz w:val="19"/>
                  <w:szCs w:val="19"/>
                </w:rPr>
                <w:t>Sumczynski, Ph.D.</w:t>
              </w:r>
            </w:hyperlink>
            <w:r w:rsidR="0025669F" w:rsidRPr="00D7772B">
              <w:rPr>
                <w:b/>
                <w:sz w:val="19"/>
                <w:szCs w:val="19"/>
              </w:rPr>
              <w:t xml:space="preserve"> </w:t>
            </w:r>
            <w:r w:rsidR="0025669F" w:rsidRPr="00CB100E">
              <w:rPr>
                <w:sz w:val="19"/>
                <w:szCs w:val="19"/>
              </w:rPr>
              <w:t>(50% p</w:t>
            </w:r>
            <w:r w:rsidR="00117A25" w:rsidRPr="00CB100E">
              <w:rPr>
                <w:sz w:val="19"/>
                <w:szCs w:val="19"/>
              </w:rPr>
              <w:t>)</w:t>
            </w:r>
          </w:p>
          <w:p w:rsidR="0025669F" w:rsidRPr="005E17AC" w:rsidRDefault="00E24DAB" w:rsidP="0003279E">
            <w:pPr>
              <w:spacing w:before="20" w:after="20"/>
              <w:jc w:val="both"/>
            </w:pPr>
            <w:hyperlink w:anchor="Fišera" w:history="1">
              <w:r w:rsidR="0025669F" w:rsidRPr="00E20FBE">
                <w:rPr>
                  <w:rStyle w:val="Hypertextovodkaz"/>
                </w:rPr>
                <w:t>doc. Ing.</w:t>
              </w:r>
              <w:r w:rsidR="00D7772B" w:rsidRPr="00E20FBE">
                <w:rPr>
                  <w:rStyle w:val="Hypertextovodkaz"/>
                </w:rPr>
                <w:t xml:space="preserve"> Miroslav</w:t>
              </w:r>
              <w:r w:rsidR="0025669F" w:rsidRPr="00E20FBE">
                <w:rPr>
                  <w:rStyle w:val="Hypertextovodkaz"/>
                </w:rPr>
                <w:t xml:space="preserve"> Fišera, CSc.</w:t>
              </w:r>
            </w:hyperlink>
            <w:r w:rsidR="0025669F" w:rsidRPr="005E17AC">
              <w:t xml:space="preserve"> (</w:t>
            </w:r>
            <w:r w:rsidR="00117A25">
              <w:t>50% p</w:t>
            </w:r>
            <w:r w:rsidR="0025669F" w:rsidRPr="005E17AC">
              <w:t>)</w:t>
            </w:r>
          </w:p>
          <w:p w:rsidR="0025669F" w:rsidRPr="00571B6F" w:rsidRDefault="0025669F" w:rsidP="0003279E">
            <w:pPr>
              <w:spacing w:before="20" w:after="20"/>
              <w:jc w:val="both"/>
              <w:rPr>
                <w:b/>
              </w:rPr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Mikrobiol_potr" w:history="1">
              <w:r w:rsidR="0025669F" w:rsidRPr="00925E49">
                <w:rPr>
                  <w:rStyle w:val="Hypertextovodkaz"/>
                </w:rPr>
                <w:t>Mikrobiologie potravin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117A25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ová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117A25" w:rsidRPr="00E20FBE">
                <w:rPr>
                  <w:rStyle w:val="Hypertextovodkaz"/>
                  <w:b/>
                </w:rPr>
                <w:t xml:space="preserve">RNDr. Leona </w:t>
              </w:r>
              <w:r w:rsidR="0025669F" w:rsidRPr="00E20FBE">
                <w:rPr>
                  <w:rStyle w:val="Hypertextovodkaz"/>
                  <w:b/>
                </w:rPr>
                <w:t>Buňková,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(100</w:t>
            </w:r>
            <w:r w:rsidR="0025669F" w:rsidRPr="00CB100E">
              <w:t>% p</w:t>
            </w:r>
            <w:r w:rsidR="00117A25" w:rsidRPr="00CB100E">
              <w:t>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Senz_hodn_potr" w:history="1">
              <w:r w:rsidR="0025669F" w:rsidRPr="00925E49">
                <w:rPr>
                  <w:rStyle w:val="Hypertextovodkaz"/>
                </w:rPr>
                <w:t>Senzorické hodnocení potravin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C45D0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azárková" w:history="1">
              <w:r w:rsidR="0025669F" w:rsidRPr="00E20FBE">
                <w:rPr>
                  <w:rStyle w:val="Hypertextovodkaz"/>
                  <w:b/>
                </w:rPr>
                <w:t xml:space="preserve">Ing. </w:t>
              </w:r>
              <w:r w:rsidR="00D7772B" w:rsidRPr="00E20FBE">
                <w:rPr>
                  <w:rStyle w:val="Hypertextovodkaz"/>
                  <w:b/>
                </w:rPr>
                <w:t xml:space="preserve">Zuzana </w:t>
              </w:r>
              <w:r w:rsidR="001E698B" w:rsidRPr="00E20FBE">
                <w:rPr>
                  <w:rStyle w:val="Hypertextovodkaz"/>
                  <w:b/>
                </w:rPr>
                <w:t>Lazárková,</w:t>
              </w:r>
              <w:r w:rsidR="0025669F" w:rsidRPr="00E20FBE">
                <w:rPr>
                  <w:rStyle w:val="Hypertextovodkaz"/>
                  <w:b/>
                </w:rPr>
                <w:t xml:space="preserve">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Buňka" w:history="1">
              <w:r w:rsidR="00117A25" w:rsidRPr="00E20FBE">
                <w:rPr>
                  <w:rStyle w:val="Hypertextovodkaz"/>
                </w:rPr>
                <w:t xml:space="preserve">doc. </w:t>
              </w:r>
              <w:r w:rsidR="00D7772B" w:rsidRPr="00E20FBE">
                <w:rPr>
                  <w:rStyle w:val="Hypertextovodkaz"/>
                </w:rPr>
                <w:t xml:space="preserve">Ing. František </w:t>
              </w:r>
              <w:r w:rsidR="00117A25" w:rsidRPr="00E20FBE">
                <w:rPr>
                  <w:rStyle w:val="Hypertextovodkaz"/>
                </w:rPr>
                <w:t>Buňka, Ph.D.</w:t>
              </w:r>
            </w:hyperlink>
            <w:r w:rsidR="00117A25">
              <w:t xml:space="preserve"> (30</w:t>
            </w:r>
            <w:r w:rsidR="0025669F">
              <w:t>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Výž_a_strav_člov" w:history="1">
              <w:r w:rsidR="0025669F" w:rsidRPr="00925E49">
                <w:rPr>
                  <w:rStyle w:val="Hypertextovodkaz"/>
                </w:rPr>
                <w:t>Výživa a stravování člověka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čková" w:history="1">
              <w:r w:rsidR="0025669F" w:rsidRPr="00E20FBE">
                <w:rPr>
                  <w:rStyle w:val="Hypertextovodkaz"/>
                  <w:b/>
                </w:rPr>
                <w:t xml:space="preserve">Mgr. </w:t>
              </w:r>
              <w:r w:rsidR="00D7772B" w:rsidRPr="00E20FBE">
                <w:rPr>
                  <w:rStyle w:val="Hypertextovodkaz"/>
                  <w:b/>
                </w:rPr>
                <w:t xml:space="preserve">Martina </w:t>
              </w:r>
              <w:r w:rsidR="0025669F" w:rsidRPr="00E20FBE">
                <w:rPr>
                  <w:rStyle w:val="Hypertextovodkaz"/>
                  <w:b/>
                </w:rPr>
                <w:t>Bučková,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(100</w:t>
            </w:r>
            <w:r w:rsidR="0025669F" w:rsidRPr="00CB100E">
              <w:t>% p)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Obor_sem" w:history="1">
              <w:r w:rsidR="0025669F" w:rsidRPr="00925E49">
                <w:rPr>
                  <w:rStyle w:val="Hypertextovodkaz"/>
                </w:rPr>
                <w:t>Oborový seminář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3975" w:type="dxa"/>
            <w:gridSpan w:val="17"/>
          </w:tcPr>
          <w:p w:rsidR="00531827" w:rsidRDefault="00E24DAB" w:rsidP="0003279E">
            <w:pPr>
              <w:spacing w:before="20" w:after="20"/>
              <w:jc w:val="both"/>
            </w:pPr>
            <w:hyperlink w:anchor="Pachlová" w:history="1">
              <w:r w:rsidR="0025669F" w:rsidRPr="00E20FBE">
                <w:rPr>
                  <w:rStyle w:val="Hypertextovodkaz"/>
                </w:rPr>
                <w:t xml:space="preserve">doc. </w:t>
              </w:r>
              <w:r w:rsidR="00D7772B" w:rsidRPr="00E20FBE">
                <w:rPr>
                  <w:rStyle w:val="Hypertextovodkaz"/>
                </w:rPr>
                <w:t xml:space="preserve">Ing. Vendula </w:t>
              </w:r>
              <w:r w:rsidR="0025669F" w:rsidRPr="00E20FBE">
                <w:rPr>
                  <w:rStyle w:val="Hypertextovodkaz"/>
                </w:rPr>
                <w:t>Pachlová, Ph.D.</w:t>
              </w:r>
            </w:hyperlink>
            <w:r w:rsidR="00117A25">
              <w:t xml:space="preserve"> (100</w:t>
            </w:r>
            <w:r w:rsidR="0025669F" w:rsidRPr="00117A25">
              <w:t>% s)</w:t>
            </w:r>
          </w:p>
          <w:p w:rsidR="0003279E" w:rsidRPr="00117A25" w:rsidRDefault="0003279E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"Tech_výr_potr_živ_pův_II" </w:instrText>
            </w:r>
            <w:r>
              <w:fldChar w:fldCharType="separate"/>
            </w:r>
            <w:r w:rsidR="0025669F" w:rsidRPr="00925E49">
              <w:rPr>
                <w:rStyle w:val="Hypertextovodkaz"/>
              </w:rPr>
              <w:t>Technologie výroby potravin živočišného</w:t>
            </w:r>
          </w:p>
          <w:p w:rsidR="0025669F" w:rsidRDefault="0025669F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II</w:t>
            </w:r>
            <w:r w:rsidR="00925E49">
              <w:fldChar w:fldCharType="end"/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28p+14s+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a" w:history="1">
              <w:r w:rsidR="0025669F" w:rsidRPr="00E20FBE">
                <w:rPr>
                  <w:rStyle w:val="Hypertextovodkaz"/>
                  <w:b/>
                </w:rPr>
                <w:t xml:space="preserve">doc. </w:t>
              </w:r>
              <w:r w:rsidR="00D7772B" w:rsidRPr="00E20FBE">
                <w:rPr>
                  <w:rStyle w:val="Hypertextovodkaz"/>
                  <w:b/>
                </w:rPr>
                <w:t xml:space="preserve">Ing. František </w:t>
              </w:r>
              <w:r w:rsidR="0025669F" w:rsidRPr="00E20FBE">
                <w:rPr>
                  <w:rStyle w:val="Hypertextovodkaz"/>
                  <w:b/>
                </w:rPr>
                <w:t>Buňka,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(50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Černíková" w:history="1">
              <w:r w:rsidR="00117A25" w:rsidRPr="00230F53">
                <w:rPr>
                  <w:rStyle w:val="Hypertextovodkaz"/>
                </w:rPr>
                <w:t xml:space="preserve">MVDr. </w:t>
              </w:r>
              <w:r w:rsidR="00D7772B" w:rsidRPr="00230F53">
                <w:rPr>
                  <w:rStyle w:val="Hypertextovodkaz"/>
                </w:rPr>
                <w:t xml:space="preserve">Michaela </w:t>
              </w:r>
              <w:r w:rsidR="00117A25" w:rsidRPr="00230F53">
                <w:rPr>
                  <w:rStyle w:val="Hypertextovodkaz"/>
                </w:rPr>
                <w:t>Černíková, Ph.D.</w:t>
              </w:r>
            </w:hyperlink>
            <w:r w:rsidR="00117A25">
              <w:t xml:space="preserve"> (25</w:t>
            </w:r>
            <w:r w:rsidR="0025669F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Gál" w:history="1">
              <w:r w:rsidR="00117A25" w:rsidRPr="00230F53">
                <w:rPr>
                  <w:rStyle w:val="Hypertextovodkaz"/>
                </w:rPr>
                <w:t xml:space="preserve">Ing. </w:t>
              </w:r>
              <w:r w:rsidR="00D7772B" w:rsidRPr="00230F53">
                <w:rPr>
                  <w:rStyle w:val="Hypertextovodkaz"/>
                </w:rPr>
                <w:t xml:space="preserve">Robert </w:t>
              </w:r>
              <w:r w:rsidR="00117A25" w:rsidRPr="00230F53">
                <w:rPr>
                  <w:rStyle w:val="Hypertextovodkaz"/>
                </w:rPr>
                <w:t>Gál, Ph.D.</w:t>
              </w:r>
            </w:hyperlink>
            <w:r w:rsidR="00117A25">
              <w:t xml:space="preserve"> (25</w:t>
            </w:r>
            <w:r w:rsidR="0025669F">
              <w:t>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"Tech_výr_potr_rost_pův_II" </w:instrText>
            </w:r>
            <w:r>
              <w:fldChar w:fldCharType="separate"/>
            </w:r>
            <w:r w:rsidR="0025669F" w:rsidRPr="00925E49">
              <w:rPr>
                <w:rStyle w:val="Hypertextovodkaz"/>
              </w:rPr>
              <w:t>Technologie výroby potravin rostlinného</w:t>
            </w:r>
          </w:p>
          <w:p w:rsidR="0025669F" w:rsidRDefault="0025669F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II</w:t>
            </w:r>
            <w:r w:rsidR="00925E49">
              <w:fldChar w:fldCharType="end"/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28p+14s+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rešová" w:history="1">
              <w:r w:rsidR="0025669F" w:rsidRPr="00230F53">
                <w:rPr>
                  <w:rStyle w:val="Hypertextovodkaz"/>
                  <w:b/>
                </w:rPr>
                <w:t xml:space="preserve">doc. </w:t>
              </w:r>
              <w:r w:rsidR="00D7772B" w:rsidRPr="00230F53">
                <w:rPr>
                  <w:rStyle w:val="Hypertextovodkaz"/>
                  <w:b/>
                </w:rPr>
                <w:t xml:space="preserve">RNDr. Iva </w:t>
              </w:r>
              <w:r w:rsidR="0025669F" w:rsidRPr="00230F53">
                <w:rPr>
                  <w:rStyle w:val="Hypertextovodkaz"/>
                  <w:b/>
                </w:rPr>
                <w:t>Burešová,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(60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Lorencová" w:history="1">
              <w:r w:rsidR="00117A25" w:rsidRPr="00230F53">
                <w:rPr>
                  <w:rStyle w:val="Hypertextovodkaz"/>
                </w:rPr>
                <w:t xml:space="preserve">Ing. </w:t>
              </w:r>
              <w:r w:rsidR="00D7772B" w:rsidRPr="00230F53">
                <w:rPr>
                  <w:rStyle w:val="Hypertextovodkaz"/>
                </w:rPr>
                <w:t xml:space="preserve">Eva </w:t>
              </w:r>
              <w:r w:rsidR="00117A25" w:rsidRPr="00230F53">
                <w:rPr>
                  <w:rStyle w:val="Hypertextovodkaz"/>
                </w:rPr>
                <w:t>Lorencová,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Salek" w:history="1">
              <w:r w:rsidR="00117A25" w:rsidRPr="00230F53">
                <w:rPr>
                  <w:rStyle w:val="Hypertextovodkaz"/>
                </w:rPr>
                <w:t xml:space="preserve">Ing. </w:t>
              </w:r>
              <w:r w:rsidR="00D7772B" w:rsidRPr="00230F53">
                <w:rPr>
                  <w:rStyle w:val="Hypertextovodkaz"/>
                </w:rPr>
                <w:t xml:space="preserve">Richardos Nikolaos </w:t>
              </w:r>
              <w:r w:rsidR="00117A25" w:rsidRPr="00230F53">
                <w:rPr>
                  <w:rStyle w:val="Hypertextovodkaz"/>
                </w:rPr>
                <w:t>Salek,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Molek_biol" w:history="1">
              <w:r w:rsidR="0025669F" w:rsidRPr="00925E49">
                <w:rPr>
                  <w:rStyle w:val="Hypertextovodkaz"/>
                </w:rPr>
                <w:t>Molekulární biologie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ová" w:history="1">
              <w:r w:rsidR="0025669F" w:rsidRPr="00230F53">
                <w:rPr>
                  <w:rStyle w:val="Hypertextovodkaz"/>
                  <w:b/>
                </w:rPr>
                <w:t xml:space="preserve">doc. </w:t>
              </w:r>
              <w:r w:rsidR="00D7772B" w:rsidRPr="00230F53">
                <w:rPr>
                  <w:rStyle w:val="Hypertextovodkaz"/>
                  <w:b/>
                </w:rPr>
                <w:t xml:space="preserve">RNDr. Leona </w:t>
              </w:r>
              <w:r w:rsidR="0025669F" w:rsidRPr="00230F53">
                <w:rPr>
                  <w:rStyle w:val="Hypertextovodkaz"/>
                  <w:b/>
                </w:rPr>
                <w:t>Buňková,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(70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Janalíková" w:history="1">
              <w:r w:rsidR="00117A25" w:rsidRPr="00230F53">
                <w:rPr>
                  <w:rStyle w:val="Hypertextovodkaz"/>
                </w:rPr>
                <w:t xml:space="preserve">Mgr. </w:t>
              </w:r>
              <w:r w:rsidR="00D7772B" w:rsidRPr="00230F53">
                <w:rPr>
                  <w:rStyle w:val="Hypertextovodkaz"/>
                </w:rPr>
                <w:t>Magda Janalíková</w:t>
              </w:r>
              <w:r w:rsidR="00117A25" w:rsidRPr="00230F53">
                <w:rPr>
                  <w:rStyle w:val="Hypertextovodkaz"/>
                </w:rPr>
                <w:t>, Ph.D.</w:t>
              </w:r>
            </w:hyperlink>
            <w:r w:rsidR="00117A25">
              <w:t xml:space="preserve"> (30</w:t>
            </w:r>
            <w:r w:rsidR="0025669F">
              <w:t>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Lab_mikrob_potr" w:history="1">
              <w:r w:rsidR="0025669F" w:rsidRPr="00925E49">
                <w:rPr>
                  <w:rStyle w:val="Hypertextovodkaz"/>
                </w:rPr>
                <w:t>Laboratoř z mikrobiologie potravin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C45D0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5" w:type="dxa"/>
            <w:gridSpan w:val="17"/>
          </w:tcPr>
          <w:p w:rsidR="0025669F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Janalíková" w:history="1">
              <w:r w:rsidR="00117A25" w:rsidRPr="00230F53">
                <w:rPr>
                  <w:rStyle w:val="Hypertextovodkaz"/>
                  <w:b/>
                </w:rPr>
                <w:t xml:space="preserve">Mgr. </w:t>
              </w:r>
              <w:r w:rsidR="00D7772B" w:rsidRPr="00230F53">
                <w:rPr>
                  <w:rStyle w:val="Hypertextovodkaz"/>
                  <w:b/>
                </w:rPr>
                <w:t>Magda Janalíková</w:t>
              </w:r>
              <w:r w:rsidR="00117A25" w:rsidRPr="00230F53">
                <w:rPr>
                  <w:rStyle w:val="Hypertextovodkaz"/>
                  <w:b/>
                </w:rPr>
                <w:t>, Ph.D.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(50</w:t>
            </w:r>
            <w:r w:rsidR="0025669F" w:rsidRPr="00CB100E">
              <w:t>% l)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Apl_pov_a_kol_chem_v_potr" w:history="1">
              <w:r w:rsidR="0025669F" w:rsidRPr="00925E49">
                <w:rPr>
                  <w:rStyle w:val="Hypertextovodkaz"/>
                </w:rPr>
                <w:t xml:space="preserve">Aplikovaná </w:t>
              </w:r>
              <w:r w:rsidR="005D0E50">
                <w:rPr>
                  <w:rStyle w:val="Hypertextovodkaz"/>
                </w:rPr>
                <w:t>p</w:t>
              </w:r>
              <w:r w:rsidR="0025669F" w:rsidRPr="00925E49">
                <w:rPr>
                  <w:rStyle w:val="Hypertextovodkaz"/>
                </w:rPr>
                <w:t>ovrchová a koloidní chemie v potravinářství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25669F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apčík" w:history="1">
              <w:r w:rsidR="0025669F" w:rsidRPr="00D06A8B">
                <w:rPr>
                  <w:rStyle w:val="Hypertextovodkaz"/>
                  <w:b/>
                </w:rPr>
                <w:t xml:space="preserve">prof. </w:t>
              </w:r>
              <w:r w:rsidR="00D7772B" w:rsidRPr="00D06A8B">
                <w:rPr>
                  <w:rStyle w:val="Hypertextovodkaz"/>
                  <w:b/>
                </w:rPr>
                <w:t xml:space="preserve">Ing. Lubomír </w:t>
              </w:r>
              <w:r w:rsidR="0025669F" w:rsidRPr="00D06A8B">
                <w:rPr>
                  <w:rStyle w:val="Hypertextovodkaz"/>
                  <w:b/>
                </w:rPr>
                <w:t xml:space="preserve">Lapčík, </w:t>
              </w:r>
              <w:r w:rsidR="00117A25" w:rsidRPr="00D06A8B">
                <w:rPr>
                  <w:rStyle w:val="Hypertextovodkaz"/>
                  <w:b/>
                </w:rPr>
                <w:t>CSc</w:t>
              </w:r>
              <w:r w:rsidR="0025669F" w:rsidRPr="00D06A8B">
                <w:rPr>
                  <w:rStyle w:val="Hypertextovodkaz"/>
                  <w:b/>
                </w:rPr>
                <w:t>.</w:t>
              </w:r>
            </w:hyperlink>
            <w:r w:rsidR="00117A25">
              <w:rPr>
                <w:b/>
              </w:rPr>
              <w:t xml:space="preserve"> </w:t>
            </w:r>
            <w:r w:rsidR="00117A25" w:rsidRPr="00CB100E">
              <w:t>(80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Lapčíková" w:history="1">
              <w:r w:rsidR="00117A25" w:rsidRPr="00D06A8B">
                <w:rPr>
                  <w:rStyle w:val="Hypertextovodkaz"/>
                </w:rPr>
                <w:t xml:space="preserve">doc. </w:t>
              </w:r>
              <w:r w:rsidR="00D7772B" w:rsidRPr="00D06A8B">
                <w:rPr>
                  <w:rStyle w:val="Hypertextovodkaz"/>
                </w:rPr>
                <w:t xml:space="preserve">Mgr. Barbora </w:t>
              </w:r>
              <w:r w:rsidR="00117A25" w:rsidRPr="00D06A8B">
                <w:rPr>
                  <w:rStyle w:val="Hypertextovodkaz"/>
                </w:rPr>
                <w:t>Lapčíková, Ph.D.</w:t>
              </w:r>
            </w:hyperlink>
            <w:r w:rsidR="00117A25">
              <w:t xml:space="preserve"> (20</w:t>
            </w:r>
            <w:r w:rsidR="0025669F">
              <w:t>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Technol_cvič_I" w:history="1">
              <w:r w:rsidR="0025669F" w:rsidRPr="00925E49">
                <w:rPr>
                  <w:rStyle w:val="Hypertextovodkaz"/>
                </w:rPr>
                <w:t>Technologická cvičení I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42l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25669F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Pachlová" w:history="1">
              <w:r w:rsidR="00D7772B" w:rsidRPr="00D06A8B">
                <w:rPr>
                  <w:rStyle w:val="Hypertextovodkaz"/>
                  <w:b/>
                </w:rPr>
                <w:t>doc. Ing. Vendula Pachlová,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(40</w:t>
            </w:r>
            <w:r w:rsidR="0025669F" w:rsidRPr="00CB100E">
              <w:t>% l)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Podp_příp_a_real_výr_potr_II" w:history="1">
              <w:r w:rsidR="0025669F" w:rsidRPr="00925E49">
                <w:rPr>
                  <w:rStyle w:val="Hypertextovodkaz"/>
                </w:rPr>
                <w:t>Podpora přípravy a realizace výroby potravin II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14s+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C45D0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25669F" w:rsidRPr="00D7772B" w:rsidRDefault="00E24DAB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alek" w:history="1">
              <w:r w:rsidR="0025669F" w:rsidRPr="00D06A8B">
                <w:rPr>
                  <w:rStyle w:val="Hypertextovodkaz"/>
                  <w:b/>
                  <w:sz w:val="19"/>
                  <w:szCs w:val="19"/>
                </w:rPr>
                <w:t xml:space="preserve">Ing. </w:t>
              </w:r>
              <w:r w:rsidR="00D7772B" w:rsidRPr="00D06A8B">
                <w:rPr>
                  <w:rStyle w:val="Hypertextovodkaz"/>
                  <w:b/>
                  <w:sz w:val="19"/>
                  <w:szCs w:val="19"/>
                </w:rPr>
                <w:t>Richardos Nikolaos</w:t>
              </w:r>
              <w:r w:rsidR="00D7772B" w:rsidRPr="00D06A8B">
                <w:rPr>
                  <w:rStyle w:val="Hypertextovodkaz"/>
                  <w:sz w:val="19"/>
                  <w:szCs w:val="19"/>
                </w:rPr>
                <w:t xml:space="preserve"> </w:t>
              </w:r>
              <w:r w:rsidR="0025669F" w:rsidRPr="00D06A8B">
                <w:rPr>
                  <w:rStyle w:val="Hypertextovodkaz"/>
                  <w:b/>
                  <w:sz w:val="19"/>
                  <w:szCs w:val="19"/>
                </w:rPr>
                <w:t>Salek, Ph.D.</w:t>
              </w:r>
            </w:hyperlink>
            <w:r w:rsidR="0025669F" w:rsidRPr="00D7772B">
              <w:rPr>
                <w:b/>
                <w:sz w:val="19"/>
                <w:szCs w:val="19"/>
              </w:rPr>
              <w:t xml:space="preserve"> </w:t>
            </w:r>
            <w:r w:rsidR="0025669F" w:rsidRPr="00CB100E">
              <w:rPr>
                <w:sz w:val="19"/>
                <w:szCs w:val="19"/>
              </w:rPr>
              <w:t xml:space="preserve">(100% </w:t>
            </w:r>
            <w:r w:rsidR="00D7772B" w:rsidRPr="00CB100E">
              <w:rPr>
                <w:sz w:val="19"/>
                <w:szCs w:val="19"/>
              </w:rPr>
              <w:t>s)</w:t>
            </w:r>
          </w:p>
          <w:p w:rsidR="0025669F" w:rsidRPr="002234A4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27795E" w:rsidRDefault="00E24DAB" w:rsidP="0003279E">
            <w:pPr>
              <w:spacing w:before="20" w:after="20"/>
            </w:pPr>
            <w:hyperlink w:anchor="Ang_v_TP" w:history="1">
              <w:r w:rsidR="0025669F" w:rsidRPr="00925E49">
                <w:rPr>
                  <w:rStyle w:val="Hypertextovodkaz"/>
                </w:rPr>
                <w:t>Angličtina v technologii potravin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5" w:type="dxa"/>
            <w:gridSpan w:val="17"/>
          </w:tcPr>
          <w:p w:rsidR="0025669F" w:rsidRDefault="00117A25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Leg_v_potr_II" w:history="1">
              <w:r w:rsidR="0025669F" w:rsidRPr="00925E49">
                <w:rPr>
                  <w:rStyle w:val="Hypertextovodkaz"/>
                </w:rPr>
                <w:t>Legislativa v potravinářství II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5</w:t>
            </w:r>
          </w:p>
        </w:tc>
        <w:tc>
          <w:tcPr>
            <w:tcW w:w="3975" w:type="dxa"/>
            <w:gridSpan w:val="17"/>
          </w:tcPr>
          <w:p w:rsidR="0025669F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Černíková" w:history="1">
              <w:r w:rsidR="00D7772B" w:rsidRPr="00D06A8B">
                <w:rPr>
                  <w:rStyle w:val="Hypertextovodkaz"/>
                  <w:b/>
                </w:rPr>
                <w:t>MVDr. Michaela Černíková,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</w:t>
            </w:r>
            <w:r w:rsidR="00D7772B" w:rsidRPr="004C7CAE">
              <w:t>100</w:t>
            </w:r>
            <w:r w:rsidR="0025669F" w:rsidRPr="004C7CAE">
              <w:t>% p</w:t>
            </w:r>
            <w:r w:rsidR="0025669F" w:rsidRPr="00CB100E">
              <w:t>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Tech_tuků_a_deterg" w:history="1">
              <w:r w:rsidR="0025669F" w:rsidRPr="00925E49">
                <w:rPr>
                  <w:rStyle w:val="Hypertextovodkaz"/>
                </w:rPr>
                <w:t>Technologie tuků a detergentů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25669F" w:rsidRPr="00C435DF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Kašpárková" w:history="1">
              <w:r w:rsidR="00D7772B" w:rsidRPr="00D06A8B">
                <w:rPr>
                  <w:rStyle w:val="Hypertextovodkaz"/>
                  <w:b/>
                </w:rPr>
                <w:t>doc. Ing. Věra Kašpárková, CSc.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(50</w:t>
            </w:r>
            <w:r w:rsidR="0025669F" w:rsidRPr="00CB100E">
              <w:t>% p)</w:t>
            </w:r>
          </w:p>
          <w:p w:rsidR="0025669F" w:rsidRPr="005E17AC" w:rsidRDefault="00E24DAB" w:rsidP="0003279E">
            <w:pPr>
              <w:spacing w:before="20" w:after="20"/>
              <w:jc w:val="both"/>
            </w:pPr>
            <w:hyperlink w:anchor="Sedlaříková" w:history="1">
              <w:r w:rsidR="00D7772B" w:rsidRPr="00D06A8B">
                <w:rPr>
                  <w:rStyle w:val="Hypertextovodkaz"/>
                </w:rPr>
                <w:t>Ing. Jana Sedlaříková, Ph.D.</w:t>
              </w:r>
            </w:hyperlink>
            <w:r w:rsidR="00D7772B">
              <w:t xml:space="preserve"> </w:t>
            </w:r>
            <w:r w:rsidR="0025669F" w:rsidRPr="005E17AC">
              <w:t xml:space="preserve">(50% p) 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1D5CC9" w:rsidRDefault="00E24DAB" w:rsidP="0003279E">
            <w:pPr>
              <w:spacing w:before="20" w:after="20"/>
            </w:pPr>
            <w:hyperlink w:anchor="Výr_alkoh_a_nealkoh_náp" w:history="1">
              <w:r w:rsidR="00E300C6" w:rsidRPr="001D5CC9">
                <w:rPr>
                  <w:rStyle w:val="Hypertextovodkaz"/>
                </w:rPr>
                <w:t xml:space="preserve">Výroba </w:t>
              </w:r>
              <w:r w:rsidR="00260A7B" w:rsidRPr="001D5CC9">
                <w:rPr>
                  <w:rStyle w:val="Hypertextovodkaz"/>
                </w:rPr>
                <w:t xml:space="preserve">alkoholických a nealkoholických </w:t>
              </w:r>
              <w:r w:rsidR="00E300C6" w:rsidRPr="001D5CC9">
                <w:rPr>
                  <w:rStyle w:val="Hypertextovodkaz"/>
                </w:rPr>
                <w:t>nápojů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25669F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orencová" w:history="1">
              <w:r w:rsidR="00D7772B" w:rsidRPr="00D06A8B">
                <w:rPr>
                  <w:rStyle w:val="Hypertextovodkaz"/>
                  <w:b/>
                </w:rPr>
                <w:t>Ing. Eva Lorencová,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(50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Salek" w:history="1">
              <w:r w:rsidR="00D7772B" w:rsidRPr="00D06A8B">
                <w:rPr>
                  <w:rStyle w:val="Hypertextovodkaz"/>
                </w:rPr>
                <w:t>Ing. Richardos Nikolaos Salek, Ph.D.</w:t>
              </w:r>
            </w:hyperlink>
            <w:r w:rsidR="00D7772B">
              <w:t xml:space="preserve"> (50% p</w:t>
            </w:r>
            <w:r w:rsidR="0025669F">
              <w:t>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Říz_bezp_potr_II" w:history="1">
              <w:r w:rsidR="0025669F" w:rsidRPr="00925E49">
                <w:rPr>
                  <w:rStyle w:val="Hypertextovodkaz"/>
                </w:rPr>
                <w:t>Řízení bezpečnosti potravin II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25669F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Černíková" w:history="1">
              <w:r w:rsidR="0025669F" w:rsidRPr="00D06A8B">
                <w:rPr>
                  <w:rStyle w:val="Hypertextovodkaz"/>
                  <w:b/>
                </w:rPr>
                <w:t xml:space="preserve">MVDr. </w:t>
              </w:r>
              <w:r w:rsidR="00DE5970" w:rsidRPr="00D06A8B">
                <w:rPr>
                  <w:rStyle w:val="Hypertextovodkaz"/>
                  <w:b/>
                </w:rPr>
                <w:t xml:space="preserve">Michaela </w:t>
              </w:r>
              <w:r w:rsidR="0025669F" w:rsidRPr="00D06A8B">
                <w:rPr>
                  <w:rStyle w:val="Hypertextovodkaz"/>
                  <w:b/>
                </w:rPr>
                <w:t>Černíková, Ph.D.</w:t>
              </w:r>
            </w:hyperlink>
            <w:r w:rsidR="0025669F">
              <w:t xml:space="preserve"> </w:t>
            </w:r>
            <w:r w:rsidR="0025669F" w:rsidRPr="00CB100E">
              <w:t>(6</w:t>
            </w:r>
            <w:r w:rsidR="00D7772B" w:rsidRPr="00CB100E">
              <w:t>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Buňka" w:history="1">
              <w:r w:rsidR="00D7772B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František </w:t>
              </w:r>
              <w:r w:rsidR="00D7772B" w:rsidRPr="00D06A8B">
                <w:rPr>
                  <w:rStyle w:val="Hypertextovodkaz"/>
                </w:rPr>
                <w:t>Buňka, Ph.D.</w:t>
              </w:r>
            </w:hyperlink>
            <w:r w:rsidR="00D7772B">
              <w:t xml:space="preserve"> (40</w:t>
            </w:r>
            <w:r w:rsidR="0025669F">
              <w:t xml:space="preserve">% p) 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D7772B" w:rsidRDefault="00E24DAB" w:rsidP="0003279E">
            <w:pPr>
              <w:spacing w:before="20" w:after="20"/>
              <w:rPr>
                <w:highlight w:val="yellow"/>
              </w:rPr>
            </w:pPr>
            <w:hyperlink w:anchor="Ročn_projekt" w:history="1">
              <w:r w:rsidR="0025669F" w:rsidRPr="00FA63C9">
                <w:rPr>
                  <w:rStyle w:val="Hypertextovodkaz"/>
                </w:rPr>
                <w:t>Ročníkový projekt</w:t>
              </w:r>
            </w:hyperlink>
          </w:p>
        </w:tc>
        <w:tc>
          <w:tcPr>
            <w:tcW w:w="1272" w:type="dxa"/>
            <w:gridSpan w:val="7"/>
          </w:tcPr>
          <w:p w:rsidR="0025669F" w:rsidRPr="00FA63C9" w:rsidRDefault="00C45D0F" w:rsidP="0003279E">
            <w:pPr>
              <w:spacing w:before="20" w:after="20"/>
              <w:jc w:val="both"/>
            </w:pPr>
            <w:r w:rsidRPr="00FA63C9">
              <w:t>0p</w:t>
            </w:r>
            <w:r w:rsidRPr="00FA63C9">
              <w:rPr>
                <w:lang w:val="en-GB"/>
              </w:rPr>
              <w:t>+</w:t>
            </w:r>
            <w:r w:rsidRPr="00FA63C9">
              <w:t>0s</w:t>
            </w:r>
            <w:r w:rsidRPr="00FA63C9">
              <w:rPr>
                <w:lang w:val="en-GB"/>
              </w:rPr>
              <w:t>+</w:t>
            </w:r>
            <w:r w:rsidR="0025669F" w:rsidRPr="00FA63C9">
              <w:t>28l</w:t>
            </w:r>
          </w:p>
        </w:tc>
        <w:tc>
          <w:tcPr>
            <w:tcW w:w="709" w:type="dxa"/>
            <w:gridSpan w:val="6"/>
          </w:tcPr>
          <w:p w:rsidR="0025669F" w:rsidRPr="00FA63C9" w:rsidRDefault="0025669F" w:rsidP="0003279E">
            <w:pPr>
              <w:spacing w:before="20" w:after="20"/>
              <w:jc w:val="both"/>
            </w:pPr>
            <w:r w:rsidRPr="00FA63C9">
              <w:t>klz</w:t>
            </w:r>
          </w:p>
        </w:tc>
        <w:tc>
          <w:tcPr>
            <w:tcW w:w="567" w:type="dxa"/>
            <w:gridSpan w:val="2"/>
          </w:tcPr>
          <w:p w:rsidR="0025669F" w:rsidRPr="00FA63C9" w:rsidRDefault="0025669F" w:rsidP="0003279E">
            <w:pPr>
              <w:spacing w:before="20" w:after="20"/>
              <w:jc w:val="center"/>
            </w:pPr>
            <w:r w:rsidRPr="00FA63C9">
              <w:t>2</w:t>
            </w:r>
          </w:p>
        </w:tc>
        <w:tc>
          <w:tcPr>
            <w:tcW w:w="3975" w:type="dxa"/>
            <w:gridSpan w:val="17"/>
          </w:tcPr>
          <w:p w:rsidR="0025669F" w:rsidRDefault="00E24DAB" w:rsidP="0003279E">
            <w:pPr>
              <w:spacing w:before="20" w:after="20"/>
              <w:jc w:val="both"/>
              <w:rPr>
                <w:sz w:val="19"/>
                <w:szCs w:val="19"/>
              </w:rPr>
            </w:pPr>
            <w:hyperlink w:anchor="Salek" w:history="1">
              <w:r w:rsidR="0025669F" w:rsidRPr="00FA63C9">
                <w:rPr>
                  <w:rStyle w:val="Hypertextovodkaz"/>
                  <w:b/>
                  <w:sz w:val="19"/>
                  <w:szCs w:val="19"/>
                </w:rPr>
                <w:t xml:space="preserve">Ing. </w:t>
              </w:r>
              <w:r w:rsidR="00DE5970" w:rsidRPr="00FA63C9">
                <w:rPr>
                  <w:rStyle w:val="Hypertextovodkaz"/>
                  <w:b/>
                  <w:sz w:val="19"/>
                  <w:szCs w:val="19"/>
                </w:rPr>
                <w:t>Richardos Nikolaos</w:t>
              </w:r>
              <w:r w:rsidR="00DE5970" w:rsidRPr="00FA63C9">
                <w:rPr>
                  <w:rStyle w:val="Hypertextovodkaz"/>
                  <w:sz w:val="19"/>
                  <w:szCs w:val="19"/>
                </w:rPr>
                <w:t xml:space="preserve"> </w:t>
              </w:r>
              <w:r w:rsidR="0025669F" w:rsidRPr="00FA63C9">
                <w:rPr>
                  <w:rStyle w:val="Hypertextovodkaz"/>
                  <w:b/>
                  <w:sz w:val="19"/>
                  <w:szCs w:val="19"/>
                </w:rPr>
                <w:t>Salek, Ph.D.</w:t>
              </w:r>
            </w:hyperlink>
            <w:r w:rsidR="0025669F" w:rsidRPr="00FA63C9">
              <w:rPr>
                <w:b/>
                <w:sz w:val="19"/>
                <w:szCs w:val="19"/>
              </w:rPr>
              <w:t xml:space="preserve"> </w:t>
            </w:r>
            <w:r w:rsidR="0025669F" w:rsidRPr="00FA63C9">
              <w:rPr>
                <w:sz w:val="19"/>
                <w:szCs w:val="19"/>
              </w:rPr>
              <w:t>(</w:t>
            </w:r>
            <w:r w:rsidR="00FA63C9" w:rsidRPr="00FA63C9">
              <w:rPr>
                <w:sz w:val="19"/>
                <w:szCs w:val="19"/>
              </w:rPr>
              <w:t>25</w:t>
            </w:r>
            <w:r w:rsidR="0025669F" w:rsidRPr="00FA63C9">
              <w:rPr>
                <w:sz w:val="19"/>
                <w:szCs w:val="19"/>
              </w:rPr>
              <w:t xml:space="preserve">% </w:t>
            </w:r>
            <w:r w:rsidR="00FA63C9" w:rsidRPr="00FA63C9">
              <w:rPr>
                <w:sz w:val="19"/>
                <w:szCs w:val="19"/>
              </w:rPr>
              <w:t>l</w:t>
            </w:r>
            <w:r w:rsidR="0025669F" w:rsidRPr="00FA63C9">
              <w:rPr>
                <w:sz w:val="19"/>
                <w:szCs w:val="19"/>
              </w:rPr>
              <w:t>)</w:t>
            </w:r>
          </w:p>
          <w:p w:rsidR="005D0E50" w:rsidRPr="00D7772B" w:rsidRDefault="005D0E50" w:rsidP="0003279E">
            <w:pPr>
              <w:spacing w:before="20" w:after="20"/>
              <w:jc w:val="both"/>
              <w:rPr>
                <w:highlight w:val="yellow"/>
              </w:rPr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Sem_k_DP" w:history="1">
              <w:r w:rsidR="0025669F" w:rsidRPr="00925E49">
                <w:rPr>
                  <w:rStyle w:val="Hypertextovodkaz"/>
                </w:rPr>
                <w:t>Seminář k diplomové práci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3975" w:type="dxa"/>
            <w:gridSpan w:val="17"/>
          </w:tcPr>
          <w:p w:rsidR="0025669F" w:rsidRPr="00117A25" w:rsidRDefault="00E24DAB" w:rsidP="0003279E">
            <w:pPr>
              <w:spacing w:before="20" w:after="20"/>
              <w:jc w:val="both"/>
            </w:pPr>
            <w:hyperlink w:anchor="Buňka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František </w:t>
              </w:r>
              <w:r w:rsidR="0025669F" w:rsidRPr="00D06A8B">
                <w:rPr>
                  <w:rStyle w:val="Hypertextovodkaz"/>
                </w:rPr>
                <w:t>Buňka, Ph.D.</w:t>
              </w:r>
            </w:hyperlink>
            <w:r w:rsidR="0025669F" w:rsidRPr="00117A25">
              <w:t xml:space="preserve"> </w:t>
            </w:r>
            <w:r w:rsidR="00D7772B">
              <w:t>(100</w:t>
            </w:r>
            <w:r w:rsidR="0025669F" w:rsidRPr="00117A25">
              <w:t>% s)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Fyz_vlast_potr" w:history="1">
              <w:r w:rsidR="0025669F" w:rsidRPr="00925E49">
                <w:rPr>
                  <w:rStyle w:val="Hypertextovodkaz"/>
                </w:rPr>
                <w:t>Fyzikální vlastnosti potravin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25669F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apčík" w:history="1">
              <w:r w:rsidR="0025669F" w:rsidRPr="00D06A8B">
                <w:rPr>
                  <w:rStyle w:val="Hypertextovodkaz"/>
                  <w:b/>
                </w:rPr>
                <w:t xml:space="preserve">prof. </w:t>
              </w:r>
              <w:r w:rsidR="00DE5970" w:rsidRPr="00D06A8B">
                <w:rPr>
                  <w:rStyle w:val="Hypertextovodkaz"/>
                  <w:b/>
                </w:rPr>
                <w:t xml:space="preserve">Ing. Lubomír </w:t>
              </w:r>
              <w:r w:rsidR="0025669F" w:rsidRPr="00D06A8B">
                <w:rPr>
                  <w:rStyle w:val="Hypertextovodkaz"/>
                  <w:b/>
                </w:rPr>
                <w:t xml:space="preserve">Lapčík, </w:t>
              </w:r>
              <w:r w:rsidR="00D7772B" w:rsidRPr="00D06A8B">
                <w:rPr>
                  <w:rStyle w:val="Hypertextovodkaz"/>
                  <w:b/>
                </w:rPr>
                <w:t>CSc</w:t>
              </w:r>
              <w:r w:rsidR="0025669F" w:rsidRPr="00D06A8B">
                <w:rPr>
                  <w:rStyle w:val="Hypertextovodkaz"/>
                  <w:b/>
                </w:rPr>
                <w:t>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(80</w:t>
            </w:r>
            <w:r w:rsidR="0025669F" w:rsidRPr="00CB100E">
              <w:t>% p)</w:t>
            </w:r>
          </w:p>
          <w:p w:rsidR="0025669F" w:rsidRDefault="00E24DAB" w:rsidP="0003279E">
            <w:pPr>
              <w:spacing w:before="20" w:after="20"/>
              <w:jc w:val="both"/>
            </w:pPr>
            <w:hyperlink w:anchor="Lapčíková" w:history="1">
              <w:r w:rsidR="00D7772B" w:rsidRPr="00D06A8B">
                <w:rPr>
                  <w:rStyle w:val="Hypertextovodkaz"/>
                </w:rPr>
                <w:t>doc.</w:t>
              </w:r>
              <w:r w:rsidR="00DE5970" w:rsidRPr="00D06A8B">
                <w:rPr>
                  <w:rStyle w:val="Hypertextovodkaz"/>
                </w:rPr>
                <w:t xml:space="preserve"> Mgr. Barbora </w:t>
              </w:r>
              <w:r w:rsidR="00D7772B" w:rsidRPr="00D06A8B">
                <w:rPr>
                  <w:rStyle w:val="Hypertextovodkaz"/>
                </w:rPr>
                <w:t>Lapčíková, Ph.D.</w:t>
              </w:r>
            </w:hyperlink>
            <w:r w:rsidR="00D7772B">
              <w:t xml:space="preserve"> (20% p</w:t>
            </w:r>
            <w:r w:rsidR="0025669F">
              <w:t>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E300C6" w:rsidRDefault="00E24DAB" w:rsidP="0003279E">
            <w:pPr>
              <w:spacing w:before="20" w:after="20"/>
            </w:pPr>
            <w:hyperlink w:anchor="Zprac_a_princ_úchov_ov_a_zel" w:history="1">
              <w:r w:rsidR="00E300C6" w:rsidRPr="00E300C6">
                <w:rPr>
                  <w:rStyle w:val="Hypertextovodkaz"/>
                </w:rPr>
                <w:t>Zpracování ovoce, zeleniny a minoritních rostlinných surovin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</w:t>
            </w:r>
            <w:r>
              <w:t>14s</w:t>
            </w:r>
            <w:r w:rsidR="0025669F">
              <w:t>+14l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4</w:t>
            </w:r>
          </w:p>
        </w:tc>
        <w:tc>
          <w:tcPr>
            <w:tcW w:w="3975" w:type="dxa"/>
            <w:gridSpan w:val="17"/>
          </w:tcPr>
          <w:p w:rsidR="003F07A3" w:rsidRPr="00D7772B" w:rsidRDefault="00E24DAB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umczynski" w:history="1">
              <w:r w:rsidR="003F07A3" w:rsidRPr="00E20FBE">
                <w:rPr>
                  <w:rStyle w:val="Hypertextovodkaz"/>
                  <w:b/>
                  <w:sz w:val="19"/>
                  <w:szCs w:val="19"/>
                </w:rPr>
                <w:t>doc. Ing. Daniela Sumczynski, Ph.D.</w:t>
              </w:r>
            </w:hyperlink>
            <w:r w:rsidR="003F07A3" w:rsidRPr="00D7772B">
              <w:rPr>
                <w:b/>
                <w:sz w:val="19"/>
                <w:szCs w:val="19"/>
              </w:rPr>
              <w:t xml:space="preserve"> </w:t>
            </w:r>
            <w:r w:rsidR="003F07A3" w:rsidRPr="00CB100E">
              <w:rPr>
                <w:sz w:val="19"/>
                <w:szCs w:val="19"/>
              </w:rPr>
              <w:t>(</w:t>
            </w:r>
            <w:r w:rsidR="003F07A3">
              <w:rPr>
                <w:sz w:val="19"/>
                <w:szCs w:val="19"/>
              </w:rPr>
              <w:t>10</w:t>
            </w:r>
            <w:r w:rsidR="003F07A3" w:rsidRPr="00CB100E">
              <w:rPr>
                <w:sz w:val="19"/>
                <w:szCs w:val="19"/>
              </w:rPr>
              <w:t>0% p)</w:t>
            </w:r>
          </w:p>
          <w:p w:rsidR="0025669F" w:rsidRPr="005E17AC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ZT</w:t>
            </w: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Exkurze" w:history="1">
              <w:r w:rsidR="0025669F" w:rsidRPr="00925E49">
                <w:rPr>
                  <w:rStyle w:val="Hypertextovodkaz"/>
                </w:rPr>
                <w:t>Exkurze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913E6B">
              <w:t>0s</w:t>
            </w:r>
            <w:r>
              <w:rPr>
                <w:lang w:val="en-GB"/>
              </w:rPr>
              <w:t>+</w:t>
            </w:r>
            <w:r w:rsidR="00913E6B">
              <w:t>28</w:t>
            </w:r>
            <w:r>
              <w:t>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1</w:t>
            </w:r>
          </w:p>
        </w:tc>
        <w:tc>
          <w:tcPr>
            <w:tcW w:w="3975" w:type="dxa"/>
            <w:gridSpan w:val="17"/>
          </w:tcPr>
          <w:p w:rsidR="00531827" w:rsidRDefault="00E24DAB" w:rsidP="0003279E">
            <w:pPr>
              <w:spacing w:before="20" w:after="20"/>
              <w:jc w:val="both"/>
            </w:pPr>
            <w:hyperlink w:anchor="Polášek" w:history="1">
              <w:r w:rsidR="0025669F" w:rsidRPr="00D06A8B">
                <w:rPr>
                  <w:rStyle w:val="Hypertextovodkaz"/>
                </w:rPr>
                <w:t xml:space="preserve">MVDr. </w:t>
              </w:r>
              <w:r w:rsidR="00DE5970" w:rsidRPr="00D06A8B">
                <w:rPr>
                  <w:rStyle w:val="Hypertextovodkaz"/>
                </w:rPr>
                <w:t xml:space="preserve">Zdeněk </w:t>
              </w:r>
              <w:r w:rsidR="0025669F" w:rsidRPr="00D06A8B">
                <w:rPr>
                  <w:rStyle w:val="Hypertextovodkaz"/>
                </w:rPr>
                <w:t>Polášek</w:t>
              </w:r>
            </w:hyperlink>
            <w:r w:rsidR="0025669F" w:rsidRPr="00117A25">
              <w:t xml:space="preserve"> (100% </w:t>
            </w:r>
            <w:r w:rsidR="00913E6B">
              <w:t>l</w:t>
            </w:r>
            <w:r w:rsidR="0025669F" w:rsidRPr="00117A25">
              <w:t>)</w:t>
            </w:r>
          </w:p>
          <w:p w:rsidR="005D0E50" w:rsidRPr="00117A25" w:rsidRDefault="005D0E50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117A25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DP" w:history="1">
              <w:r w:rsidR="0025669F" w:rsidRPr="00925E49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28s</w:t>
            </w:r>
            <w:r w:rsidR="0025669F">
              <w:t>+364l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3975" w:type="dxa"/>
            <w:gridSpan w:val="17"/>
          </w:tcPr>
          <w:p w:rsidR="0025669F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a" w:history="1">
              <w:r w:rsidR="0025669F" w:rsidRPr="00D06A8B">
                <w:rPr>
                  <w:rStyle w:val="Hypertextovodkaz"/>
                  <w:b/>
                </w:rPr>
                <w:t xml:space="preserve">doc. </w:t>
              </w:r>
              <w:r w:rsidR="00DE5970" w:rsidRPr="00D06A8B">
                <w:rPr>
                  <w:rStyle w:val="Hypertextovodkaz"/>
                  <w:b/>
                </w:rPr>
                <w:t xml:space="preserve">Ing. František </w:t>
              </w:r>
              <w:r w:rsidR="0025669F" w:rsidRPr="00D06A8B">
                <w:rPr>
                  <w:rStyle w:val="Hypertextovodkaz"/>
                  <w:b/>
                </w:rPr>
                <w:t>Buňka, Ph.D.</w:t>
              </w:r>
            </w:hyperlink>
            <w:r w:rsidR="00D7772B">
              <w:rPr>
                <w:b/>
              </w:rPr>
              <w:t xml:space="preserve"> </w:t>
            </w:r>
            <w:r w:rsidR="00D7772B" w:rsidRPr="00CB100E">
              <w:t>(100</w:t>
            </w:r>
            <w:r w:rsidR="0025669F" w:rsidRPr="00CB100E">
              <w:t>% s)</w:t>
            </w:r>
          </w:p>
          <w:p w:rsidR="0025669F" w:rsidRDefault="00D7772B" w:rsidP="0003279E">
            <w:pPr>
              <w:spacing w:before="20" w:after="20"/>
              <w:jc w:val="both"/>
            </w:pPr>
            <w:r>
              <w:t xml:space="preserve">vedoucí </w:t>
            </w:r>
            <w:r w:rsidR="00AB60D6">
              <w:t>diplomových</w:t>
            </w:r>
            <w:r>
              <w:t xml:space="preserve"> prací (100</w:t>
            </w:r>
            <w:r w:rsidR="0025669F">
              <w:t>% l)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2/LS</w:t>
            </w:r>
          </w:p>
        </w:tc>
        <w:tc>
          <w:tcPr>
            <w:tcW w:w="711" w:type="dxa"/>
            <w:gridSpan w:val="5"/>
          </w:tcPr>
          <w:p w:rsidR="0025669F" w:rsidRPr="00117A25" w:rsidRDefault="0025669F" w:rsidP="0003279E">
            <w:pPr>
              <w:spacing w:before="20" w:after="20"/>
              <w:jc w:val="center"/>
              <w:rPr>
                <w:b/>
              </w:rPr>
            </w:pPr>
            <w:r w:rsidRPr="00117A25">
              <w:rPr>
                <w:b/>
              </w:rPr>
              <w:t>PZ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shd w:val="clear" w:color="auto" w:fill="F7CAAC"/>
          </w:tcPr>
          <w:p w:rsidR="0025669F" w:rsidRDefault="0025669F" w:rsidP="0003279E">
            <w:pPr>
              <w:spacing w:before="20" w:after="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Povinně volitelné předměty - skupina 1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Technol_cvič_II" w:history="1">
              <w:r w:rsidR="0025669F" w:rsidRPr="00925E49">
                <w:rPr>
                  <w:rStyle w:val="Hypertextovodkaz"/>
                </w:rPr>
                <w:t>Technologická cvičení II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5" w:type="dxa"/>
            <w:gridSpan w:val="17"/>
          </w:tcPr>
          <w:p w:rsidR="0025669F" w:rsidRPr="00531827" w:rsidRDefault="00E24DAB" w:rsidP="0003279E">
            <w:pPr>
              <w:spacing w:before="20" w:after="20"/>
              <w:jc w:val="both"/>
            </w:pPr>
            <w:hyperlink w:anchor="Pachlová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Vendula </w:t>
              </w:r>
              <w:r w:rsidR="0025669F" w:rsidRPr="00D06A8B">
                <w:rPr>
                  <w:rStyle w:val="Hypertextovodkaz"/>
                </w:rPr>
                <w:t>Pachlo</w:t>
              </w:r>
              <w:r w:rsidR="00D7772B" w:rsidRPr="00D06A8B">
                <w:rPr>
                  <w:rStyle w:val="Hypertextovodkaz"/>
                </w:rPr>
                <w:t>vá, Ph.D.</w:t>
              </w:r>
            </w:hyperlink>
            <w:r w:rsidR="00D7772B" w:rsidRPr="00531827">
              <w:t xml:space="preserve"> (40</w:t>
            </w:r>
            <w:r w:rsidR="0025669F" w:rsidRPr="00531827">
              <w:t>% l)</w:t>
            </w:r>
          </w:p>
          <w:p w:rsidR="0025669F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D7772B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"Trendy_v_gastr_I" </w:instrText>
            </w:r>
            <w:r>
              <w:fldChar w:fldCharType="separate"/>
            </w:r>
            <w:r w:rsidR="0025669F" w:rsidRPr="00925E49">
              <w:rPr>
                <w:rStyle w:val="Hypertextovodkaz"/>
              </w:rPr>
              <w:t xml:space="preserve">Trendy v </w:t>
            </w:r>
          </w:p>
          <w:p w:rsidR="0025669F" w:rsidRDefault="0025669F" w:rsidP="0003279E">
            <w:pPr>
              <w:spacing w:before="20" w:after="20"/>
            </w:pPr>
            <w:r w:rsidRPr="00925E49">
              <w:rPr>
                <w:rStyle w:val="Hypertextovodkaz"/>
              </w:rPr>
              <w:t>gastronomii I</w:t>
            </w:r>
            <w:r w:rsidR="00925E49">
              <w:fldChar w:fldCharType="end"/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14l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5" w:type="dxa"/>
            <w:gridSpan w:val="17"/>
          </w:tcPr>
          <w:p w:rsidR="0025669F" w:rsidRPr="00117A25" w:rsidRDefault="00E24DAB" w:rsidP="0003279E">
            <w:pPr>
              <w:spacing w:before="20" w:after="20"/>
              <w:jc w:val="both"/>
            </w:pPr>
            <w:hyperlink w:anchor="Mlček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Jiří </w:t>
              </w:r>
              <w:r w:rsidR="0025669F" w:rsidRPr="00D06A8B">
                <w:rPr>
                  <w:rStyle w:val="Hypertextovodkaz"/>
                </w:rPr>
                <w:t>Mlček, Ph.D.</w:t>
              </w:r>
            </w:hyperlink>
            <w:r w:rsidR="0025669F" w:rsidRPr="00117A25">
              <w:t xml:space="preserve"> (100%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Zprac_exper_II" w:history="1">
              <w:r w:rsidR="0025669F" w:rsidRPr="00925E49">
                <w:rPr>
                  <w:rStyle w:val="Hypertextovodkaz"/>
                </w:rPr>
                <w:t>Zpracování experimentu II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5" w:type="dxa"/>
            <w:gridSpan w:val="17"/>
          </w:tcPr>
          <w:p w:rsidR="0025669F" w:rsidRPr="00117A25" w:rsidRDefault="00E24DAB" w:rsidP="0003279E">
            <w:pPr>
              <w:spacing w:before="20" w:after="20"/>
              <w:jc w:val="both"/>
            </w:pPr>
            <w:hyperlink w:anchor="Ponížil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RNDr. Petr </w:t>
              </w:r>
              <w:r w:rsidR="0025669F" w:rsidRPr="00D06A8B">
                <w:rPr>
                  <w:rStyle w:val="Hypertextovodkaz"/>
                </w:rPr>
                <w:t>Ponížil, Ph.D.</w:t>
              </w:r>
            </w:hyperlink>
            <w:r w:rsidR="0025669F" w:rsidRPr="00117A25">
              <w:t xml:space="preserve"> (100%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1/LS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  <w:trHeight w:val="342"/>
        </w:trPr>
        <w:tc>
          <w:tcPr>
            <w:tcW w:w="9747" w:type="dxa"/>
            <w:gridSpan w:val="44"/>
          </w:tcPr>
          <w:p w:rsidR="0025669F" w:rsidRPr="00FF3703" w:rsidRDefault="0025669F" w:rsidP="009E28E5">
            <w:pPr>
              <w:spacing w:before="60" w:after="60"/>
            </w:pPr>
            <w:r>
              <w:rPr>
                <w:b/>
              </w:rPr>
              <w:t xml:space="preserve">Podmínka pro splnění této skupiny předmětů: </w:t>
            </w:r>
            <w:r>
              <w:t>naplnění 60 kreditů za první ročník studia.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shd w:val="clear" w:color="auto" w:fill="F7CAAC"/>
          </w:tcPr>
          <w:p w:rsidR="0025669F" w:rsidRDefault="0025669F" w:rsidP="0003279E">
            <w:pPr>
              <w:spacing w:before="20" w:after="20"/>
              <w:jc w:val="center"/>
            </w:pPr>
            <w:r>
              <w:rPr>
                <w:b/>
                <w:sz w:val="22"/>
              </w:rPr>
              <w:t>Povinně volitelné předměty - skupina 2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Pr="0027795E" w:rsidRDefault="00E24DAB" w:rsidP="0003279E">
            <w:pPr>
              <w:spacing w:before="20" w:after="20"/>
            </w:pPr>
            <w:hyperlink w:anchor="Akad_dov_v_ang" w:history="1">
              <w:r w:rsidR="0025669F" w:rsidRPr="00925E49">
                <w:rPr>
                  <w:rStyle w:val="Hypertextovodkaz"/>
                </w:rPr>
                <w:t>Akademické dovednosti v angličtině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 w:rsidR="0025669F">
              <w:t>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5" w:type="dxa"/>
            <w:gridSpan w:val="17"/>
          </w:tcPr>
          <w:p w:rsidR="0025669F" w:rsidRPr="00117A25" w:rsidRDefault="00117A25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Stab_a_emulg_v_potr" w:history="1">
              <w:r w:rsidR="0025669F" w:rsidRPr="00925E49">
                <w:rPr>
                  <w:rStyle w:val="Hypertextovodkaz"/>
                </w:rPr>
                <w:t>Stabilizátory a emulgátory v potravinářství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28p+</w:t>
            </w:r>
            <w:r w:rsidR="0025669F"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25669F" w:rsidRPr="00117A25" w:rsidRDefault="00E24DAB" w:rsidP="0003279E">
            <w:pPr>
              <w:spacing w:before="20" w:after="20"/>
              <w:jc w:val="both"/>
            </w:pPr>
            <w:hyperlink w:anchor="Burešová" w:history="1">
              <w:r w:rsidR="00D7772B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RNDr. Iva </w:t>
              </w:r>
              <w:r w:rsidR="00D7772B" w:rsidRPr="00D06A8B">
                <w:rPr>
                  <w:rStyle w:val="Hypertextovodkaz"/>
                </w:rPr>
                <w:t>Burešová, Ph.D.</w:t>
              </w:r>
            </w:hyperlink>
            <w:r w:rsidR="00D7772B">
              <w:t xml:space="preserve"> (80</w:t>
            </w:r>
            <w:r w:rsidR="0025669F" w:rsidRPr="00117A25">
              <w:t>% p)</w:t>
            </w:r>
          </w:p>
          <w:p w:rsidR="0025669F" w:rsidRPr="00117A25" w:rsidRDefault="00E24DAB" w:rsidP="0003279E">
            <w:pPr>
              <w:spacing w:before="20" w:after="20"/>
              <w:jc w:val="both"/>
            </w:pPr>
            <w:hyperlink w:anchor="Salek" w:history="1">
              <w:r w:rsidR="00D7772B" w:rsidRPr="00D06A8B">
                <w:rPr>
                  <w:rStyle w:val="Hypertextovodkaz"/>
                </w:rPr>
                <w:t xml:space="preserve">Ing. </w:t>
              </w:r>
              <w:r w:rsidR="00DE5970" w:rsidRPr="00D06A8B">
                <w:rPr>
                  <w:rStyle w:val="Hypertextovodkaz"/>
                </w:rPr>
                <w:t xml:space="preserve">Richardos Nikolaos </w:t>
              </w:r>
              <w:r w:rsidR="00D7772B" w:rsidRPr="00D06A8B">
                <w:rPr>
                  <w:rStyle w:val="Hypertextovodkaz"/>
                </w:rPr>
                <w:t>Salek, Ph.D.</w:t>
              </w:r>
            </w:hyperlink>
            <w:r w:rsidR="00D7772B">
              <w:t xml:space="preserve"> (20</w:t>
            </w:r>
            <w:r w:rsidR="0025669F" w:rsidRPr="00117A25">
              <w:t>% p)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D7772B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"Trendy_v_gastr_II" </w:instrText>
            </w:r>
            <w:r>
              <w:fldChar w:fldCharType="separate"/>
            </w:r>
            <w:r w:rsidR="0025669F" w:rsidRPr="00925E49">
              <w:rPr>
                <w:rStyle w:val="Hypertextovodkaz"/>
              </w:rPr>
              <w:t>Trendy v </w:t>
            </w:r>
          </w:p>
          <w:p w:rsidR="0025669F" w:rsidRDefault="0025669F" w:rsidP="0003279E">
            <w:pPr>
              <w:spacing w:before="20" w:after="20"/>
            </w:pPr>
            <w:r w:rsidRPr="00925E49">
              <w:rPr>
                <w:rStyle w:val="Hypertextovodkaz"/>
              </w:rPr>
              <w:t>gastronomii II</w:t>
            </w:r>
            <w:r w:rsidR="00925E49">
              <w:fldChar w:fldCharType="end"/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25669F" w:rsidRPr="00117A25" w:rsidRDefault="00E24DAB" w:rsidP="0003279E">
            <w:pPr>
              <w:spacing w:before="20" w:after="20"/>
              <w:jc w:val="both"/>
            </w:pPr>
            <w:hyperlink w:anchor="Mlček" w:history="1">
              <w:r w:rsidR="0025669F" w:rsidRPr="00D06A8B">
                <w:rPr>
                  <w:rStyle w:val="Hypertextovodkaz"/>
                </w:rPr>
                <w:t xml:space="preserve">doc. </w:t>
              </w:r>
              <w:r w:rsidR="00DE5970" w:rsidRPr="00D06A8B">
                <w:rPr>
                  <w:rStyle w:val="Hypertextovodkaz"/>
                </w:rPr>
                <w:t xml:space="preserve">Ing. Jiří </w:t>
              </w:r>
              <w:r w:rsidR="0025669F" w:rsidRPr="00D06A8B">
                <w:rPr>
                  <w:rStyle w:val="Hypertextovodkaz"/>
                </w:rPr>
                <w:t>Mlček, Ph.D.</w:t>
              </w:r>
            </w:hyperlink>
            <w:r w:rsidR="0025669F" w:rsidRPr="00117A25">
              <w:t xml:space="preserve"> (100% p)</w:t>
            </w:r>
          </w:p>
          <w:p w:rsidR="0025669F" w:rsidRPr="00117A25" w:rsidRDefault="0025669F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Sep_metody" w:history="1">
              <w:r w:rsidR="0025669F" w:rsidRPr="00925E49">
                <w:rPr>
                  <w:rStyle w:val="Hypertextovodkaz"/>
                </w:rPr>
                <w:t>Separační metody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28p</w:t>
            </w:r>
            <w:r w:rsidR="0025669F"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28l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z,</w:t>
            </w:r>
            <w:r w:rsidR="00C45D0F">
              <w:t xml:space="preserve"> </w:t>
            </w:r>
            <w:r>
              <w:t>zk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25669F" w:rsidRDefault="00E24DAB" w:rsidP="0003279E">
            <w:pPr>
              <w:spacing w:before="20" w:after="20"/>
              <w:jc w:val="both"/>
            </w:pPr>
            <w:hyperlink w:anchor="Ingr" w:history="1">
              <w:r w:rsidR="0025669F" w:rsidRPr="00D06A8B">
                <w:rPr>
                  <w:rStyle w:val="Hypertextovodkaz"/>
                </w:rPr>
                <w:t xml:space="preserve">RNDr. </w:t>
              </w:r>
              <w:r w:rsidR="00DE5970" w:rsidRPr="00D06A8B">
                <w:rPr>
                  <w:rStyle w:val="Hypertextovodkaz"/>
                </w:rPr>
                <w:t xml:space="preserve">Marek </w:t>
              </w:r>
              <w:r w:rsidR="0025669F" w:rsidRPr="00D06A8B">
                <w:rPr>
                  <w:rStyle w:val="Hypertextovodkaz"/>
                </w:rPr>
                <w:t>Ingr, Ph.D.</w:t>
              </w:r>
            </w:hyperlink>
            <w:r w:rsidR="0025669F" w:rsidRPr="00117A25">
              <w:t xml:space="preserve"> (100% p)</w:t>
            </w:r>
          </w:p>
          <w:p w:rsidR="0003279E" w:rsidRPr="00117A25" w:rsidRDefault="0003279E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25669F" w:rsidRDefault="00E24DAB" w:rsidP="0003279E">
            <w:pPr>
              <w:spacing w:before="20" w:after="20"/>
            </w:pPr>
            <w:hyperlink w:anchor="Odb_stáž" w:history="1">
              <w:r w:rsidR="0025669F" w:rsidRPr="00925E49">
                <w:rPr>
                  <w:rStyle w:val="Hypertextovodkaz"/>
                </w:rPr>
                <w:t>Odborná stáž</w:t>
              </w:r>
            </w:hyperlink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 w:rsidR="0025669F">
              <w:t>56l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3975" w:type="dxa"/>
            <w:gridSpan w:val="17"/>
          </w:tcPr>
          <w:p w:rsidR="00D7772B" w:rsidRDefault="00E24DAB" w:rsidP="0003279E">
            <w:pPr>
              <w:spacing w:before="20" w:after="20"/>
              <w:jc w:val="both"/>
            </w:pPr>
            <w:hyperlink w:anchor="Lorencová" w:history="1">
              <w:r w:rsidR="00D7772B" w:rsidRPr="00D06A8B">
                <w:rPr>
                  <w:rStyle w:val="Hypertextovodkaz"/>
                </w:rPr>
                <w:t xml:space="preserve">Ing. </w:t>
              </w:r>
              <w:r w:rsidR="00DE5970" w:rsidRPr="00D06A8B">
                <w:rPr>
                  <w:rStyle w:val="Hypertextovodkaz"/>
                </w:rPr>
                <w:t xml:space="preserve">Eva </w:t>
              </w:r>
              <w:r w:rsidR="00D7772B" w:rsidRPr="00D06A8B">
                <w:rPr>
                  <w:rStyle w:val="Hypertextovodkaz"/>
                </w:rPr>
                <w:t>Lorencová, Ph.D.</w:t>
              </w:r>
            </w:hyperlink>
            <w:r w:rsidR="00D7772B">
              <w:t xml:space="preserve"> (100</w:t>
            </w:r>
            <w:r w:rsidR="0025669F" w:rsidRPr="00117A25">
              <w:t xml:space="preserve">% l) </w:t>
            </w:r>
          </w:p>
          <w:p w:rsidR="0025669F" w:rsidRPr="00117A25" w:rsidRDefault="0025669F" w:rsidP="0003279E">
            <w:pPr>
              <w:spacing w:before="20" w:after="20"/>
              <w:jc w:val="both"/>
            </w:pPr>
            <w:r w:rsidRPr="00117A25">
              <w:t>bude zajištěno ve spolupracujících organizacích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1935" w:type="dxa"/>
            <w:gridSpan w:val="2"/>
          </w:tcPr>
          <w:p w:rsidR="00D7772B" w:rsidRPr="00925E49" w:rsidRDefault="00925E49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"Podn_akt_II" </w:instrText>
            </w:r>
            <w:r>
              <w:fldChar w:fldCharType="separate"/>
            </w:r>
            <w:r w:rsidR="0025669F" w:rsidRPr="00925E49">
              <w:rPr>
                <w:rStyle w:val="Hypertextovodkaz"/>
              </w:rPr>
              <w:t xml:space="preserve">Podnikatelské </w:t>
            </w:r>
          </w:p>
          <w:p w:rsidR="0025669F" w:rsidRDefault="0025669F" w:rsidP="0003279E">
            <w:pPr>
              <w:spacing w:before="20" w:after="20"/>
            </w:pPr>
            <w:r w:rsidRPr="00925E49">
              <w:rPr>
                <w:rStyle w:val="Hypertextovodkaz"/>
              </w:rPr>
              <w:t>aktivity II</w:t>
            </w:r>
            <w:r w:rsidR="00925E49">
              <w:fldChar w:fldCharType="end"/>
            </w:r>
          </w:p>
        </w:tc>
        <w:tc>
          <w:tcPr>
            <w:tcW w:w="1272" w:type="dxa"/>
            <w:gridSpan w:val="7"/>
          </w:tcPr>
          <w:p w:rsidR="0025669F" w:rsidRDefault="00C45D0F" w:rsidP="0003279E">
            <w:pPr>
              <w:spacing w:before="20" w:after="20"/>
              <w:jc w:val="both"/>
            </w:pPr>
            <w:r>
              <w:t>14p</w:t>
            </w:r>
            <w:r w:rsidR="0025669F">
              <w:t>+14s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709" w:type="dxa"/>
            <w:gridSpan w:val="6"/>
          </w:tcPr>
          <w:p w:rsidR="0025669F" w:rsidRDefault="0025669F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7" w:type="dxa"/>
            <w:gridSpan w:val="2"/>
          </w:tcPr>
          <w:p w:rsidR="0025669F" w:rsidRDefault="0025669F" w:rsidP="0003279E">
            <w:pPr>
              <w:spacing w:before="20" w:after="20"/>
              <w:jc w:val="center"/>
            </w:pPr>
            <w:r>
              <w:t>2</w:t>
            </w:r>
          </w:p>
        </w:tc>
        <w:tc>
          <w:tcPr>
            <w:tcW w:w="3975" w:type="dxa"/>
            <w:gridSpan w:val="17"/>
          </w:tcPr>
          <w:p w:rsidR="0025669F" w:rsidRPr="00117A25" w:rsidRDefault="00117A25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78" w:type="dxa"/>
            <w:gridSpan w:val="5"/>
          </w:tcPr>
          <w:p w:rsidR="0025669F" w:rsidRDefault="0025669F" w:rsidP="0003279E">
            <w:pPr>
              <w:spacing w:before="20" w:after="20"/>
              <w:jc w:val="both"/>
            </w:pPr>
            <w:r>
              <w:t>2/ZS</w:t>
            </w:r>
          </w:p>
        </w:tc>
        <w:tc>
          <w:tcPr>
            <w:tcW w:w="711" w:type="dxa"/>
            <w:gridSpan w:val="5"/>
          </w:tcPr>
          <w:p w:rsidR="0025669F" w:rsidRDefault="0025669F" w:rsidP="0003279E">
            <w:pPr>
              <w:spacing w:before="20" w:after="20"/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  <w:trHeight w:val="322"/>
        </w:trPr>
        <w:tc>
          <w:tcPr>
            <w:tcW w:w="9747" w:type="dxa"/>
            <w:gridSpan w:val="44"/>
          </w:tcPr>
          <w:p w:rsidR="0025669F" w:rsidRPr="00FF3703" w:rsidRDefault="0025669F" w:rsidP="002A1A62">
            <w:pPr>
              <w:spacing w:before="60" w:after="60"/>
            </w:pPr>
            <w:r>
              <w:rPr>
                <w:b/>
              </w:rPr>
              <w:t xml:space="preserve">Podmínka pro splnění této skupiny předmětů: </w:t>
            </w:r>
            <w:r>
              <w:t>naplnění 60 kreditů za druhý ročník studia.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6258" w:type="dxa"/>
            <w:gridSpan w:val="33"/>
            <w:tcBorders>
              <w:bottom w:val="nil"/>
            </w:tcBorders>
          </w:tcPr>
          <w:p w:rsidR="0025669F" w:rsidRDefault="0025669F" w:rsidP="0025669F">
            <w:pPr>
              <w:jc w:val="both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  <w:trHeight w:val="132"/>
        </w:trPr>
        <w:tc>
          <w:tcPr>
            <w:tcW w:w="9747" w:type="dxa"/>
            <w:gridSpan w:val="44"/>
            <w:tcBorders>
              <w:top w:val="nil"/>
            </w:tcBorders>
          </w:tcPr>
          <w:p w:rsidR="0025669F" w:rsidRPr="00C24879" w:rsidRDefault="0025669F" w:rsidP="002A1A62">
            <w:pPr>
              <w:spacing w:before="60" w:after="60" w:line="252" w:lineRule="auto"/>
              <w:jc w:val="both"/>
              <w:rPr>
                <w:u w:val="single"/>
              </w:rPr>
            </w:pPr>
            <w:r w:rsidRPr="00C24879">
              <w:rPr>
                <w:u w:val="single"/>
              </w:rPr>
              <w:t>Povinné předměty</w:t>
            </w:r>
          </w:p>
          <w:p w:rsidR="0025669F" w:rsidRPr="005F0B7D" w:rsidRDefault="0025669F" w:rsidP="002A1A62">
            <w:pPr>
              <w:spacing w:before="60" w:after="60" w:line="252" w:lineRule="auto"/>
              <w:jc w:val="both"/>
              <w:rPr>
                <w:b/>
              </w:rPr>
            </w:pPr>
            <w:r w:rsidRPr="005F0B7D">
              <w:rPr>
                <w:b/>
              </w:rPr>
              <w:t xml:space="preserve">Obhajoba </w:t>
            </w:r>
            <w:r>
              <w:rPr>
                <w:b/>
              </w:rPr>
              <w:t>diplomové</w:t>
            </w:r>
            <w:r w:rsidRPr="005F0B7D">
              <w:rPr>
                <w:b/>
              </w:rPr>
              <w:t xml:space="preserve"> práce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563589">
              <w:rPr>
                <w:b/>
              </w:rPr>
              <w:t>Technologie potravin rostlinného původu</w:t>
            </w:r>
            <w:r>
              <w:t xml:space="preserve"> (výroba a faktory ovlivňující jakost a zdravotní nezávadnost následujících produktů: mlýnské a škrobárenské výrobky, pekařské, cukrářské a jiné moučné výrobky, rostlinné a živočišné oleje a tuky, výrobky z ovoce a zeleniny, alkoholické a nealkoholické nápoje, ostatní produkty rostlinného původu)</w:t>
            </w:r>
            <w:r w:rsidR="00531827">
              <w:t>.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563589">
              <w:rPr>
                <w:b/>
              </w:rPr>
              <w:t>Technologie potravin živočišného původu</w:t>
            </w:r>
            <w:r>
              <w:t xml:space="preserve"> (výroba a faktory ovlivňující jakost a zdravotní nezávadnost následujících produktů: mléko a mléčné výrobky, maso a masné výrobky, drůbeží maso a drůbeží výrobky, ryby, korýši a měkkýši a výrobky z nich, maso minoritních druhů zvířat a výrobky z nich, vejce a vaječné výrobky)</w:t>
            </w:r>
            <w:r w:rsidR="00531827">
              <w:t>.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</w:p>
          <w:p w:rsidR="0025669F" w:rsidRPr="00C24879" w:rsidRDefault="00A472D0" w:rsidP="00635167">
            <w:pPr>
              <w:spacing w:before="60" w:after="60" w:line="252" w:lineRule="auto"/>
              <w:jc w:val="both"/>
              <w:rPr>
                <w:u w:val="single"/>
              </w:rPr>
            </w:pPr>
            <w:del w:id="0" w:author="Frantisek Bunka" w:date="2018-04-13T14:25:00Z">
              <w:r w:rsidDel="00F0702E">
                <w:rPr>
                  <w:u w:val="single"/>
                </w:rPr>
                <w:delText xml:space="preserve">Povinně </w:delText>
              </w:r>
            </w:del>
            <w:ins w:id="1" w:author="Frantisek Bunka" w:date="2018-04-13T14:25:00Z">
              <w:r w:rsidR="00F0702E">
                <w:rPr>
                  <w:u w:val="single"/>
                </w:rPr>
                <w:t xml:space="preserve">Povinně </w:t>
              </w:r>
            </w:ins>
            <w:r>
              <w:rPr>
                <w:u w:val="single"/>
              </w:rPr>
              <w:t>volitelné předměty</w:t>
            </w:r>
            <w:r w:rsidR="0025669F" w:rsidRPr="00C24879">
              <w:rPr>
                <w:u w:val="single"/>
              </w:rPr>
              <w:t xml:space="preserve"> (v abecedním pořadí):</w:t>
            </w:r>
          </w:p>
          <w:p w:rsidR="0025669F" w:rsidRDefault="0025669F" w:rsidP="00635167">
            <w:pPr>
              <w:spacing w:before="60" w:after="60" w:line="252" w:lineRule="auto"/>
              <w:jc w:val="both"/>
            </w:pPr>
            <w:r w:rsidRPr="00291376">
              <w:rPr>
                <w:b/>
              </w:rPr>
              <w:t>Analýza a hodnocení potravin</w:t>
            </w:r>
            <w:r>
              <w:t xml:space="preserve"> (chemická, mikrobiologická, senzorická a fyzikální analýzy surovin, meziproduktů a </w:t>
            </w:r>
            <w:r>
              <w:lastRenderedPageBreak/>
              <w:t>finálních potravin).</w:t>
            </w:r>
          </w:p>
          <w:p w:rsidR="0025669F" w:rsidRDefault="0025669F" w:rsidP="00635167">
            <w:pPr>
              <w:spacing w:before="60" w:after="60" w:line="252" w:lineRule="auto"/>
              <w:jc w:val="both"/>
            </w:pPr>
            <w:r w:rsidRPr="00C83ED8">
              <w:rPr>
                <w:b/>
              </w:rPr>
              <w:t>Mikrobiologie potravin</w:t>
            </w:r>
            <w:r>
              <w:t xml:space="preserve"> (buňka bakterií, buňka eukaryotických mikroorganizmů, nebuněčné formy života (viry a priony), rozmnožování a buněčný cyklus mikroorganizmů, vliv vnějšího prostředí na mikroorganizmy, výživa mikroorganizmů a příjem živin buňkou, metabolizmus mikroorganizmů, význam metabolizmu mikroorganizmů v technologii, genetika mikroorganizmů, mikroorganizmy a vnější prostředí, mikroorganizmy významné v potravinách, indikátorové mikroorganizmy využívané při testování potravin, metody identifikace mikroorganizmů a jejich produktů v potravinách, mikroorganizmy a člověk, základy imunologie, onemocnění mikrobiálního původu).</w:t>
            </w:r>
          </w:p>
          <w:p w:rsidR="0025669F" w:rsidRDefault="0025669F" w:rsidP="00635167">
            <w:pPr>
              <w:spacing w:before="60" w:after="60" w:line="252" w:lineRule="auto"/>
              <w:jc w:val="both"/>
            </w:pPr>
            <w:r w:rsidRPr="00C83ED8">
              <w:rPr>
                <w:b/>
              </w:rPr>
              <w:t>Výživa člověka</w:t>
            </w:r>
            <w:r>
              <w:t xml:space="preserve"> (regulace motility trávicího traktu a sekrece trávicích šťáv, fyziologie trávení a vstřebávání, nervová a hormonální regulace metabolismu, výživa obyvatelstva ČR, klady a nedostatky, možnosti jejího ovlivňování, sledování a posuzování zdravotně výživového stavu populace, zásady pro racionalizaci výživy, výživa vybraných skupin populace, výživa a prevence poruch zdraví, základní skupiny potravin a jejich nutriční hodnocení, alternativní způsoby stravování, význam doplňků stravy </w:t>
            </w:r>
            <w:r w:rsidR="00531827">
              <w:t>ve výživě, nové směry ve výživě</w:t>
            </w:r>
            <w:r>
              <w:t>).</w:t>
            </w:r>
          </w:p>
          <w:p w:rsidR="00751FE6" w:rsidRDefault="00F0702E" w:rsidP="00A472D0">
            <w:ins w:id="2" w:author="Frantisek Bunka" w:date="2018-04-13T14:25:00Z">
              <w:r>
                <w:t>Student si ze skupiny povinně-volitelných předmětů vybere minimálně jeden předmět.</w:t>
              </w:r>
            </w:ins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25669F" w:rsidRDefault="0025669F" w:rsidP="0025669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Další studijní povinnosti</w:t>
            </w:r>
          </w:p>
        </w:tc>
        <w:tc>
          <w:tcPr>
            <w:tcW w:w="6258" w:type="dxa"/>
            <w:gridSpan w:val="33"/>
            <w:tcBorders>
              <w:bottom w:val="nil"/>
            </w:tcBorders>
          </w:tcPr>
          <w:p w:rsidR="0025669F" w:rsidRDefault="0025669F" w:rsidP="0025669F">
            <w:pPr>
              <w:jc w:val="both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  <w:trHeight w:val="300"/>
        </w:trPr>
        <w:tc>
          <w:tcPr>
            <w:tcW w:w="9747" w:type="dxa"/>
            <w:gridSpan w:val="44"/>
            <w:tcBorders>
              <w:top w:val="nil"/>
            </w:tcBorders>
          </w:tcPr>
          <w:p w:rsidR="0025669F" w:rsidRDefault="0025669F" w:rsidP="002A1A62">
            <w:pPr>
              <w:spacing w:before="60" w:after="60" w:line="252" w:lineRule="auto"/>
              <w:jc w:val="both"/>
            </w:pPr>
            <w:r>
              <w:t>Nejsou definovány</w:t>
            </w:r>
            <w:r w:rsidR="002A1A62">
              <w:t>.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25669F" w:rsidRDefault="0025669F" w:rsidP="0025669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6258" w:type="dxa"/>
            <w:gridSpan w:val="33"/>
            <w:tcBorders>
              <w:bottom w:val="nil"/>
            </w:tcBorders>
          </w:tcPr>
          <w:p w:rsidR="0025669F" w:rsidRDefault="0025669F" w:rsidP="0025669F">
            <w:pPr>
              <w:jc w:val="both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  <w:trHeight w:val="842"/>
        </w:trPr>
        <w:tc>
          <w:tcPr>
            <w:tcW w:w="9747" w:type="dxa"/>
            <w:gridSpan w:val="44"/>
            <w:tcBorders>
              <w:top w:val="nil"/>
            </w:tcBorders>
          </w:tcPr>
          <w:p w:rsidR="0025669F" w:rsidRDefault="0025669F" w:rsidP="002A1A62">
            <w:pPr>
              <w:spacing w:before="60" w:after="60" w:line="252" w:lineRule="auto"/>
              <w:jc w:val="both"/>
            </w:pPr>
            <w:r w:rsidRPr="003954FA">
              <w:t>Vliv doby a teploty skladování na viskozitu trvanlivého mléka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Vliv použitého obalu na zrání tvrdých sýrů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B33ED">
              <w:t>Vliv rychlosti míchání na konzistenci tavených sýrů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Vliv aplikace xantanové a tragantové gumy na vybrané vlastnosti modelového jemně mělněného masného výrobku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B33ED">
              <w:t xml:space="preserve">Vliv </w:t>
            </w:r>
            <w:r>
              <w:t>vybraných faktorů</w:t>
            </w:r>
            <w:r w:rsidRPr="00AB33ED">
              <w:t xml:space="preserve"> na texturní vlastnosti bezlepkového pečiva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Výskyt biogenních aminů u nápojů typu cider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Stabilita</w:t>
            </w:r>
            <w:r>
              <w:t xml:space="preserve"> vybraných</w:t>
            </w:r>
            <w:r w:rsidRPr="00A8074E">
              <w:t xml:space="preserve"> potravinářských koloidních disperzí a její charakterizace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3954FA">
              <w:t>Stanovení antokyanových barviv v technologicky zpracovaných rostlinných matricích</w:t>
            </w:r>
          </w:p>
          <w:p w:rsidR="0025669F" w:rsidRDefault="0025669F" w:rsidP="002A1A62">
            <w:pPr>
              <w:spacing w:before="60" w:after="60" w:line="252" w:lineRule="auto"/>
              <w:jc w:val="both"/>
            </w:pPr>
            <w:r w:rsidRPr="00A8074E">
              <w:t>Studium tvorby inkluzních komplexů vybraných flavonoidů s cyklodextriny</w:t>
            </w: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25669F" w:rsidRDefault="0025669F" w:rsidP="0025669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6258" w:type="dxa"/>
            <w:gridSpan w:val="33"/>
            <w:tcBorders>
              <w:bottom w:val="nil"/>
            </w:tcBorders>
            <w:shd w:val="clear" w:color="auto" w:fill="FFFFFF"/>
          </w:tcPr>
          <w:p w:rsidR="0025669F" w:rsidRDefault="0025669F" w:rsidP="0025669F">
            <w:pPr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  <w:trHeight w:val="269"/>
        </w:trPr>
        <w:tc>
          <w:tcPr>
            <w:tcW w:w="9747" w:type="dxa"/>
            <w:gridSpan w:val="44"/>
            <w:tcBorders>
              <w:top w:val="nil"/>
            </w:tcBorders>
          </w:tcPr>
          <w:p w:rsidR="0025669F" w:rsidRDefault="002A1A62" w:rsidP="0025669F">
            <w:pPr>
              <w:jc w:val="both"/>
            </w:pPr>
            <w:r>
              <w:t>---</w:t>
            </w: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25669F" w:rsidRDefault="0025669F" w:rsidP="0025669F">
            <w:r>
              <w:rPr>
                <w:b/>
              </w:rPr>
              <w:t xml:space="preserve"> Součásti SRZ a jejich obsah</w:t>
            </w:r>
          </w:p>
        </w:tc>
        <w:tc>
          <w:tcPr>
            <w:tcW w:w="6258" w:type="dxa"/>
            <w:gridSpan w:val="33"/>
            <w:tcBorders>
              <w:bottom w:val="nil"/>
            </w:tcBorders>
            <w:shd w:val="clear" w:color="auto" w:fill="FFFFFF"/>
          </w:tcPr>
          <w:p w:rsidR="0025669F" w:rsidRDefault="0025669F" w:rsidP="0025669F">
            <w:pPr>
              <w:jc w:val="center"/>
            </w:pPr>
          </w:p>
        </w:tc>
      </w:tr>
      <w:tr w:rsidR="0025669F" w:rsidTr="00394B59">
        <w:trPr>
          <w:gridBefore w:val="1"/>
          <w:gridAfter w:val="2"/>
          <w:wBefore w:w="29" w:type="dxa"/>
          <w:wAfter w:w="113" w:type="dxa"/>
          <w:trHeight w:val="333"/>
        </w:trPr>
        <w:tc>
          <w:tcPr>
            <w:tcW w:w="9747" w:type="dxa"/>
            <w:gridSpan w:val="44"/>
            <w:tcBorders>
              <w:top w:val="nil"/>
            </w:tcBorders>
          </w:tcPr>
          <w:p w:rsidR="0025669F" w:rsidRDefault="002A1A62" w:rsidP="0025669F">
            <w:pPr>
              <w:jc w:val="both"/>
            </w:pPr>
            <w:r>
              <w:t>---</w:t>
            </w: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2A1A62" w:rsidRDefault="002A1A62" w:rsidP="0025669F">
            <w:pPr>
              <w:jc w:val="both"/>
            </w:pPr>
          </w:p>
          <w:p w:rsidR="00531827" w:rsidRDefault="00531827" w:rsidP="0025669F">
            <w:pPr>
              <w:jc w:val="both"/>
            </w:pPr>
          </w:p>
          <w:p w:rsidR="0003279E" w:rsidRDefault="0003279E" w:rsidP="0025669F">
            <w:pPr>
              <w:jc w:val="both"/>
            </w:pPr>
          </w:p>
          <w:p w:rsidR="00F87509" w:rsidRDefault="00F87509" w:rsidP="0025669F">
            <w:pPr>
              <w:jc w:val="both"/>
            </w:pPr>
          </w:p>
        </w:tc>
      </w:tr>
      <w:tr w:rsidR="0025669F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tcBorders>
              <w:bottom w:val="double" w:sz="4" w:space="0" w:color="auto"/>
            </w:tcBorders>
            <w:shd w:val="clear" w:color="auto" w:fill="BDD6EE"/>
          </w:tcPr>
          <w:p w:rsidR="0025669F" w:rsidRPr="001B78F1" w:rsidRDefault="0025669F" w:rsidP="0025669F">
            <w:pPr>
              <w:jc w:val="both"/>
              <w:rPr>
                <w:b/>
                <w:sz w:val="28"/>
              </w:rPr>
            </w:pPr>
            <w:r w:rsidRPr="001B78F1"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25669F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2639" w:type="dxa"/>
            <w:gridSpan w:val="4"/>
            <w:shd w:val="clear" w:color="auto" w:fill="F7CAAC"/>
          </w:tcPr>
          <w:p w:rsidR="0025669F" w:rsidRPr="001B78F1" w:rsidRDefault="0025669F" w:rsidP="0025669F">
            <w:pPr>
              <w:rPr>
                <w:b/>
                <w:sz w:val="22"/>
              </w:rPr>
            </w:pPr>
            <w:r w:rsidRPr="001B78F1">
              <w:rPr>
                <w:b/>
                <w:sz w:val="22"/>
              </w:rPr>
              <w:t>Označení studijního plánu</w:t>
            </w:r>
          </w:p>
        </w:tc>
        <w:tc>
          <w:tcPr>
            <w:tcW w:w="7108" w:type="dxa"/>
            <w:gridSpan w:val="40"/>
          </w:tcPr>
          <w:p w:rsidR="0025669F" w:rsidRPr="001B78F1" w:rsidRDefault="0025669F" w:rsidP="0003279E">
            <w:pPr>
              <w:jc w:val="center"/>
              <w:rPr>
                <w:b/>
                <w:sz w:val="22"/>
              </w:rPr>
            </w:pPr>
            <w:r w:rsidRPr="001B78F1">
              <w:rPr>
                <w:b/>
                <w:sz w:val="22"/>
              </w:rPr>
              <w:t>Technologie potravin</w:t>
            </w:r>
            <w:r>
              <w:rPr>
                <w:b/>
                <w:sz w:val="22"/>
              </w:rPr>
              <w:t xml:space="preserve"> </w:t>
            </w:r>
            <w:r w:rsidR="0003279E">
              <w:rPr>
                <w:b/>
                <w:sz w:val="22"/>
              </w:rPr>
              <w:t>-</w:t>
            </w:r>
            <w:r>
              <w:rPr>
                <w:b/>
                <w:sz w:val="22"/>
              </w:rPr>
              <w:t xml:space="preserve"> kombinovaná forma</w:t>
            </w:r>
          </w:p>
        </w:tc>
      </w:tr>
      <w:tr w:rsidR="0025669F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shd w:val="clear" w:color="auto" w:fill="F7CAAC"/>
          </w:tcPr>
          <w:p w:rsidR="0025669F" w:rsidRPr="001B78F1" w:rsidRDefault="0025669F" w:rsidP="0025669F">
            <w:pPr>
              <w:jc w:val="center"/>
              <w:rPr>
                <w:b/>
                <w:sz w:val="22"/>
              </w:rPr>
            </w:pPr>
            <w:r w:rsidRPr="001B78F1">
              <w:rPr>
                <w:b/>
                <w:sz w:val="22"/>
              </w:rPr>
              <w:t>Povinné předměty</w:t>
            </w:r>
          </w:p>
        </w:tc>
      </w:tr>
      <w:tr w:rsidR="00531827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  <w:shd w:val="clear" w:color="auto" w:fill="F7CAAC"/>
          </w:tcPr>
          <w:p w:rsidR="0025669F" w:rsidRPr="00531827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275" w:type="dxa"/>
            <w:gridSpan w:val="7"/>
            <w:shd w:val="clear" w:color="auto" w:fill="F7CAAC"/>
          </w:tcPr>
          <w:p w:rsidR="0025669F" w:rsidRPr="00531827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11" w:type="dxa"/>
            <w:gridSpan w:val="6"/>
            <w:shd w:val="clear" w:color="auto" w:fill="F7CAAC"/>
          </w:tcPr>
          <w:p w:rsidR="0025669F" w:rsidRPr="00531827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69" w:type="dxa"/>
            <w:gridSpan w:val="2"/>
            <w:shd w:val="clear" w:color="auto" w:fill="F7CAAC"/>
          </w:tcPr>
          <w:p w:rsidR="0025669F" w:rsidRPr="00531827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3960" w:type="dxa"/>
            <w:gridSpan w:val="16"/>
            <w:shd w:val="clear" w:color="auto" w:fill="F7CAAC"/>
          </w:tcPr>
          <w:p w:rsidR="0025669F" w:rsidRPr="00531827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78" w:type="dxa"/>
            <w:gridSpan w:val="5"/>
            <w:shd w:val="clear" w:color="auto" w:fill="F7CAAC"/>
          </w:tcPr>
          <w:p w:rsidR="00531827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dop. roč./</w:t>
            </w:r>
          </w:p>
          <w:p w:rsidR="0025669F" w:rsidRPr="00531827" w:rsidRDefault="0025669F" w:rsidP="0025669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1" w:type="dxa"/>
            <w:gridSpan w:val="5"/>
            <w:shd w:val="clear" w:color="auto" w:fill="F7CAAC"/>
          </w:tcPr>
          <w:p w:rsidR="0025669F" w:rsidRPr="00531827" w:rsidRDefault="0025669F" w:rsidP="0025669F">
            <w:pPr>
              <w:jc w:val="both"/>
              <w:rPr>
                <w:b/>
                <w:sz w:val="18"/>
                <w:szCs w:val="18"/>
              </w:rPr>
            </w:pPr>
            <w:r w:rsidRPr="00531827">
              <w:rPr>
                <w:b/>
                <w:sz w:val="18"/>
                <w:szCs w:val="18"/>
              </w:rPr>
              <w:t>profil. základ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Pr="00925E49" w:rsidRDefault="00965533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"Tech_výr_potr_živ_pův_I" </w:instrText>
            </w:r>
            <w:r>
              <w:fldChar w:fldCharType="separate"/>
            </w:r>
            <w:r w:rsidRPr="00925E49">
              <w:rPr>
                <w:rStyle w:val="Hypertextovodkaz"/>
              </w:rPr>
              <w:t xml:space="preserve">Technologie výroby potravin živočišného </w:t>
            </w:r>
          </w:p>
          <w:p w:rsidR="00965533" w:rsidRDefault="00965533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</w:t>
            </w:r>
            <w:r>
              <w:fldChar w:fldCharType="end"/>
            </w:r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12</w:t>
            </w:r>
            <w:r w:rsidRPr="001B78F1">
              <w:t>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6</w:t>
            </w:r>
          </w:p>
        </w:tc>
        <w:tc>
          <w:tcPr>
            <w:tcW w:w="3960" w:type="dxa"/>
            <w:gridSpan w:val="16"/>
          </w:tcPr>
          <w:p w:rsidR="00965533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Pachlová" w:history="1">
              <w:r w:rsidR="00965533" w:rsidRPr="00E20FBE">
                <w:rPr>
                  <w:rStyle w:val="Hypertextovodkaz"/>
                  <w:b/>
                </w:rPr>
                <w:t>doc. Ing. Vendula Pachlová,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(70%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Buňka" w:history="1">
              <w:r w:rsidR="00965533" w:rsidRPr="00E20FBE">
                <w:rPr>
                  <w:rStyle w:val="Hypertextovodkaz"/>
                </w:rPr>
                <w:t>doc. Ing. František Buňka, Ph.D.</w:t>
              </w:r>
            </w:hyperlink>
            <w:r w:rsidR="00965533">
              <w:t xml:space="preserve"> (20%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Černíková" w:history="1">
              <w:r w:rsidR="00965533" w:rsidRPr="00E20FBE">
                <w:rPr>
                  <w:rStyle w:val="Hypertextovodkaz"/>
                </w:rPr>
                <w:t>MVDr. Michaela Černíková, Ph.D.</w:t>
              </w:r>
            </w:hyperlink>
            <w:r w:rsidR="00965533">
              <w:t xml:space="preserve"> (10%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Pr="00925E49" w:rsidRDefault="00965533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"Tech_výr_potr_rost_pův_I" </w:instrText>
            </w:r>
            <w:r>
              <w:fldChar w:fldCharType="separate"/>
            </w:r>
            <w:r w:rsidRPr="00925E49">
              <w:rPr>
                <w:rStyle w:val="Hypertextovodkaz"/>
              </w:rPr>
              <w:t>Technologie výroby potravin rostlinného</w:t>
            </w:r>
          </w:p>
          <w:p w:rsidR="00965533" w:rsidRDefault="00965533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</w:t>
            </w:r>
            <w:r>
              <w:fldChar w:fldCharType="end"/>
            </w:r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0s+1</w:t>
            </w:r>
            <w:r w:rsidRPr="001B78F1">
              <w:t>2l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6</w:t>
            </w:r>
          </w:p>
        </w:tc>
        <w:tc>
          <w:tcPr>
            <w:tcW w:w="3960" w:type="dxa"/>
            <w:gridSpan w:val="16"/>
          </w:tcPr>
          <w:p w:rsidR="00965533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rešová" w:history="1">
              <w:r w:rsidR="00965533" w:rsidRPr="00E20FBE">
                <w:rPr>
                  <w:rStyle w:val="Hypertextovodkaz"/>
                  <w:b/>
                </w:rPr>
                <w:t>doc. RNDr. Iva Burešová,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(70%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Lorencová" w:history="1">
              <w:r w:rsidR="00965533" w:rsidRPr="00E20FBE">
                <w:rPr>
                  <w:rStyle w:val="Hypertextovodkaz"/>
                </w:rPr>
                <w:t>Ing. Eva Lorencová, Ph.D.</w:t>
              </w:r>
            </w:hyperlink>
            <w:r w:rsidR="00965533">
              <w:t xml:space="preserve"> (20%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Salek" w:history="1">
              <w:r w:rsidR="00965533" w:rsidRPr="00E20FBE">
                <w:rPr>
                  <w:rStyle w:val="Hypertextovodkaz"/>
                </w:rPr>
                <w:t>Ing. Richardos Nikolaos Salek, Ph.D.</w:t>
              </w:r>
            </w:hyperlink>
            <w:r w:rsidR="00965533">
              <w:t xml:space="preserve"> (10%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Anal_a_hodn_potr" w:history="1">
              <w:r w:rsidR="00965533" w:rsidRPr="00925E49">
                <w:rPr>
                  <w:rStyle w:val="Hypertextovodkaz"/>
                </w:rPr>
                <w:t xml:space="preserve">Analýza a hodnocení potravin/Food Analysis and </w:t>
              </w:r>
            </w:hyperlink>
            <w:r w:rsidR="00260A7B">
              <w:rPr>
                <w:rStyle w:val="Hypertextovodkaz"/>
              </w:rPr>
              <w:t>Evaluation</w:t>
            </w:r>
            <w:r w:rsidR="00965533">
              <w:t xml:space="preserve"> </w:t>
            </w:r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8p+8s+1</w:t>
            </w:r>
            <w:r w:rsidRPr="001B78F1">
              <w:t>2l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5</w:t>
            </w:r>
          </w:p>
        </w:tc>
        <w:tc>
          <w:tcPr>
            <w:tcW w:w="3960" w:type="dxa"/>
            <w:gridSpan w:val="16"/>
          </w:tcPr>
          <w:p w:rsidR="00965533" w:rsidRPr="00D7772B" w:rsidRDefault="00E24DAB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umczynski" w:history="1">
              <w:r w:rsidR="00965533" w:rsidRPr="00E20FBE">
                <w:rPr>
                  <w:rStyle w:val="Hypertextovodkaz"/>
                  <w:b/>
                  <w:sz w:val="19"/>
                  <w:szCs w:val="19"/>
                </w:rPr>
                <w:t>doc. Ing. Daniela Sumczynski, Ph.D.</w:t>
              </w:r>
            </w:hyperlink>
            <w:r w:rsidR="00965533" w:rsidRPr="00D7772B">
              <w:rPr>
                <w:b/>
                <w:sz w:val="19"/>
                <w:szCs w:val="19"/>
              </w:rPr>
              <w:t xml:space="preserve"> </w:t>
            </w:r>
            <w:r w:rsidR="00965533" w:rsidRPr="00CB100E">
              <w:rPr>
                <w:sz w:val="19"/>
                <w:szCs w:val="19"/>
              </w:rPr>
              <w:t>(50% p)</w:t>
            </w:r>
          </w:p>
          <w:p w:rsidR="00965533" w:rsidRPr="005E17AC" w:rsidRDefault="00E24DAB" w:rsidP="0003279E">
            <w:pPr>
              <w:spacing w:before="20" w:after="20"/>
              <w:jc w:val="both"/>
            </w:pPr>
            <w:hyperlink w:anchor="Fišera" w:history="1">
              <w:r w:rsidR="00965533" w:rsidRPr="00E20FBE">
                <w:rPr>
                  <w:rStyle w:val="Hypertextovodkaz"/>
                </w:rPr>
                <w:t>doc. Ing. Miroslav Fišera, CSc.</w:t>
              </w:r>
            </w:hyperlink>
            <w:r w:rsidR="00965533" w:rsidRPr="005E17AC">
              <w:t xml:space="preserve"> (</w:t>
            </w:r>
            <w:r w:rsidR="00965533">
              <w:t>50% p</w:t>
            </w:r>
            <w:r w:rsidR="00965533" w:rsidRPr="005E17AC">
              <w:t>)</w:t>
            </w:r>
          </w:p>
          <w:p w:rsidR="00965533" w:rsidRPr="00571B6F" w:rsidRDefault="00965533" w:rsidP="0003279E">
            <w:pPr>
              <w:spacing w:before="20" w:after="20"/>
              <w:jc w:val="both"/>
              <w:rPr>
                <w:b/>
              </w:rPr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Mikrobiol_potr" w:history="1">
              <w:r w:rsidR="00965533" w:rsidRPr="00925E49">
                <w:rPr>
                  <w:rStyle w:val="Hypertextovodkaz"/>
                </w:rPr>
                <w:t>Mikrobiologie potravin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8p+</w:t>
            </w:r>
            <w:r w:rsidRPr="001B78F1">
              <w:t>8s+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965533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ová" w:history="1">
              <w:r w:rsidR="00965533" w:rsidRPr="00E20FBE">
                <w:rPr>
                  <w:rStyle w:val="Hypertextovodkaz"/>
                  <w:b/>
                </w:rPr>
                <w:t>doc. RNDr. Leona Buňková,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(100% p)</w:t>
            </w:r>
          </w:p>
          <w:p w:rsidR="00965533" w:rsidRDefault="00965533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Senz_hodn_potr" w:history="1">
              <w:r w:rsidR="00965533" w:rsidRPr="00925E49">
                <w:rPr>
                  <w:rStyle w:val="Hypertextovodkaz"/>
                </w:rPr>
                <w:t>Senzorické hodnocení potravin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klz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965533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azárková" w:history="1">
              <w:r w:rsidR="00965533" w:rsidRPr="00E20FBE">
                <w:rPr>
                  <w:rStyle w:val="Hypertextovodkaz"/>
                  <w:b/>
                </w:rPr>
                <w:t>Ing. Zuzana Lazárková,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(70%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Buňka" w:history="1">
              <w:r w:rsidR="00965533" w:rsidRPr="00E20FBE">
                <w:rPr>
                  <w:rStyle w:val="Hypertextovodkaz"/>
                </w:rPr>
                <w:t>doc. Ing. František Buňka, Ph.D.</w:t>
              </w:r>
            </w:hyperlink>
            <w:r w:rsidR="00965533">
              <w:t xml:space="preserve"> (30%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Výž_a_strav_člov" w:history="1">
              <w:r w:rsidR="00965533" w:rsidRPr="00925E49">
                <w:rPr>
                  <w:rStyle w:val="Hypertextovodkaz"/>
                </w:rPr>
                <w:t>Výživa a stravování člověka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+8s+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965533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čková" w:history="1">
              <w:r w:rsidR="00965533" w:rsidRPr="00E20FBE">
                <w:rPr>
                  <w:rStyle w:val="Hypertextovodkaz"/>
                  <w:b/>
                </w:rPr>
                <w:t>Mgr. Martina Bučková,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(100% p)</w:t>
            </w:r>
          </w:p>
          <w:p w:rsidR="00965533" w:rsidRDefault="00965533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Obor_sem" w:history="1">
              <w:r w:rsidR="00965533" w:rsidRPr="00925E49">
                <w:rPr>
                  <w:rStyle w:val="Hypertextovodkaz"/>
                </w:rPr>
                <w:t>Oborový seminář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0p</w:t>
            </w:r>
            <w:r w:rsidRPr="001B78F1">
              <w:t>+4s+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1</w:t>
            </w:r>
          </w:p>
        </w:tc>
        <w:tc>
          <w:tcPr>
            <w:tcW w:w="3960" w:type="dxa"/>
            <w:gridSpan w:val="16"/>
          </w:tcPr>
          <w:p w:rsidR="00965533" w:rsidRDefault="00E24DAB" w:rsidP="0003279E">
            <w:pPr>
              <w:spacing w:before="20" w:after="20"/>
              <w:jc w:val="both"/>
            </w:pPr>
            <w:hyperlink w:anchor="Pachlová" w:history="1">
              <w:r w:rsidR="00965533" w:rsidRPr="00E20FBE">
                <w:rPr>
                  <w:rStyle w:val="Hypertextovodkaz"/>
                </w:rPr>
                <w:t>doc. Ing. Vendula Pachlová, Ph.D.</w:t>
              </w:r>
            </w:hyperlink>
            <w:r w:rsidR="00965533">
              <w:t xml:space="preserve"> (100</w:t>
            </w:r>
            <w:r w:rsidR="00965533" w:rsidRPr="00117A25">
              <w:t>% s)</w:t>
            </w:r>
          </w:p>
          <w:p w:rsidR="005D0E50" w:rsidRPr="00117A25" w:rsidRDefault="005D0E50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1/ZS</w:t>
            </w:r>
          </w:p>
        </w:tc>
        <w:tc>
          <w:tcPr>
            <w:tcW w:w="711" w:type="dxa"/>
            <w:gridSpan w:val="5"/>
          </w:tcPr>
          <w:p w:rsidR="00965533" w:rsidRPr="001B78F1" w:rsidRDefault="00965533" w:rsidP="0003279E">
            <w:pPr>
              <w:spacing w:before="20" w:after="20"/>
              <w:jc w:val="center"/>
            </w:pP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Pr="00925E49" w:rsidRDefault="00965533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"Tech_výr_potr_živ_pův_II" </w:instrText>
            </w:r>
            <w:r>
              <w:fldChar w:fldCharType="separate"/>
            </w:r>
            <w:r w:rsidRPr="00925E49">
              <w:rPr>
                <w:rStyle w:val="Hypertextovodkaz"/>
              </w:rPr>
              <w:t>Technologie výroby potravin živočišného</w:t>
            </w:r>
          </w:p>
          <w:p w:rsidR="00965533" w:rsidRDefault="00965533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II</w:t>
            </w:r>
            <w:r>
              <w:fldChar w:fldCharType="end"/>
            </w:r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+4s</w:t>
            </w:r>
            <w:r>
              <w:t>+</w:t>
            </w:r>
            <w:r w:rsidRPr="001B78F1">
              <w:t>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5</w:t>
            </w:r>
          </w:p>
        </w:tc>
        <w:tc>
          <w:tcPr>
            <w:tcW w:w="3960" w:type="dxa"/>
            <w:gridSpan w:val="16"/>
          </w:tcPr>
          <w:p w:rsidR="00965533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a" w:history="1">
              <w:r w:rsidR="00965533" w:rsidRPr="00E20FBE">
                <w:rPr>
                  <w:rStyle w:val="Hypertextovodkaz"/>
                  <w:b/>
                </w:rPr>
                <w:t>doc. Ing. František Buňka,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(50%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Černíková" w:history="1">
              <w:r w:rsidR="00965533" w:rsidRPr="00230F53">
                <w:rPr>
                  <w:rStyle w:val="Hypertextovodkaz"/>
                </w:rPr>
                <w:t>MVDr. Michaela Černíková, Ph.D.</w:t>
              </w:r>
            </w:hyperlink>
            <w:r w:rsidR="00965533">
              <w:t xml:space="preserve"> (25%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Gál" w:history="1">
              <w:r w:rsidR="00965533" w:rsidRPr="00230F53">
                <w:rPr>
                  <w:rStyle w:val="Hypertextovodkaz"/>
                </w:rPr>
                <w:t>Ing. Robert Gál, Ph.D.</w:t>
              </w:r>
            </w:hyperlink>
            <w:r w:rsidR="00965533">
              <w:t xml:space="preserve"> (25%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Pr="00925E49" w:rsidRDefault="00965533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"Tech_výr_potr_rost_pův_II" </w:instrText>
            </w:r>
            <w:r>
              <w:fldChar w:fldCharType="separate"/>
            </w:r>
            <w:r w:rsidRPr="00925E49">
              <w:rPr>
                <w:rStyle w:val="Hypertextovodkaz"/>
              </w:rPr>
              <w:t>Technologie výroby potravin rostlinného</w:t>
            </w:r>
          </w:p>
          <w:p w:rsidR="00965533" w:rsidRDefault="00965533" w:rsidP="0003279E">
            <w:pPr>
              <w:spacing w:before="20" w:after="20"/>
            </w:pPr>
            <w:r w:rsidRPr="00925E49">
              <w:rPr>
                <w:rStyle w:val="Hypertextovodkaz"/>
              </w:rPr>
              <w:t>původu II</w:t>
            </w:r>
            <w:r>
              <w:fldChar w:fldCharType="end"/>
            </w:r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+4s+8l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5</w:t>
            </w:r>
          </w:p>
        </w:tc>
        <w:tc>
          <w:tcPr>
            <w:tcW w:w="3960" w:type="dxa"/>
            <w:gridSpan w:val="16"/>
          </w:tcPr>
          <w:p w:rsidR="00965533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rešová" w:history="1">
              <w:r w:rsidR="00965533" w:rsidRPr="00230F53">
                <w:rPr>
                  <w:rStyle w:val="Hypertextovodkaz"/>
                  <w:b/>
                </w:rPr>
                <w:t>doc. RNDr. Iva Burešová,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(60%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Lorencová" w:history="1">
              <w:r w:rsidR="00965533" w:rsidRPr="00230F53">
                <w:rPr>
                  <w:rStyle w:val="Hypertextovodkaz"/>
                </w:rPr>
                <w:t>Ing. Eva Lorencová, Ph.D.</w:t>
              </w:r>
            </w:hyperlink>
            <w:r w:rsidR="00965533">
              <w:t xml:space="preserve"> (20%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Salek" w:history="1">
              <w:r w:rsidR="00965533" w:rsidRPr="00230F53">
                <w:rPr>
                  <w:rStyle w:val="Hypertextovodkaz"/>
                </w:rPr>
                <w:t>Ing. Richardos Nikolaos Salek, Ph.D.</w:t>
              </w:r>
            </w:hyperlink>
            <w:r w:rsidR="00965533">
              <w:t xml:space="preserve"> (20%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Molek_biol" w:history="1">
              <w:r w:rsidR="00965533" w:rsidRPr="00925E49">
                <w:rPr>
                  <w:rStyle w:val="Hypertextovodkaz"/>
                </w:rPr>
                <w:t>Molekulární biologie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965533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ová" w:history="1">
              <w:r w:rsidR="00965533" w:rsidRPr="00230F53">
                <w:rPr>
                  <w:rStyle w:val="Hypertextovodkaz"/>
                  <w:b/>
                </w:rPr>
                <w:t>doc. RNDr. Leona Buňková,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(70%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Janalíková" w:history="1">
              <w:r w:rsidR="00965533" w:rsidRPr="00230F53">
                <w:rPr>
                  <w:rStyle w:val="Hypertextovodkaz"/>
                </w:rPr>
                <w:t>Mgr. Magda Janalíková, Ph.D.</w:t>
              </w:r>
            </w:hyperlink>
            <w:r w:rsidR="00965533">
              <w:t xml:space="preserve"> (30%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Lab_mikrob_potr" w:history="1">
              <w:r w:rsidR="00965533" w:rsidRPr="00925E49">
                <w:rPr>
                  <w:rStyle w:val="Hypertextovodkaz"/>
                </w:rPr>
                <w:t>Laboratoř z mikrobiologie potravin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klz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60" w:type="dxa"/>
            <w:gridSpan w:val="16"/>
          </w:tcPr>
          <w:p w:rsidR="00965533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Janalíková" w:history="1">
              <w:r w:rsidR="00965533" w:rsidRPr="00230F53">
                <w:rPr>
                  <w:rStyle w:val="Hypertextovodkaz"/>
                  <w:b/>
                </w:rPr>
                <w:t>Mgr. Magda Janalíková,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(50% l)</w:t>
            </w:r>
          </w:p>
          <w:p w:rsidR="00965533" w:rsidRDefault="00965533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Apl_pov_a_kol_chem_v_potr" w:history="1">
              <w:r w:rsidR="00965533" w:rsidRPr="00925E49">
                <w:rPr>
                  <w:rStyle w:val="Hypertextovodkaz"/>
                </w:rPr>
                <w:t>Aplikovaná povrchová a koloidní chemie v potravinářství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965533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apčík" w:history="1">
              <w:r w:rsidR="00965533" w:rsidRPr="00D06A8B">
                <w:rPr>
                  <w:rStyle w:val="Hypertextovodkaz"/>
                  <w:b/>
                </w:rPr>
                <w:t>prof. Ing. Lubomír Lapčík, CSc.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(80%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Lapčíková" w:history="1">
              <w:r w:rsidR="00965533" w:rsidRPr="00D06A8B">
                <w:rPr>
                  <w:rStyle w:val="Hypertextovodkaz"/>
                </w:rPr>
                <w:t>doc. Mgr. Barbora Lapčíková, Ph.D.</w:t>
              </w:r>
            </w:hyperlink>
            <w:r w:rsidR="00965533">
              <w:t xml:space="preserve"> (20%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Technol_cvič_I" w:history="1">
              <w:r w:rsidR="00965533" w:rsidRPr="00925E49">
                <w:rPr>
                  <w:rStyle w:val="Hypertextovodkaz"/>
                </w:rPr>
                <w:t>Technologická cvičení I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0s</w:t>
            </w:r>
            <w:r w:rsidRPr="001B78F1">
              <w:t>+</w:t>
            </w:r>
            <w:r>
              <w:t>1</w:t>
            </w:r>
            <w:r w:rsidRPr="001B78F1">
              <w:t>2l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3</w:t>
            </w:r>
          </w:p>
        </w:tc>
        <w:tc>
          <w:tcPr>
            <w:tcW w:w="3960" w:type="dxa"/>
            <w:gridSpan w:val="16"/>
          </w:tcPr>
          <w:p w:rsidR="00965533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Pachlová" w:history="1">
              <w:r w:rsidR="00965533" w:rsidRPr="00D06A8B">
                <w:rPr>
                  <w:rStyle w:val="Hypertextovodkaz"/>
                  <w:b/>
                </w:rPr>
                <w:t>doc. Ing. Vendula Pachlová,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(40% l)</w:t>
            </w:r>
          </w:p>
          <w:p w:rsidR="00965533" w:rsidRDefault="00965533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Podp_příp_a_real_výr_potr_II" w:history="1">
              <w:r w:rsidR="00965533" w:rsidRPr="00925E49">
                <w:rPr>
                  <w:rStyle w:val="Hypertextovodkaz"/>
                </w:rPr>
                <w:t>Podpora přípravy a realizace výroby potravin II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4s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3</w:t>
            </w:r>
          </w:p>
        </w:tc>
        <w:tc>
          <w:tcPr>
            <w:tcW w:w="3960" w:type="dxa"/>
            <w:gridSpan w:val="16"/>
          </w:tcPr>
          <w:p w:rsidR="00965533" w:rsidRPr="00D7772B" w:rsidRDefault="00E24DAB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alek" w:history="1">
              <w:r w:rsidR="00965533" w:rsidRPr="00D06A8B">
                <w:rPr>
                  <w:rStyle w:val="Hypertextovodkaz"/>
                  <w:b/>
                  <w:sz w:val="19"/>
                  <w:szCs w:val="19"/>
                </w:rPr>
                <w:t>Ing. Richardos Nikolaos</w:t>
              </w:r>
              <w:r w:rsidR="00965533" w:rsidRPr="00D06A8B">
                <w:rPr>
                  <w:rStyle w:val="Hypertextovodkaz"/>
                  <w:sz w:val="19"/>
                  <w:szCs w:val="19"/>
                </w:rPr>
                <w:t xml:space="preserve"> </w:t>
              </w:r>
              <w:r w:rsidR="00965533" w:rsidRPr="00D06A8B">
                <w:rPr>
                  <w:rStyle w:val="Hypertextovodkaz"/>
                  <w:b/>
                  <w:sz w:val="19"/>
                  <w:szCs w:val="19"/>
                </w:rPr>
                <w:t>Salek, Ph.D.</w:t>
              </w:r>
            </w:hyperlink>
            <w:r w:rsidR="00965533" w:rsidRPr="00D7772B">
              <w:rPr>
                <w:b/>
                <w:sz w:val="19"/>
                <w:szCs w:val="19"/>
              </w:rPr>
              <w:t xml:space="preserve"> </w:t>
            </w:r>
            <w:r w:rsidR="00965533" w:rsidRPr="00CB100E">
              <w:rPr>
                <w:sz w:val="19"/>
                <w:szCs w:val="19"/>
              </w:rPr>
              <w:t>(100% s)</w:t>
            </w:r>
          </w:p>
          <w:p w:rsidR="00965533" w:rsidRPr="002234A4" w:rsidRDefault="00965533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Pr="001B78F1" w:rsidRDefault="00E24DAB" w:rsidP="0003279E">
            <w:pPr>
              <w:spacing w:before="20" w:after="20"/>
            </w:pPr>
            <w:hyperlink w:anchor="Ang_v_TP" w:history="1">
              <w:r w:rsidR="00965533" w:rsidRPr="00A24A8C">
                <w:rPr>
                  <w:rStyle w:val="Hypertextovodkaz"/>
                </w:rPr>
                <w:t>Odborný cizí jazyk</w:t>
              </w:r>
            </w:hyperlink>
            <w:r w:rsidR="00965533">
              <w:t xml:space="preserve"> </w:t>
            </w:r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9</w:t>
            </w:r>
            <w:r w:rsidRPr="001B78F1">
              <w:t>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60" w:type="dxa"/>
            <w:gridSpan w:val="1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965533" w:rsidRPr="001B78F1" w:rsidRDefault="00965533" w:rsidP="0003279E">
            <w:pPr>
              <w:spacing w:before="20" w:after="20"/>
              <w:jc w:val="center"/>
            </w:pP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Leg_v_potr_II" w:history="1">
              <w:r w:rsidR="00965533" w:rsidRPr="00925E49">
                <w:rPr>
                  <w:rStyle w:val="Hypertextovodkaz"/>
                </w:rPr>
                <w:t>Legislativa v potravinářství II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+8s+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5</w:t>
            </w:r>
          </w:p>
        </w:tc>
        <w:tc>
          <w:tcPr>
            <w:tcW w:w="3960" w:type="dxa"/>
            <w:gridSpan w:val="16"/>
          </w:tcPr>
          <w:p w:rsidR="00965533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Černíková" w:history="1">
              <w:r w:rsidR="00965533" w:rsidRPr="00D06A8B">
                <w:rPr>
                  <w:rStyle w:val="Hypertextovodkaz"/>
                  <w:b/>
                </w:rPr>
                <w:t>MVDr. Michaela Černíková,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</w:t>
            </w:r>
            <w:r w:rsidR="00965533" w:rsidRPr="00FA63C9">
              <w:t>100% p)</w:t>
            </w:r>
          </w:p>
          <w:p w:rsidR="00965533" w:rsidRDefault="00965533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Tech_tuků_a_deterg" w:history="1">
              <w:r w:rsidR="00965533" w:rsidRPr="00925E49">
                <w:rPr>
                  <w:rStyle w:val="Hypertextovodkaz"/>
                </w:rPr>
                <w:t>Technologie tuků a detergentů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965533" w:rsidRPr="00C435DF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Kašpárková" w:history="1">
              <w:r w:rsidR="00965533" w:rsidRPr="00D06A8B">
                <w:rPr>
                  <w:rStyle w:val="Hypertextovodkaz"/>
                  <w:b/>
                </w:rPr>
                <w:t>doc. Ing. Věra Kašpárková, CSc.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(50% p)</w:t>
            </w:r>
          </w:p>
          <w:p w:rsidR="00965533" w:rsidRPr="005E17AC" w:rsidRDefault="00E24DAB" w:rsidP="0003279E">
            <w:pPr>
              <w:spacing w:before="20" w:after="20"/>
              <w:jc w:val="both"/>
            </w:pPr>
            <w:hyperlink w:anchor="Sedlaříková" w:history="1">
              <w:r w:rsidR="00965533" w:rsidRPr="00D06A8B">
                <w:rPr>
                  <w:rStyle w:val="Hypertextovodkaz"/>
                </w:rPr>
                <w:t>Ing. Jana Sedlaříková, Ph.D.</w:t>
              </w:r>
            </w:hyperlink>
            <w:r w:rsidR="00965533">
              <w:t xml:space="preserve"> </w:t>
            </w:r>
            <w:r w:rsidR="00965533" w:rsidRPr="005E17AC">
              <w:t xml:space="preserve">(50% p) 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Výr_alkoh_a_nealkoh_náp" w:history="1">
              <w:r w:rsidR="00E300C6" w:rsidRPr="00260A7B">
                <w:rPr>
                  <w:rStyle w:val="Hypertextovodkaz"/>
                </w:rPr>
                <w:t>Výroba</w:t>
              </w:r>
              <w:r w:rsidR="00260A7B" w:rsidRPr="00260A7B">
                <w:rPr>
                  <w:rStyle w:val="Hypertextovodkaz"/>
                </w:rPr>
                <w:t xml:space="preserve"> alkoholických a nealkoholických</w:t>
              </w:r>
              <w:r w:rsidR="00E300C6" w:rsidRPr="00260A7B">
                <w:rPr>
                  <w:rStyle w:val="Hypertextovodkaz"/>
                </w:rPr>
                <w:t xml:space="preserve"> nápojů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965533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orencová" w:history="1">
              <w:r w:rsidR="00965533" w:rsidRPr="00D06A8B">
                <w:rPr>
                  <w:rStyle w:val="Hypertextovodkaz"/>
                  <w:b/>
                </w:rPr>
                <w:t>Ing. Eva Lorencová, Ph.D.</w:t>
              </w:r>
            </w:hyperlink>
            <w:r w:rsidR="00965533">
              <w:rPr>
                <w:b/>
              </w:rPr>
              <w:t xml:space="preserve"> </w:t>
            </w:r>
            <w:r w:rsidR="00965533" w:rsidRPr="00CB100E">
              <w:t>(50%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Salek" w:history="1">
              <w:r w:rsidR="00965533" w:rsidRPr="00D06A8B">
                <w:rPr>
                  <w:rStyle w:val="Hypertextovodkaz"/>
                </w:rPr>
                <w:t>Ing. Richardos Nikolaos Salek, Ph.D.</w:t>
              </w:r>
            </w:hyperlink>
            <w:r w:rsidR="00965533">
              <w:t xml:space="preserve"> (50% p)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Default="00E24DAB" w:rsidP="0003279E">
            <w:pPr>
              <w:spacing w:before="20" w:after="20"/>
            </w:pPr>
            <w:hyperlink w:anchor="Říz_bezp_potr_II" w:history="1">
              <w:r w:rsidR="00965533" w:rsidRPr="00925E49">
                <w:rPr>
                  <w:rStyle w:val="Hypertextovodkaz"/>
                </w:rPr>
                <w:t>Řízení bezpečnosti potravin II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4p</w:t>
            </w:r>
            <w:r w:rsidRPr="001B78F1">
              <w:t>+8s+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klz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3</w:t>
            </w:r>
          </w:p>
        </w:tc>
        <w:tc>
          <w:tcPr>
            <w:tcW w:w="3960" w:type="dxa"/>
            <w:gridSpan w:val="16"/>
          </w:tcPr>
          <w:p w:rsidR="00965533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Černíková" w:history="1">
              <w:r w:rsidR="00965533" w:rsidRPr="00D06A8B">
                <w:rPr>
                  <w:rStyle w:val="Hypertextovodkaz"/>
                  <w:b/>
                </w:rPr>
                <w:t>MVDr. Michaela Černíková, Ph.D.</w:t>
              </w:r>
            </w:hyperlink>
            <w:r w:rsidR="00965533">
              <w:t xml:space="preserve"> </w:t>
            </w:r>
            <w:r w:rsidR="00965533" w:rsidRPr="00CB100E">
              <w:t>(60% p)</w:t>
            </w:r>
          </w:p>
          <w:p w:rsidR="00965533" w:rsidRDefault="00E24DAB" w:rsidP="0003279E">
            <w:pPr>
              <w:spacing w:before="20" w:after="20"/>
              <w:jc w:val="both"/>
            </w:pPr>
            <w:hyperlink w:anchor="Buňka" w:history="1">
              <w:r w:rsidR="00965533" w:rsidRPr="00D06A8B">
                <w:rPr>
                  <w:rStyle w:val="Hypertextovodkaz"/>
                </w:rPr>
                <w:t>doc. Ing. František Buňka, Ph.D.</w:t>
              </w:r>
            </w:hyperlink>
            <w:r w:rsidR="00965533">
              <w:t xml:space="preserve"> (40% p) </w:t>
            </w: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965533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965533" w:rsidRPr="00D7772B" w:rsidRDefault="00E24DAB" w:rsidP="0003279E">
            <w:pPr>
              <w:spacing w:before="20" w:after="20"/>
              <w:rPr>
                <w:highlight w:val="yellow"/>
              </w:rPr>
            </w:pPr>
            <w:hyperlink w:anchor="Ročn_projekt" w:history="1">
              <w:r w:rsidR="00965533" w:rsidRPr="00FA63C9">
                <w:rPr>
                  <w:rStyle w:val="Hypertextovodkaz"/>
                </w:rPr>
                <w:t>Ročníkový projekt</w:t>
              </w:r>
            </w:hyperlink>
          </w:p>
        </w:tc>
        <w:tc>
          <w:tcPr>
            <w:tcW w:w="1275" w:type="dxa"/>
            <w:gridSpan w:val="7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965533" w:rsidRPr="001B78F1" w:rsidRDefault="00965533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9" w:type="dxa"/>
            <w:gridSpan w:val="2"/>
          </w:tcPr>
          <w:p w:rsidR="00965533" w:rsidRPr="001B78F1" w:rsidRDefault="00965533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60" w:type="dxa"/>
            <w:gridSpan w:val="16"/>
          </w:tcPr>
          <w:p w:rsidR="00965533" w:rsidRDefault="00E24DAB" w:rsidP="0003279E">
            <w:pPr>
              <w:spacing w:before="20" w:after="20"/>
              <w:jc w:val="both"/>
              <w:rPr>
                <w:sz w:val="19"/>
                <w:szCs w:val="19"/>
              </w:rPr>
            </w:pPr>
            <w:hyperlink w:anchor="Salek" w:history="1">
              <w:r w:rsidR="00965533" w:rsidRPr="00FA63C9">
                <w:rPr>
                  <w:rStyle w:val="Hypertextovodkaz"/>
                  <w:b/>
                  <w:sz w:val="19"/>
                  <w:szCs w:val="19"/>
                </w:rPr>
                <w:t>Ing. Richardos Nikolaos</w:t>
              </w:r>
              <w:r w:rsidR="00965533" w:rsidRPr="00FA63C9">
                <w:rPr>
                  <w:rStyle w:val="Hypertextovodkaz"/>
                  <w:sz w:val="19"/>
                  <w:szCs w:val="19"/>
                </w:rPr>
                <w:t xml:space="preserve"> </w:t>
              </w:r>
              <w:r w:rsidR="00965533" w:rsidRPr="00FA63C9">
                <w:rPr>
                  <w:rStyle w:val="Hypertextovodkaz"/>
                  <w:b/>
                  <w:sz w:val="19"/>
                  <w:szCs w:val="19"/>
                </w:rPr>
                <w:t>Salek, Ph.D.</w:t>
              </w:r>
            </w:hyperlink>
            <w:r w:rsidR="00965533" w:rsidRPr="00FA63C9">
              <w:rPr>
                <w:b/>
                <w:sz w:val="19"/>
                <w:szCs w:val="19"/>
              </w:rPr>
              <w:t xml:space="preserve"> </w:t>
            </w:r>
            <w:r w:rsidR="00965533" w:rsidRPr="00FA63C9">
              <w:rPr>
                <w:sz w:val="19"/>
                <w:szCs w:val="19"/>
              </w:rPr>
              <w:t>(</w:t>
            </w:r>
            <w:r w:rsidR="00FA63C9" w:rsidRPr="00FA63C9">
              <w:rPr>
                <w:sz w:val="19"/>
                <w:szCs w:val="19"/>
              </w:rPr>
              <w:t>25</w:t>
            </w:r>
            <w:r w:rsidR="00965533" w:rsidRPr="00FA63C9">
              <w:rPr>
                <w:sz w:val="19"/>
                <w:szCs w:val="19"/>
              </w:rPr>
              <w:t xml:space="preserve">% </w:t>
            </w:r>
            <w:r w:rsidR="00FA63C9" w:rsidRPr="00FA63C9">
              <w:rPr>
                <w:sz w:val="19"/>
                <w:szCs w:val="19"/>
              </w:rPr>
              <w:t>l</w:t>
            </w:r>
            <w:r w:rsidR="00965533" w:rsidRPr="00FA63C9">
              <w:rPr>
                <w:sz w:val="19"/>
                <w:szCs w:val="19"/>
              </w:rPr>
              <w:t>)</w:t>
            </w:r>
          </w:p>
          <w:p w:rsidR="0003279E" w:rsidRPr="001B78F1" w:rsidRDefault="0003279E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965533" w:rsidRPr="001B78F1" w:rsidRDefault="00965533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965533" w:rsidRPr="00F21535" w:rsidRDefault="00965533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2F49CC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2F49CC" w:rsidRDefault="00E24DAB" w:rsidP="0003279E">
            <w:pPr>
              <w:spacing w:before="20" w:after="20"/>
            </w:pPr>
            <w:hyperlink w:anchor="Sem_k_DP" w:history="1">
              <w:r w:rsidR="002F49CC" w:rsidRPr="00925E49">
                <w:rPr>
                  <w:rStyle w:val="Hypertextovodkaz"/>
                </w:rPr>
                <w:t>Seminář k diplomové práci</w:t>
              </w:r>
            </w:hyperlink>
          </w:p>
        </w:tc>
        <w:tc>
          <w:tcPr>
            <w:tcW w:w="1275" w:type="dxa"/>
            <w:gridSpan w:val="7"/>
          </w:tcPr>
          <w:p w:rsidR="002F49CC" w:rsidRPr="001B78F1" w:rsidRDefault="002F49CC" w:rsidP="0003279E">
            <w:pPr>
              <w:spacing w:before="20" w:after="20"/>
              <w:jc w:val="both"/>
            </w:pPr>
            <w:r>
              <w:t>0p</w:t>
            </w:r>
            <w:r w:rsidRPr="001B78F1">
              <w:t>+4s+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2F49CC" w:rsidRPr="001B78F1" w:rsidRDefault="002F49CC" w:rsidP="0003279E">
            <w:pPr>
              <w:spacing w:before="20" w:after="20"/>
              <w:jc w:val="both"/>
            </w:pPr>
            <w:r w:rsidRPr="001B78F1">
              <w:t>z</w:t>
            </w:r>
          </w:p>
        </w:tc>
        <w:tc>
          <w:tcPr>
            <w:tcW w:w="569" w:type="dxa"/>
            <w:gridSpan w:val="2"/>
          </w:tcPr>
          <w:p w:rsidR="002F49CC" w:rsidRPr="001B78F1" w:rsidRDefault="002F49CC" w:rsidP="0003279E">
            <w:pPr>
              <w:spacing w:before="20" w:after="20"/>
              <w:jc w:val="center"/>
            </w:pPr>
            <w:r w:rsidRPr="001B78F1">
              <w:t>1</w:t>
            </w:r>
          </w:p>
        </w:tc>
        <w:tc>
          <w:tcPr>
            <w:tcW w:w="3960" w:type="dxa"/>
            <w:gridSpan w:val="16"/>
          </w:tcPr>
          <w:p w:rsidR="002F49CC" w:rsidRPr="00117A25" w:rsidRDefault="00E24DAB" w:rsidP="0003279E">
            <w:pPr>
              <w:spacing w:before="20" w:after="20"/>
              <w:jc w:val="both"/>
            </w:pPr>
            <w:hyperlink w:anchor="Buňka" w:history="1">
              <w:r w:rsidR="002F49CC" w:rsidRPr="00D06A8B">
                <w:rPr>
                  <w:rStyle w:val="Hypertextovodkaz"/>
                </w:rPr>
                <w:t>doc. Ing. František Buňka, Ph.D.</w:t>
              </w:r>
            </w:hyperlink>
            <w:r w:rsidR="002F49CC" w:rsidRPr="00117A25">
              <w:t xml:space="preserve"> </w:t>
            </w:r>
            <w:r w:rsidR="002F49CC">
              <w:t>(100</w:t>
            </w:r>
            <w:r w:rsidR="002F49CC" w:rsidRPr="00117A25">
              <w:t>% s)</w:t>
            </w:r>
          </w:p>
        </w:tc>
        <w:tc>
          <w:tcPr>
            <w:tcW w:w="578" w:type="dxa"/>
            <w:gridSpan w:val="5"/>
          </w:tcPr>
          <w:p w:rsidR="002F49CC" w:rsidRPr="001B78F1" w:rsidRDefault="002F49CC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2F49CC" w:rsidRPr="001B78F1" w:rsidRDefault="002F49CC" w:rsidP="0003279E">
            <w:pPr>
              <w:spacing w:before="20" w:after="20"/>
              <w:jc w:val="center"/>
            </w:pPr>
          </w:p>
        </w:tc>
      </w:tr>
      <w:tr w:rsidR="002F49CC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2F49CC" w:rsidRDefault="00E24DAB" w:rsidP="0003279E">
            <w:pPr>
              <w:spacing w:before="20" w:after="20"/>
            </w:pPr>
            <w:hyperlink w:anchor="Fyz_vlast_potr" w:history="1">
              <w:r w:rsidR="002F49CC" w:rsidRPr="00925E49">
                <w:rPr>
                  <w:rStyle w:val="Hypertextovodkaz"/>
                </w:rPr>
                <w:t>Fyzikální vlastnosti potravin</w:t>
              </w:r>
            </w:hyperlink>
          </w:p>
        </w:tc>
        <w:tc>
          <w:tcPr>
            <w:tcW w:w="1275" w:type="dxa"/>
            <w:gridSpan w:val="7"/>
          </w:tcPr>
          <w:p w:rsidR="002F49CC" w:rsidRPr="001B78F1" w:rsidRDefault="002F49CC" w:rsidP="0003279E">
            <w:pPr>
              <w:spacing w:before="20" w:after="20"/>
              <w:jc w:val="both"/>
            </w:pPr>
            <w:r>
              <w:t>4p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2F49CC" w:rsidRPr="001B78F1" w:rsidRDefault="002F49CC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9" w:type="dxa"/>
            <w:gridSpan w:val="2"/>
          </w:tcPr>
          <w:p w:rsidR="002F49CC" w:rsidRPr="001B78F1" w:rsidRDefault="002F49CC" w:rsidP="0003279E">
            <w:pPr>
              <w:spacing w:before="20" w:after="20"/>
              <w:jc w:val="center"/>
            </w:pPr>
            <w:r w:rsidRPr="001B78F1">
              <w:t>3</w:t>
            </w:r>
          </w:p>
        </w:tc>
        <w:tc>
          <w:tcPr>
            <w:tcW w:w="3960" w:type="dxa"/>
            <w:gridSpan w:val="16"/>
          </w:tcPr>
          <w:p w:rsidR="002F49CC" w:rsidRPr="002234A4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Lapčík" w:history="1">
              <w:r w:rsidR="002F49CC" w:rsidRPr="00D06A8B">
                <w:rPr>
                  <w:rStyle w:val="Hypertextovodkaz"/>
                  <w:b/>
                </w:rPr>
                <w:t>prof. Ing. Lubomír Lapčík, CSc.</w:t>
              </w:r>
            </w:hyperlink>
            <w:r w:rsidR="002F49CC">
              <w:rPr>
                <w:b/>
              </w:rPr>
              <w:t xml:space="preserve"> </w:t>
            </w:r>
            <w:r w:rsidR="002F49CC" w:rsidRPr="00CB100E">
              <w:t>(80% p)</w:t>
            </w:r>
          </w:p>
          <w:p w:rsidR="002F49CC" w:rsidRDefault="00E24DAB" w:rsidP="0003279E">
            <w:pPr>
              <w:spacing w:before="20" w:after="20"/>
              <w:jc w:val="both"/>
            </w:pPr>
            <w:hyperlink w:anchor="Lapčíková" w:history="1">
              <w:r w:rsidR="002F49CC" w:rsidRPr="00D06A8B">
                <w:rPr>
                  <w:rStyle w:val="Hypertextovodkaz"/>
                </w:rPr>
                <w:t>doc. Mgr. Barbora Lapčíková, Ph.D.</w:t>
              </w:r>
            </w:hyperlink>
            <w:r w:rsidR="002F49CC">
              <w:t xml:space="preserve"> (20% p)</w:t>
            </w:r>
          </w:p>
        </w:tc>
        <w:tc>
          <w:tcPr>
            <w:tcW w:w="578" w:type="dxa"/>
            <w:gridSpan w:val="5"/>
          </w:tcPr>
          <w:p w:rsidR="002F49CC" w:rsidRPr="001B78F1" w:rsidRDefault="002F49CC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2F49CC" w:rsidRPr="00F21535" w:rsidRDefault="002F49CC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PZ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Pr="00E300C6" w:rsidRDefault="00E24DAB" w:rsidP="0003279E">
            <w:pPr>
              <w:spacing w:before="20" w:after="20"/>
            </w:pPr>
            <w:hyperlink w:anchor="Zprac_a_princ_úchov_ov_a_zel" w:history="1">
              <w:r w:rsidR="001C3390" w:rsidRPr="00E300C6">
                <w:rPr>
                  <w:rStyle w:val="Hypertextovodkaz"/>
                </w:rPr>
                <w:t>Zpracování ovoce, zeleniny a minoritních rostlinných surovin</w:t>
              </w:r>
            </w:hyperlink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4p</w:t>
            </w:r>
            <w:r w:rsidRPr="001B78F1">
              <w:t>+4s</w:t>
            </w:r>
            <w:r>
              <w:t>+</w:t>
            </w:r>
            <w:r w:rsidRPr="001B78F1">
              <w:t>4l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klz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4</w:t>
            </w:r>
          </w:p>
        </w:tc>
        <w:tc>
          <w:tcPr>
            <w:tcW w:w="3960" w:type="dxa"/>
            <w:gridSpan w:val="16"/>
          </w:tcPr>
          <w:p w:rsidR="001C3390" w:rsidRPr="003F07A3" w:rsidRDefault="00E24DAB" w:rsidP="0003279E">
            <w:pPr>
              <w:spacing w:before="20" w:after="20"/>
              <w:jc w:val="both"/>
              <w:rPr>
                <w:b/>
                <w:sz w:val="19"/>
                <w:szCs w:val="19"/>
              </w:rPr>
            </w:pPr>
            <w:hyperlink w:anchor="Sumczynski" w:history="1">
              <w:r w:rsidR="003F07A3" w:rsidRPr="003F07A3">
                <w:rPr>
                  <w:rStyle w:val="Hypertextovodkaz"/>
                  <w:b/>
                  <w:sz w:val="19"/>
                  <w:szCs w:val="19"/>
                </w:rPr>
                <w:t>doc. Ing. Daniela Sumczynski, Ph.D.</w:t>
              </w:r>
            </w:hyperlink>
            <w:r w:rsidR="001C3390" w:rsidRPr="003F07A3">
              <w:rPr>
                <w:b/>
                <w:sz w:val="19"/>
                <w:szCs w:val="19"/>
              </w:rPr>
              <w:t xml:space="preserve"> </w:t>
            </w:r>
            <w:r w:rsidR="001C3390" w:rsidRPr="003F07A3">
              <w:rPr>
                <w:sz w:val="19"/>
                <w:szCs w:val="19"/>
              </w:rPr>
              <w:t>(100% p)</w:t>
            </w:r>
          </w:p>
          <w:p w:rsidR="001C3390" w:rsidRPr="005E17AC" w:rsidRDefault="001C3390" w:rsidP="0003279E">
            <w:pPr>
              <w:spacing w:before="20" w:after="20"/>
              <w:jc w:val="both"/>
            </w:pPr>
          </w:p>
        </w:tc>
        <w:tc>
          <w:tcPr>
            <w:tcW w:w="578" w:type="dxa"/>
            <w:gridSpan w:val="5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1C3390" w:rsidRPr="00F21535" w:rsidRDefault="001C3390" w:rsidP="0003279E">
            <w:pPr>
              <w:spacing w:before="20" w:after="20"/>
              <w:jc w:val="center"/>
              <w:rPr>
                <w:b/>
              </w:rPr>
            </w:pPr>
            <w:r w:rsidRPr="00F21535">
              <w:rPr>
                <w:b/>
              </w:rPr>
              <w:t>ZT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Pr="001B78F1" w:rsidRDefault="00E24DAB" w:rsidP="0003279E">
            <w:pPr>
              <w:spacing w:before="20" w:after="20"/>
            </w:pPr>
            <w:hyperlink w:anchor="DP" w:history="1">
              <w:r w:rsidR="001C3390" w:rsidRPr="00925E49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8s</w:t>
            </w:r>
            <w:r w:rsidRPr="001B78F1">
              <w:t>+</w:t>
            </w:r>
            <w:r>
              <w:t>104</w:t>
            </w:r>
            <w:r w:rsidRPr="001B78F1">
              <w:t>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z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29</w:t>
            </w:r>
          </w:p>
        </w:tc>
        <w:tc>
          <w:tcPr>
            <w:tcW w:w="3960" w:type="dxa"/>
            <w:gridSpan w:val="16"/>
          </w:tcPr>
          <w:p w:rsidR="00CD1C34" w:rsidRPr="00C24879" w:rsidRDefault="00E24DAB" w:rsidP="0003279E">
            <w:pPr>
              <w:spacing w:before="20" w:after="20"/>
              <w:jc w:val="both"/>
              <w:rPr>
                <w:b/>
              </w:rPr>
            </w:pPr>
            <w:hyperlink w:anchor="Buňka" w:history="1">
              <w:r w:rsidR="00CD1C34" w:rsidRPr="00D06A8B">
                <w:rPr>
                  <w:rStyle w:val="Hypertextovodkaz"/>
                  <w:b/>
                </w:rPr>
                <w:t>doc. Ing. František Buňka, Ph.D.</w:t>
              </w:r>
            </w:hyperlink>
            <w:r w:rsidR="00CD1C34">
              <w:rPr>
                <w:b/>
              </w:rPr>
              <w:t xml:space="preserve"> </w:t>
            </w:r>
            <w:r w:rsidR="00CD1C34" w:rsidRPr="00CB100E">
              <w:t>(100% s)</w:t>
            </w:r>
          </w:p>
          <w:p w:rsidR="00F87509" w:rsidRPr="00117A25" w:rsidRDefault="00CD1C34" w:rsidP="0003279E">
            <w:pPr>
              <w:spacing w:before="20" w:after="20"/>
              <w:jc w:val="both"/>
            </w:pPr>
            <w:r>
              <w:t>vedoucí diplomových prací (100% l)</w:t>
            </w:r>
          </w:p>
        </w:tc>
        <w:tc>
          <w:tcPr>
            <w:tcW w:w="578" w:type="dxa"/>
            <w:gridSpan w:val="5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2/LS</w:t>
            </w:r>
          </w:p>
        </w:tc>
        <w:tc>
          <w:tcPr>
            <w:tcW w:w="711" w:type="dxa"/>
            <w:gridSpan w:val="5"/>
          </w:tcPr>
          <w:p w:rsidR="001C3390" w:rsidRPr="00F21535" w:rsidRDefault="00414B1A" w:rsidP="0003279E">
            <w:pPr>
              <w:tabs>
                <w:tab w:val="center" w:pos="285"/>
              </w:tabs>
              <w:spacing w:before="20" w:after="20"/>
              <w:rPr>
                <w:b/>
              </w:rPr>
            </w:pPr>
            <w:r>
              <w:rPr>
                <w:b/>
              </w:rPr>
              <w:tab/>
            </w:r>
            <w:r w:rsidR="001C3390" w:rsidRPr="00F21535">
              <w:rPr>
                <w:b/>
              </w:rPr>
              <w:t>PZ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shd w:val="clear" w:color="auto" w:fill="FBD4B4" w:themeFill="accent6" w:themeFillTint="66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rPr>
                <w:b/>
                <w:sz w:val="22"/>
              </w:rPr>
              <w:t>Povinně volitelné předměty - skupina 1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Default="00E24DAB" w:rsidP="0003279E">
            <w:pPr>
              <w:spacing w:before="20" w:after="20"/>
            </w:pPr>
            <w:hyperlink w:anchor="Technol_cvič_II" w:history="1">
              <w:r w:rsidR="001C3390" w:rsidRPr="00925E49">
                <w:rPr>
                  <w:rStyle w:val="Hypertextovodkaz"/>
                </w:rPr>
                <w:t>Technologická cvičení II</w:t>
              </w:r>
            </w:hyperlink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z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71" w:type="dxa"/>
            <w:gridSpan w:val="17"/>
          </w:tcPr>
          <w:p w:rsidR="001C3390" w:rsidRPr="00531827" w:rsidRDefault="00E24DAB" w:rsidP="0003279E">
            <w:pPr>
              <w:spacing w:before="20" w:after="20"/>
              <w:jc w:val="both"/>
            </w:pPr>
            <w:hyperlink w:anchor="Pachlová" w:history="1">
              <w:r w:rsidR="001C3390" w:rsidRPr="00D06A8B">
                <w:rPr>
                  <w:rStyle w:val="Hypertextovodkaz"/>
                </w:rPr>
                <w:t>doc. Ing. Vendula Pachlová, Ph.D.</w:t>
              </w:r>
            </w:hyperlink>
            <w:r w:rsidR="001C3390" w:rsidRPr="00531827">
              <w:t xml:space="preserve"> (40% l)</w:t>
            </w:r>
          </w:p>
          <w:p w:rsidR="001C3390" w:rsidRDefault="001C3390" w:rsidP="0003279E">
            <w:pPr>
              <w:spacing w:before="20" w:after="20"/>
              <w:ind w:firstLine="708"/>
              <w:jc w:val="both"/>
            </w:pP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Pr="00925E49" w:rsidRDefault="001C3390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"Trendy_v_gastr_I" </w:instrText>
            </w:r>
            <w:r>
              <w:fldChar w:fldCharType="separate"/>
            </w:r>
            <w:r w:rsidRPr="00925E49">
              <w:rPr>
                <w:rStyle w:val="Hypertextovodkaz"/>
              </w:rPr>
              <w:t xml:space="preserve">Trendy v </w:t>
            </w:r>
          </w:p>
          <w:p w:rsidR="001C3390" w:rsidRDefault="001C3390" w:rsidP="0003279E">
            <w:pPr>
              <w:spacing w:before="20" w:after="20"/>
            </w:pPr>
            <w:r w:rsidRPr="00925E49">
              <w:rPr>
                <w:rStyle w:val="Hypertextovodkaz"/>
              </w:rPr>
              <w:t>gastronomii I</w:t>
            </w:r>
            <w:r>
              <w:fldChar w:fldCharType="end"/>
            </w:r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4p</w:t>
            </w:r>
            <w:r w:rsidRPr="001B78F1">
              <w:t>+</w:t>
            </w:r>
            <w:r>
              <w:t>0s</w:t>
            </w:r>
            <w:r w:rsidRPr="001B78F1">
              <w:t>+4l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klz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71" w:type="dxa"/>
            <w:gridSpan w:val="17"/>
          </w:tcPr>
          <w:p w:rsidR="001C3390" w:rsidRPr="00117A25" w:rsidRDefault="00E24DAB" w:rsidP="0003279E">
            <w:pPr>
              <w:spacing w:before="20" w:after="20"/>
              <w:jc w:val="both"/>
            </w:pPr>
            <w:hyperlink w:anchor="Mlček" w:history="1">
              <w:r w:rsidR="001C3390" w:rsidRPr="00D06A8B">
                <w:rPr>
                  <w:rStyle w:val="Hypertextovodkaz"/>
                </w:rPr>
                <w:t>doc. Ing. Jiří Mlček, Ph.D.</w:t>
              </w:r>
            </w:hyperlink>
            <w:r w:rsidR="001C3390" w:rsidRPr="00117A25">
              <w:t xml:space="preserve"> (100% p)</w:t>
            </w: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Default="00E24DAB" w:rsidP="0003279E">
            <w:pPr>
              <w:spacing w:before="20" w:after="20"/>
            </w:pPr>
            <w:hyperlink w:anchor="Zprac_exper_II" w:history="1">
              <w:r w:rsidR="001C3390" w:rsidRPr="00925E49">
                <w:rPr>
                  <w:rStyle w:val="Hypertextovodkaz"/>
                </w:rPr>
                <w:t>Zpracování experimentu II</w:t>
              </w:r>
            </w:hyperlink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4p</w:t>
            </w:r>
            <w:r w:rsidRPr="001B78F1">
              <w:t>+4s+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klz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71" w:type="dxa"/>
            <w:gridSpan w:val="17"/>
          </w:tcPr>
          <w:p w:rsidR="001C3390" w:rsidRPr="00117A25" w:rsidRDefault="00E24DAB" w:rsidP="0003279E">
            <w:pPr>
              <w:spacing w:before="20" w:after="20"/>
              <w:jc w:val="both"/>
            </w:pPr>
            <w:hyperlink w:anchor="Ponížil" w:history="1">
              <w:r w:rsidR="001C3390" w:rsidRPr="00D06A8B">
                <w:rPr>
                  <w:rStyle w:val="Hypertextovodkaz"/>
                </w:rPr>
                <w:t>doc. RNDr. Petr Ponížil, Ph.D.</w:t>
              </w:r>
            </w:hyperlink>
            <w:r w:rsidR="001C3390" w:rsidRPr="00117A25">
              <w:t xml:space="preserve"> (100% p)</w:t>
            </w: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1/LS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  <w:trHeight w:val="256"/>
        </w:trPr>
        <w:tc>
          <w:tcPr>
            <w:tcW w:w="9747" w:type="dxa"/>
            <w:gridSpan w:val="44"/>
          </w:tcPr>
          <w:p w:rsidR="001C3390" w:rsidRPr="001B78F1" w:rsidRDefault="001C3390" w:rsidP="001D5CC9">
            <w:pPr>
              <w:spacing w:before="60" w:after="60"/>
            </w:pPr>
            <w:r w:rsidRPr="001B78F1">
              <w:rPr>
                <w:b/>
              </w:rPr>
              <w:t xml:space="preserve">Podmínka pro splnění této skupiny předmětů: </w:t>
            </w:r>
            <w:r w:rsidRPr="001B78F1">
              <w:t>naplnění 60 kreditů za první ročník studia.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9747" w:type="dxa"/>
            <w:gridSpan w:val="44"/>
            <w:shd w:val="clear" w:color="auto" w:fill="F7CAAC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rPr>
                <w:b/>
                <w:sz w:val="22"/>
              </w:rPr>
              <w:t>Povinně volitelné předměty - skupina 2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Pr="001B78F1" w:rsidRDefault="00E24DAB" w:rsidP="0003279E">
            <w:pPr>
              <w:spacing w:before="20" w:after="20"/>
            </w:pPr>
            <w:hyperlink w:anchor="Akad_dov_v_ang" w:history="1">
              <w:r w:rsidR="001C3390" w:rsidRPr="00A24A8C">
                <w:rPr>
                  <w:rStyle w:val="Hypertextovodkaz"/>
                </w:rPr>
                <w:t>Akademické dovednosti v cizím jazyce</w:t>
              </w:r>
            </w:hyperlink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0p</w:t>
            </w:r>
            <w:r w:rsidRPr="001B78F1">
              <w:t>+</w:t>
            </w:r>
            <w:r>
              <w:t>9</w:t>
            </w:r>
            <w:r w:rsidRPr="001B78F1">
              <w:t>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kl</w:t>
            </w:r>
            <w:r w:rsidRPr="001B78F1">
              <w:t>z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71" w:type="dxa"/>
            <w:gridSpan w:val="17"/>
          </w:tcPr>
          <w:p w:rsidR="001C3390" w:rsidRPr="00F21535" w:rsidRDefault="001C3390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Default="00E24DAB" w:rsidP="0003279E">
            <w:pPr>
              <w:spacing w:before="20" w:after="20"/>
            </w:pPr>
            <w:hyperlink w:anchor="Stab_a_emulg_v_potr" w:history="1">
              <w:r w:rsidR="001C3390" w:rsidRPr="00925E49">
                <w:rPr>
                  <w:rStyle w:val="Hypertextovodkaz"/>
                </w:rPr>
                <w:t>Stabilizátory a emulgátory v potravinářství</w:t>
              </w:r>
            </w:hyperlink>
          </w:p>
        </w:tc>
        <w:tc>
          <w:tcPr>
            <w:tcW w:w="1275" w:type="dxa"/>
            <w:gridSpan w:val="7"/>
          </w:tcPr>
          <w:p w:rsidR="001C3390" w:rsidRPr="001B78F1" w:rsidRDefault="001C3390" w:rsidP="0073250F">
            <w:pPr>
              <w:spacing w:before="20" w:after="20"/>
              <w:jc w:val="both"/>
            </w:pPr>
            <w:r w:rsidRPr="001B78F1">
              <w:t>8p+4s+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3</w:t>
            </w:r>
          </w:p>
        </w:tc>
        <w:tc>
          <w:tcPr>
            <w:tcW w:w="3971" w:type="dxa"/>
            <w:gridSpan w:val="17"/>
          </w:tcPr>
          <w:p w:rsidR="001C3390" w:rsidRPr="00117A25" w:rsidRDefault="00E24DAB" w:rsidP="0003279E">
            <w:pPr>
              <w:spacing w:before="20" w:after="20"/>
              <w:jc w:val="both"/>
            </w:pPr>
            <w:hyperlink w:anchor="Burešová" w:history="1">
              <w:r w:rsidR="001C3390" w:rsidRPr="00D06A8B">
                <w:rPr>
                  <w:rStyle w:val="Hypertextovodkaz"/>
                </w:rPr>
                <w:t>doc. RNDr. Iva Burešová, Ph.D.</w:t>
              </w:r>
            </w:hyperlink>
            <w:r w:rsidR="001C3390">
              <w:t xml:space="preserve"> (80</w:t>
            </w:r>
            <w:r w:rsidR="001C3390" w:rsidRPr="00117A25">
              <w:t>% p)</w:t>
            </w:r>
          </w:p>
          <w:p w:rsidR="001C3390" w:rsidRPr="00117A25" w:rsidRDefault="00E24DAB" w:rsidP="0003279E">
            <w:pPr>
              <w:spacing w:before="20" w:after="20"/>
              <w:jc w:val="both"/>
            </w:pPr>
            <w:hyperlink w:anchor="Salek" w:history="1">
              <w:r w:rsidR="001C3390" w:rsidRPr="00D06A8B">
                <w:rPr>
                  <w:rStyle w:val="Hypertextovodkaz"/>
                </w:rPr>
                <w:t>Ing. Richardos Nikolaos Salek, Ph.D.</w:t>
              </w:r>
            </w:hyperlink>
            <w:r w:rsidR="001C3390">
              <w:t xml:space="preserve"> (20</w:t>
            </w:r>
            <w:r w:rsidR="001C3390" w:rsidRPr="00117A25">
              <w:t>% p)</w:t>
            </w: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Pr="00925E49" w:rsidRDefault="001C3390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"Trendy_v_gastr_II" </w:instrText>
            </w:r>
            <w:r>
              <w:fldChar w:fldCharType="separate"/>
            </w:r>
            <w:r w:rsidRPr="00925E49">
              <w:rPr>
                <w:rStyle w:val="Hypertextovodkaz"/>
              </w:rPr>
              <w:t>Trendy v </w:t>
            </w:r>
          </w:p>
          <w:p w:rsidR="001C3390" w:rsidRDefault="001C3390" w:rsidP="0003279E">
            <w:pPr>
              <w:spacing w:before="20" w:after="20"/>
            </w:pPr>
            <w:r w:rsidRPr="00925E49">
              <w:rPr>
                <w:rStyle w:val="Hypertextovodkaz"/>
              </w:rPr>
              <w:t>gastronomii II</w:t>
            </w:r>
            <w:r>
              <w:fldChar w:fldCharType="end"/>
            </w:r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3</w:t>
            </w:r>
          </w:p>
        </w:tc>
        <w:tc>
          <w:tcPr>
            <w:tcW w:w="3971" w:type="dxa"/>
            <w:gridSpan w:val="17"/>
          </w:tcPr>
          <w:p w:rsidR="001C3390" w:rsidRPr="00117A25" w:rsidRDefault="00E24DAB" w:rsidP="0003279E">
            <w:pPr>
              <w:spacing w:before="20" w:after="20"/>
              <w:jc w:val="both"/>
            </w:pPr>
            <w:hyperlink w:anchor="Mlček" w:history="1">
              <w:r w:rsidR="001C3390" w:rsidRPr="00D06A8B">
                <w:rPr>
                  <w:rStyle w:val="Hypertextovodkaz"/>
                </w:rPr>
                <w:t>doc. Ing. Jiří Mlček, Ph.D.</w:t>
              </w:r>
            </w:hyperlink>
            <w:r w:rsidR="001C3390" w:rsidRPr="00117A25">
              <w:t xml:space="preserve"> (100% p)</w:t>
            </w:r>
          </w:p>
          <w:p w:rsidR="001C3390" w:rsidRPr="00117A25" w:rsidRDefault="001C3390" w:rsidP="0003279E">
            <w:pPr>
              <w:spacing w:before="20" w:after="20"/>
              <w:jc w:val="both"/>
            </w:pP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Default="00E24DAB" w:rsidP="0003279E">
            <w:pPr>
              <w:spacing w:before="20" w:after="20"/>
            </w:pPr>
            <w:hyperlink w:anchor="Sep_metody" w:history="1">
              <w:r w:rsidR="001C3390" w:rsidRPr="00925E49">
                <w:rPr>
                  <w:rStyle w:val="Hypertextovodkaz"/>
                </w:rPr>
                <w:t>Separační metody</w:t>
              </w:r>
            </w:hyperlink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8p</w:t>
            </w:r>
            <w:r w:rsidRPr="001B78F1">
              <w:t>+</w:t>
            </w:r>
            <w:r>
              <w:t>0s</w:t>
            </w:r>
            <w:r w:rsidRPr="001B78F1">
              <w:t>+8l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z,</w:t>
            </w:r>
            <w:r>
              <w:t xml:space="preserve"> </w:t>
            </w:r>
            <w:r w:rsidRPr="001B78F1">
              <w:t>zk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3</w:t>
            </w:r>
          </w:p>
        </w:tc>
        <w:tc>
          <w:tcPr>
            <w:tcW w:w="3971" w:type="dxa"/>
            <w:gridSpan w:val="17"/>
          </w:tcPr>
          <w:p w:rsidR="001C3390" w:rsidRDefault="00E24DAB" w:rsidP="0003279E">
            <w:pPr>
              <w:spacing w:before="20" w:after="20"/>
              <w:jc w:val="both"/>
            </w:pPr>
            <w:hyperlink w:anchor="Ingr" w:history="1">
              <w:r w:rsidR="001C3390" w:rsidRPr="00D06A8B">
                <w:rPr>
                  <w:rStyle w:val="Hypertextovodkaz"/>
                </w:rPr>
                <w:t>RNDr. Marek Ingr, Ph.D.</w:t>
              </w:r>
            </w:hyperlink>
            <w:r w:rsidR="001C3390" w:rsidRPr="00117A25">
              <w:t xml:space="preserve"> (100% p)</w:t>
            </w:r>
          </w:p>
          <w:p w:rsidR="005D0E50" w:rsidRPr="00117A25" w:rsidRDefault="005D0E50" w:rsidP="0003279E">
            <w:pPr>
              <w:spacing w:before="20" w:after="20"/>
              <w:jc w:val="both"/>
            </w:pP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1943" w:type="dxa"/>
            <w:gridSpan w:val="3"/>
          </w:tcPr>
          <w:p w:rsidR="001C3390" w:rsidRPr="00925E49" w:rsidRDefault="001C3390" w:rsidP="0003279E">
            <w:pPr>
              <w:spacing w:before="20" w:after="20"/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"Podn_akt_II" </w:instrText>
            </w:r>
            <w:r>
              <w:fldChar w:fldCharType="separate"/>
            </w:r>
            <w:r w:rsidRPr="00925E49">
              <w:rPr>
                <w:rStyle w:val="Hypertextovodkaz"/>
              </w:rPr>
              <w:t xml:space="preserve">Podnikatelské </w:t>
            </w:r>
          </w:p>
          <w:p w:rsidR="001C3390" w:rsidRPr="001B78F1" w:rsidRDefault="001C3390" w:rsidP="0003279E">
            <w:pPr>
              <w:spacing w:before="20" w:after="20"/>
            </w:pPr>
            <w:r w:rsidRPr="00925E49">
              <w:rPr>
                <w:rStyle w:val="Hypertextovodkaz"/>
              </w:rPr>
              <w:t>aktivity II</w:t>
            </w:r>
            <w:r>
              <w:fldChar w:fldCharType="end"/>
            </w:r>
          </w:p>
        </w:tc>
        <w:tc>
          <w:tcPr>
            <w:tcW w:w="1275" w:type="dxa"/>
            <w:gridSpan w:val="7"/>
          </w:tcPr>
          <w:p w:rsidR="001C3390" w:rsidRPr="001B78F1" w:rsidRDefault="001C3390" w:rsidP="0003279E">
            <w:pPr>
              <w:spacing w:before="20" w:after="20"/>
              <w:jc w:val="both"/>
            </w:pPr>
            <w:r>
              <w:t>4p</w:t>
            </w:r>
            <w:r w:rsidRPr="001B78F1">
              <w:t>+4s+</w:t>
            </w:r>
            <w:r>
              <w:t>0l</w:t>
            </w:r>
          </w:p>
        </w:tc>
        <w:tc>
          <w:tcPr>
            <w:tcW w:w="711" w:type="dxa"/>
            <w:gridSpan w:val="6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klz</w:t>
            </w:r>
          </w:p>
        </w:tc>
        <w:tc>
          <w:tcPr>
            <w:tcW w:w="569" w:type="dxa"/>
            <w:gridSpan w:val="2"/>
          </w:tcPr>
          <w:p w:rsidR="001C3390" w:rsidRPr="001B78F1" w:rsidRDefault="001C3390" w:rsidP="0003279E">
            <w:pPr>
              <w:spacing w:before="20" w:after="20"/>
              <w:jc w:val="center"/>
            </w:pPr>
            <w:r w:rsidRPr="001B78F1">
              <w:t>2</w:t>
            </w:r>
          </w:p>
        </w:tc>
        <w:tc>
          <w:tcPr>
            <w:tcW w:w="3971" w:type="dxa"/>
            <w:gridSpan w:val="17"/>
          </w:tcPr>
          <w:p w:rsidR="001C3390" w:rsidRPr="00F21535" w:rsidRDefault="001C3390" w:rsidP="0003279E">
            <w:pPr>
              <w:spacing w:before="20" w:after="2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7" w:type="dxa"/>
            <w:gridSpan w:val="4"/>
          </w:tcPr>
          <w:p w:rsidR="001C3390" w:rsidRPr="001B78F1" w:rsidRDefault="001C3390" w:rsidP="0003279E">
            <w:pPr>
              <w:spacing w:before="20" w:after="20"/>
              <w:jc w:val="both"/>
            </w:pPr>
            <w:r w:rsidRPr="001B78F1">
              <w:t>2/ZS</w:t>
            </w:r>
          </w:p>
        </w:tc>
        <w:tc>
          <w:tcPr>
            <w:tcW w:w="711" w:type="dxa"/>
            <w:gridSpan w:val="5"/>
          </w:tcPr>
          <w:p w:rsidR="001C3390" w:rsidRPr="001B78F1" w:rsidRDefault="001C3390" w:rsidP="0003279E">
            <w:pPr>
              <w:spacing w:before="20" w:after="20"/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  <w:trHeight w:val="348"/>
        </w:trPr>
        <w:tc>
          <w:tcPr>
            <w:tcW w:w="9747" w:type="dxa"/>
            <w:gridSpan w:val="44"/>
          </w:tcPr>
          <w:p w:rsidR="001C3390" w:rsidRPr="001B78F1" w:rsidRDefault="001C3390" w:rsidP="00F21535">
            <w:pPr>
              <w:spacing w:before="60" w:after="60"/>
            </w:pPr>
            <w:r w:rsidRPr="001B78F1">
              <w:rPr>
                <w:b/>
              </w:rPr>
              <w:t xml:space="preserve">Podmínka pro splnění této skupiny předmětů: </w:t>
            </w:r>
            <w:r w:rsidRPr="001B78F1">
              <w:t>naplnění 60 kreditů za druhý ročník studia.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1C3390" w:rsidRPr="001B78F1" w:rsidRDefault="001C3390" w:rsidP="0025669F">
            <w:pPr>
              <w:jc w:val="both"/>
              <w:rPr>
                <w:b/>
              </w:rPr>
            </w:pPr>
            <w:r w:rsidRPr="001B78F1">
              <w:rPr>
                <w:b/>
              </w:rPr>
              <w:t xml:space="preserve"> Součásti SZZ a jejich obsah</w:t>
            </w:r>
          </w:p>
        </w:tc>
        <w:tc>
          <w:tcPr>
            <w:tcW w:w="6258" w:type="dxa"/>
            <w:gridSpan w:val="33"/>
            <w:tcBorders>
              <w:bottom w:val="nil"/>
            </w:tcBorders>
          </w:tcPr>
          <w:p w:rsidR="001C3390" w:rsidRPr="001B78F1" w:rsidRDefault="001C3390" w:rsidP="0025669F">
            <w:pPr>
              <w:jc w:val="both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  <w:trHeight w:val="1370"/>
        </w:trPr>
        <w:tc>
          <w:tcPr>
            <w:tcW w:w="9747" w:type="dxa"/>
            <w:gridSpan w:val="44"/>
            <w:tcBorders>
              <w:top w:val="nil"/>
            </w:tcBorders>
          </w:tcPr>
          <w:p w:rsidR="001C3390" w:rsidRPr="001B78F1" w:rsidRDefault="001C3390" w:rsidP="00CE5ED0">
            <w:pPr>
              <w:spacing w:before="60" w:after="60" w:line="252" w:lineRule="auto"/>
              <w:jc w:val="both"/>
              <w:rPr>
                <w:u w:val="single"/>
              </w:rPr>
            </w:pPr>
            <w:r w:rsidRPr="001B78F1">
              <w:rPr>
                <w:u w:val="single"/>
              </w:rPr>
              <w:t>Povinné předměty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  <w:rPr>
                <w:b/>
              </w:rPr>
            </w:pPr>
            <w:r w:rsidRPr="001B78F1">
              <w:rPr>
                <w:b/>
              </w:rPr>
              <w:t>Obhajoba diplomové práce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rPr>
                <w:b/>
              </w:rPr>
              <w:t>Technologie potravin rostlinného původu</w:t>
            </w:r>
            <w:r w:rsidRPr="001B78F1">
              <w:t xml:space="preserve"> (výroba a faktory ovlivňující jakost a zdravotní nezávadnost následujících produktů: mlýnské a škrobárenské výrobky, pekařské, cukrářské a jiné moučné výrobky, rostlinné a živočišné oleje a tuky, výrobky z ovoce a zeleniny, alkoholické a nealkoholické nápoje, ostatní produkty rostlinného původu)</w:t>
            </w:r>
            <w:r>
              <w:t>.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rPr>
                <w:b/>
              </w:rPr>
              <w:t>Technologie potravin živočišného původu</w:t>
            </w:r>
            <w:r w:rsidRPr="001B78F1">
              <w:t xml:space="preserve"> (výroba a faktory ovlivňující jakost a zdravotní nezávadnost následujících produktů: mléko a mléčné výrobky, maso a masné výrobky, drůbeží maso a drůbeží výrobky, ryby, korýši a měkkýši a výrobky z nich, maso minoritních druhů zvířat a výrobky z nich, vejce a vaječné výrobky)</w:t>
            </w:r>
            <w:r>
              <w:t>.</w:t>
            </w:r>
          </w:p>
          <w:p w:rsidR="001C3390" w:rsidRPr="00F87509" w:rsidRDefault="001C3390" w:rsidP="0025669F">
            <w:pPr>
              <w:jc w:val="both"/>
              <w:rPr>
                <w:sz w:val="10"/>
                <w:szCs w:val="10"/>
              </w:rPr>
            </w:pPr>
          </w:p>
          <w:p w:rsidR="001C3390" w:rsidRPr="001B78F1" w:rsidRDefault="00A472D0" w:rsidP="00CE5ED0">
            <w:pPr>
              <w:spacing w:before="60" w:after="60" w:line="252" w:lineRule="auto"/>
              <w:jc w:val="both"/>
              <w:rPr>
                <w:u w:val="single"/>
              </w:rPr>
            </w:pPr>
            <w:r w:rsidRPr="00A472D0">
              <w:rPr>
                <w:u w:val="single"/>
              </w:rPr>
              <w:t xml:space="preserve">Povinně volitelné předměty </w:t>
            </w:r>
            <w:r w:rsidR="001C3390" w:rsidRPr="001B78F1">
              <w:rPr>
                <w:u w:val="single"/>
              </w:rPr>
              <w:t>(v abecedním pořadí):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rPr>
                <w:b/>
              </w:rPr>
              <w:t>Analýza a hodnocení potravin</w:t>
            </w:r>
            <w:r w:rsidRPr="001B78F1">
              <w:t xml:space="preserve"> (chemická, mikrobiologická, senzorická a fyzikální analýzy surovin, meziproduktů a finálních potravin).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rPr>
                <w:b/>
              </w:rPr>
              <w:t>Mikrobiologie potravin</w:t>
            </w:r>
            <w:r w:rsidRPr="001B78F1">
              <w:t xml:space="preserve"> (buňka bakterií, buňka eukaryotických mikroorganizmů, nebuněčné formy života (viry a priony), rozmnožování a buněčný cyklus mikroorganizmů, vliv vnějšího prostředí na mikroorganizmy, výživa mikroorganizmů a příjem živin buňkou, metabolizmus mikroorganizmů, význam metabolizmu mikroorganizmů v technologii, genetika mikroorganizmů, mikroorganizmy a vnější prostředí, mikroorganizmy významné v potravinách, </w:t>
            </w:r>
            <w:r w:rsidRPr="001B78F1">
              <w:lastRenderedPageBreak/>
              <w:t>indikátorové mikroorganizmy využívané při testování potravin, metody identifikace mikroorganizmů a jejich produktů v potravinách, mikroorganizmy a člověk, základy imunologie, onemocnění mikrobiálního původu).</w:t>
            </w:r>
          </w:p>
          <w:p w:rsidR="001C3390" w:rsidRDefault="001C3390" w:rsidP="00CE5ED0">
            <w:pPr>
              <w:spacing w:before="60" w:after="60" w:line="252" w:lineRule="auto"/>
              <w:jc w:val="both"/>
            </w:pPr>
            <w:r w:rsidRPr="001B78F1">
              <w:rPr>
                <w:b/>
              </w:rPr>
              <w:t>Výživa člověka</w:t>
            </w:r>
            <w:r w:rsidRPr="001B78F1">
              <w:t xml:space="preserve"> (regulace motility trávicího traktu a sekrece trávicích šťáv, fyziologie trávení a vstřebávání, nervová a hormonální regulace metabolismu, výživa obyvatelstva ČR, klady a nedostatky, možnosti jejího ovlivňování, sledování a posuzování zdravotně výživového stavu populace, zásady pro racionalizaci výživy, výživa vybraných skupin populace, výživa a prevence poruch zdraví, základní skupiny potravin a jejich nutriční hodnocení, alternativní způsoby stravování, význam doplňků stravy </w:t>
            </w:r>
            <w:r>
              <w:t>ve výživě, nové směry ve výživě</w:t>
            </w:r>
            <w:r w:rsidRPr="001B78F1">
              <w:t>)</w:t>
            </w:r>
            <w:r>
              <w:t>.</w:t>
            </w:r>
          </w:p>
          <w:p w:rsidR="00751FE6" w:rsidRPr="001B78F1" w:rsidRDefault="00A472D0" w:rsidP="00CE5ED0">
            <w:pPr>
              <w:spacing w:before="60" w:after="60" w:line="252" w:lineRule="auto"/>
              <w:jc w:val="both"/>
            </w:pPr>
            <w:r w:rsidRPr="00A472D0">
              <w:t>Student si ze skupiny povinně-volitelných předmětů vybere minimálně jeden předmět.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1C3390" w:rsidRPr="001B78F1" w:rsidRDefault="001C3390" w:rsidP="0025669F">
            <w:pPr>
              <w:jc w:val="both"/>
              <w:rPr>
                <w:b/>
              </w:rPr>
            </w:pPr>
            <w:r w:rsidRPr="001B78F1">
              <w:rPr>
                <w:b/>
              </w:rPr>
              <w:lastRenderedPageBreak/>
              <w:t>Další studijní povinnosti</w:t>
            </w:r>
          </w:p>
        </w:tc>
        <w:tc>
          <w:tcPr>
            <w:tcW w:w="6258" w:type="dxa"/>
            <w:gridSpan w:val="33"/>
            <w:tcBorders>
              <w:bottom w:val="nil"/>
            </w:tcBorders>
          </w:tcPr>
          <w:p w:rsidR="001C3390" w:rsidRPr="001B78F1" w:rsidRDefault="001C3390" w:rsidP="0025669F">
            <w:pPr>
              <w:jc w:val="both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  <w:trHeight w:val="236"/>
        </w:trPr>
        <w:tc>
          <w:tcPr>
            <w:tcW w:w="9747" w:type="dxa"/>
            <w:gridSpan w:val="44"/>
            <w:tcBorders>
              <w:top w:val="nil"/>
            </w:tcBorders>
          </w:tcPr>
          <w:p w:rsidR="001C3390" w:rsidRPr="001B78F1" w:rsidRDefault="001C3390" w:rsidP="00CE5ED0">
            <w:pPr>
              <w:spacing w:before="60" w:after="60"/>
              <w:jc w:val="both"/>
            </w:pPr>
            <w:r w:rsidRPr="001B78F1">
              <w:t>Nejsou definovány</w:t>
            </w:r>
            <w:r>
              <w:t>.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1C3390" w:rsidRPr="001B78F1" w:rsidRDefault="001C3390" w:rsidP="0025669F">
            <w:pPr>
              <w:rPr>
                <w:b/>
              </w:rPr>
            </w:pPr>
            <w:r w:rsidRPr="001B78F1">
              <w:rPr>
                <w:b/>
              </w:rPr>
              <w:t>Návrh témat kvalifikačních prací a témata obhájených prací</w:t>
            </w:r>
          </w:p>
        </w:tc>
        <w:tc>
          <w:tcPr>
            <w:tcW w:w="6258" w:type="dxa"/>
            <w:gridSpan w:val="33"/>
            <w:tcBorders>
              <w:bottom w:val="nil"/>
            </w:tcBorders>
          </w:tcPr>
          <w:p w:rsidR="001C3390" w:rsidRPr="001B78F1" w:rsidRDefault="001C3390" w:rsidP="0025669F">
            <w:pPr>
              <w:jc w:val="both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  <w:trHeight w:val="842"/>
        </w:trPr>
        <w:tc>
          <w:tcPr>
            <w:tcW w:w="9747" w:type="dxa"/>
            <w:gridSpan w:val="44"/>
            <w:tcBorders>
              <w:top w:val="nil"/>
            </w:tcBorders>
          </w:tcPr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Vliv doby a teploty skladování na viskozitu trvanlivého mléka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Vliv použitého obalu na zrání tvrdých sýrů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Vliv rychlosti míchání na konzistenci tavených sýrů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Vliv aplikace xantanové a tragantové gumy na vybrané vlastnosti modelového jemně mělněného masného výrobku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Vliv vybraných faktorů na texturní vlastnosti bezlepkového pečiva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Výskyt biogenních aminů u nápojů typu cider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Stabilita vybraných potravinářských koloidních disperzí a její charakterizace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Stanovení antokyanových barviv v technologicky zpracovaných rostlinných matricích</w:t>
            </w:r>
          </w:p>
          <w:p w:rsidR="001C3390" w:rsidRPr="001B78F1" w:rsidRDefault="001C3390" w:rsidP="00CE5ED0">
            <w:pPr>
              <w:spacing w:before="60" w:after="60" w:line="252" w:lineRule="auto"/>
              <w:jc w:val="both"/>
            </w:pPr>
            <w:r w:rsidRPr="001B78F1">
              <w:t>Studium tvorby inkluzních komplexů vybraných flavonoidů s cyklodextriny</w:t>
            </w: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1C3390" w:rsidRPr="001B78F1" w:rsidRDefault="001C3390" w:rsidP="0025669F">
            <w:r w:rsidRPr="001B78F1">
              <w:rPr>
                <w:b/>
              </w:rPr>
              <w:t>Návrh témat rigorózních prací a témata obhájených prací</w:t>
            </w:r>
          </w:p>
        </w:tc>
        <w:tc>
          <w:tcPr>
            <w:tcW w:w="6258" w:type="dxa"/>
            <w:gridSpan w:val="33"/>
            <w:tcBorders>
              <w:bottom w:val="nil"/>
            </w:tcBorders>
            <w:shd w:val="clear" w:color="auto" w:fill="FFFFFF"/>
          </w:tcPr>
          <w:p w:rsidR="001C3390" w:rsidRPr="001B78F1" w:rsidRDefault="001C3390" w:rsidP="0025669F">
            <w:pPr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  <w:trHeight w:val="680"/>
        </w:trPr>
        <w:tc>
          <w:tcPr>
            <w:tcW w:w="9747" w:type="dxa"/>
            <w:gridSpan w:val="44"/>
            <w:tcBorders>
              <w:top w:val="nil"/>
            </w:tcBorders>
          </w:tcPr>
          <w:p w:rsidR="001C3390" w:rsidRDefault="001C3390" w:rsidP="0025669F">
            <w:pPr>
              <w:jc w:val="both"/>
            </w:pPr>
            <w:r>
              <w:t>---</w:t>
            </w: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Pr="001B78F1" w:rsidRDefault="001C3390" w:rsidP="0025669F">
            <w:pPr>
              <w:jc w:val="both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</w:trPr>
        <w:tc>
          <w:tcPr>
            <w:tcW w:w="3489" w:type="dxa"/>
            <w:gridSpan w:val="11"/>
            <w:shd w:val="clear" w:color="auto" w:fill="F7CAAC"/>
          </w:tcPr>
          <w:p w:rsidR="001C3390" w:rsidRPr="001B78F1" w:rsidRDefault="001C3390" w:rsidP="0025669F">
            <w:r w:rsidRPr="001B78F1">
              <w:rPr>
                <w:b/>
              </w:rPr>
              <w:t xml:space="preserve"> Součásti SRZ a jejich obsah</w:t>
            </w:r>
          </w:p>
        </w:tc>
        <w:tc>
          <w:tcPr>
            <w:tcW w:w="6258" w:type="dxa"/>
            <w:gridSpan w:val="33"/>
            <w:tcBorders>
              <w:bottom w:val="nil"/>
            </w:tcBorders>
            <w:shd w:val="clear" w:color="auto" w:fill="FFFFFF"/>
          </w:tcPr>
          <w:p w:rsidR="001C3390" w:rsidRPr="001B78F1" w:rsidRDefault="001C3390" w:rsidP="0025669F">
            <w:pPr>
              <w:jc w:val="center"/>
            </w:pPr>
          </w:p>
        </w:tc>
      </w:tr>
      <w:tr w:rsidR="001C3390" w:rsidRPr="001B78F1" w:rsidTr="00394B59">
        <w:trPr>
          <w:gridBefore w:val="1"/>
          <w:gridAfter w:val="2"/>
          <w:wBefore w:w="29" w:type="dxa"/>
          <w:wAfter w:w="113" w:type="dxa"/>
          <w:trHeight w:val="594"/>
        </w:trPr>
        <w:tc>
          <w:tcPr>
            <w:tcW w:w="9747" w:type="dxa"/>
            <w:gridSpan w:val="44"/>
            <w:tcBorders>
              <w:top w:val="nil"/>
            </w:tcBorders>
          </w:tcPr>
          <w:p w:rsidR="001C3390" w:rsidRDefault="001C3390" w:rsidP="0025669F">
            <w:pPr>
              <w:jc w:val="both"/>
            </w:pPr>
            <w:r>
              <w:t>---</w:t>
            </w: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751FE6" w:rsidRDefault="00751FE6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1C3390" w:rsidRDefault="001C3390" w:rsidP="0025669F">
            <w:pPr>
              <w:jc w:val="both"/>
            </w:pPr>
          </w:p>
          <w:p w:rsidR="00F87509" w:rsidRDefault="00F87509" w:rsidP="0025669F">
            <w:pPr>
              <w:jc w:val="both"/>
            </w:pPr>
          </w:p>
          <w:p w:rsidR="00F87509" w:rsidRDefault="00F87509" w:rsidP="0025669F">
            <w:pPr>
              <w:jc w:val="both"/>
            </w:pPr>
          </w:p>
          <w:p w:rsidR="00F87509" w:rsidRDefault="00F87509" w:rsidP="0025669F">
            <w:pPr>
              <w:jc w:val="both"/>
            </w:pPr>
          </w:p>
          <w:p w:rsidR="001C3390" w:rsidRPr="001B78F1" w:rsidRDefault="001C3390" w:rsidP="0025669F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405B3C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2F49CC">
              <w:br w:type="page"/>
            </w:r>
            <w:r w:rsidR="002F49CC"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>
            <w:pPr>
              <w:jc w:val="both"/>
              <w:rPr>
                <w:b/>
              </w:rPr>
            </w:pPr>
            <w:bookmarkStart w:id="3" w:name="Tech_výr_potr_živ_pův_I"/>
            <w:bookmarkEnd w:id="3"/>
            <w:r w:rsidRPr="00AB7AFA">
              <w:rPr>
                <w:b/>
              </w:rPr>
              <w:t>Technologie výroby potravin živočišného původu 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Pr="004B7F72" w:rsidRDefault="00AA776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povinný,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Pr="004B7F72" w:rsidRDefault="0003279E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Pr="004B7F72" w:rsidRDefault="00AA776D">
            <w:pPr>
              <w:jc w:val="both"/>
              <w:rPr>
                <w:sz w:val="19"/>
                <w:szCs w:val="19"/>
              </w:rPr>
            </w:pPr>
            <w:r>
              <w:t>28p+0s</w:t>
            </w:r>
            <w:r>
              <w:rPr>
                <w:lang w:val="en-GB"/>
              </w:rPr>
              <w:t>+</w:t>
            </w:r>
            <w:r>
              <w:t>42l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Pr="004B7F72" w:rsidRDefault="00AA776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Pr="004B7F72" w:rsidRDefault="0003279E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B7F72" w:rsidRDefault="002F49CC" w:rsidP="00ED322D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zápočet, zkouška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Pr="004B7F72" w:rsidRDefault="002F49CC" w:rsidP="001F45F4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přednášky, 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Pr="004B7F72" w:rsidRDefault="002F49CC" w:rsidP="0032078B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V průběhu semestru bude realizováno n testů. Student musí v každém z (n-1) testů získat nejméně 70% možných bodů. </w:t>
            </w:r>
          </w:p>
          <w:p w:rsidR="002F49CC" w:rsidRPr="004B7F72" w:rsidRDefault="002F49CC" w:rsidP="0032078B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Zápočet: splněná docházka nejméně 80% v laboratořích, podmínka v testech a vypracování protokolů experimentálních úloh.</w:t>
            </w:r>
          </w:p>
          <w:p w:rsidR="002F49CC" w:rsidRPr="004B7F72" w:rsidRDefault="002F49CC" w:rsidP="00120E6C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Zkouška: písemná a ústní - prokázání znalosti probíraných tematických okruhů, splnění písemné části je podmínkou pro přistoupení k ústní části.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doc. Ing. Vendula Pachlová,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Pr="004B7F72" w:rsidRDefault="002F49CC" w:rsidP="00EC0EC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4B7F72" w:rsidRDefault="002F49CC" w:rsidP="00EC0EC7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  <w:trHeight w:val="386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4B7F72" w:rsidRDefault="002F49CC" w:rsidP="004B7F72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 xml:space="preserve">doc. Ing. Vendula Pachlová, Ph.D. </w:t>
            </w:r>
            <w:r w:rsidRPr="008F206C">
              <w:rPr>
                <w:sz w:val="19"/>
                <w:szCs w:val="19"/>
              </w:rPr>
              <w:t>(70% p)</w:t>
            </w:r>
          </w:p>
          <w:p w:rsidR="002F49CC" w:rsidRPr="004B7F72" w:rsidRDefault="002F49CC" w:rsidP="004B7F72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doc. Ing. František Buňka, Ph.D. (20% p)</w:t>
            </w:r>
          </w:p>
          <w:p w:rsidR="002F49CC" w:rsidRPr="004B7F72" w:rsidRDefault="002F49CC" w:rsidP="004B7F72">
            <w:pPr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MVDr. Michaela Černíková, Ph.D. (10%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  <w:trHeight w:val="368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4B7F72" w:rsidRDefault="002F49CC" w:rsidP="005039F0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Cílem předmětu je získání poznatků o chemii a technologii mléka a mléčných výrobků. Student získá rozšířené znalosti o technologických operacích při výrobě jednotlivých skupin mléčných výrobků a rovněž o chemických reakcích, ke kterým během výroby mléčných výrobků dochází. Obsah předmětu tvoří tyto tematické celky: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Chemické složení mléka I. 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Chemické složení mléka II. Fyzikálně chemické vlastnosti mléka.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Produkce jednotlivých složek mléka a hygiena jeho získávání.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Principy technologických procesů.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Výroba konzumního mléka a másla.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Čisté mlékařské kultury. 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Výroba kysaných mléčných výrobků. 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Výroba přírodních sýrů I. 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Výroba přírodních sýrů II.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Výroba přírodních sýrů III.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Výroba tavených sýrů I.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Výroba tavených sýrů I.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Výroba tvarohu a kyselých sýrů.</w:t>
            </w:r>
          </w:p>
          <w:p w:rsidR="002F49CC" w:rsidRPr="004B7F72" w:rsidRDefault="002F49CC" w:rsidP="00033E37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Výroba zahuštěných a sušených mléčných výrobků. Výroba ostatních mléčných výrobků.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4B7F72" w:rsidRDefault="002F49CC" w:rsidP="0046264A">
            <w:pPr>
              <w:jc w:val="both"/>
              <w:rPr>
                <w:sz w:val="19"/>
                <w:szCs w:val="19"/>
                <w:u w:val="single"/>
              </w:rPr>
            </w:pPr>
            <w:r w:rsidRPr="004B7F72">
              <w:rPr>
                <w:sz w:val="19"/>
                <w:szCs w:val="19"/>
                <w:u w:val="single"/>
              </w:rPr>
              <w:t>Povinná literatura:</w:t>
            </w:r>
          </w:p>
          <w:p w:rsidR="002F49CC" w:rsidRPr="004B7F72" w:rsidRDefault="002F49CC" w:rsidP="00434714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BUŇKA, F. </w:t>
            </w:r>
            <w:r w:rsidRPr="004B7F72">
              <w:rPr>
                <w:iCs/>
                <w:sz w:val="19"/>
                <w:szCs w:val="19"/>
              </w:rPr>
              <w:t>Mlékárenská technologie I</w:t>
            </w:r>
            <w:r w:rsidRPr="004B7F72">
              <w:rPr>
                <w:sz w:val="19"/>
                <w:szCs w:val="19"/>
              </w:rPr>
              <w:t>. Zlín: UTB, 2013. ISBN 978-80-7454-254-1.</w:t>
            </w:r>
          </w:p>
          <w:p w:rsidR="002F49CC" w:rsidRPr="004B7F72" w:rsidRDefault="002F49CC" w:rsidP="00434714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ŠNIRC, J., GOLIAN, J., HERIAN, K., BUŇKA, F., BUŇKOVÁ, L., ČANIGOVÁ, M. </w:t>
            </w:r>
            <w:r w:rsidRPr="004B7F72">
              <w:rPr>
                <w:iCs/>
                <w:sz w:val="19"/>
                <w:szCs w:val="19"/>
              </w:rPr>
              <w:t>Mlieko a mliečne výrobky</w:t>
            </w:r>
            <w:r w:rsidRPr="004B7F72">
              <w:rPr>
                <w:sz w:val="19"/>
                <w:szCs w:val="19"/>
              </w:rPr>
              <w:t>. Nitra: SPU, 2016. ISBN 978-80-552-1451-1.</w:t>
            </w:r>
          </w:p>
          <w:p w:rsidR="002F49CC" w:rsidRPr="004B7F72" w:rsidRDefault="002F49CC" w:rsidP="00434714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KADLEC, P., MELZOCH, K., VOLDŘICH, M. </w:t>
            </w:r>
            <w:r w:rsidRPr="004B7F72">
              <w:rPr>
                <w:iCs/>
                <w:sz w:val="19"/>
                <w:szCs w:val="19"/>
              </w:rPr>
              <w:t>Co byste měli vědět o výrobě potravin? Technologie potravin</w:t>
            </w:r>
            <w:r w:rsidRPr="004B7F72">
              <w:rPr>
                <w:sz w:val="19"/>
                <w:szCs w:val="19"/>
              </w:rPr>
              <w:t>. Ostrava: Key Publishing, 2009. ISBN 978-80-7418-051-4.</w:t>
            </w:r>
          </w:p>
          <w:p w:rsidR="002F49CC" w:rsidRPr="004B7F72" w:rsidRDefault="002F49CC" w:rsidP="0046264A">
            <w:pPr>
              <w:jc w:val="both"/>
              <w:rPr>
                <w:sz w:val="8"/>
                <w:szCs w:val="8"/>
              </w:rPr>
            </w:pPr>
          </w:p>
          <w:p w:rsidR="002F49CC" w:rsidRPr="004B7F72" w:rsidRDefault="002F49CC" w:rsidP="0046264A">
            <w:pPr>
              <w:jc w:val="both"/>
              <w:rPr>
                <w:sz w:val="19"/>
                <w:szCs w:val="19"/>
                <w:u w:val="single"/>
              </w:rPr>
            </w:pPr>
            <w:r w:rsidRPr="004B7F72">
              <w:rPr>
                <w:sz w:val="19"/>
                <w:szCs w:val="19"/>
                <w:u w:val="single"/>
              </w:rPr>
              <w:t>Doporučená literatura:</w:t>
            </w:r>
          </w:p>
          <w:p w:rsidR="002F49CC" w:rsidRPr="004B7F72" w:rsidRDefault="002F49CC" w:rsidP="00434714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SMIT, G. (Ed.) </w:t>
            </w:r>
            <w:r w:rsidRPr="004B7F72">
              <w:rPr>
                <w:iCs/>
                <w:sz w:val="19"/>
                <w:szCs w:val="19"/>
              </w:rPr>
              <w:t>Dairy Processing: Improving Quality</w:t>
            </w:r>
            <w:r w:rsidRPr="004B7F72">
              <w:rPr>
                <w:sz w:val="19"/>
                <w:szCs w:val="19"/>
              </w:rPr>
              <w:t>. Cambridge: Woodhead, 2003. ISBN 0849317584.</w:t>
            </w:r>
          </w:p>
          <w:p w:rsidR="002F49CC" w:rsidRPr="004B7F72" w:rsidRDefault="002F49CC" w:rsidP="00434714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 xml:space="preserve">BYLUND, G. </w:t>
            </w:r>
            <w:r w:rsidRPr="004B7F72">
              <w:rPr>
                <w:iCs/>
                <w:sz w:val="19"/>
                <w:szCs w:val="19"/>
              </w:rPr>
              <w:t>Dairy Processing Handbook</w:t>
            </w:r>
            <w:r w:rsidRPr="004B7F72">
              <w:rPr>
                <w:sz w:val="19"/>
                <w:szCs w:val="19"/>
              </w:rPr>
              <w:t>. Lund: Tetra Pak Processing Systems AB, 1995. 436 s. ISBN 9163134276.</w:t>
            </w:r>
            <w:r w:rsidRPr="004B7F72">
              <w:rPr>
                <w:sz w:val="19"/>
                <w:szCs w:val="19"/>
              </w:rPr>
              <w:br/>
              <w:t xml:space="preserve">LAW, B.A., TAMIME, A.Y. </w:t>
            </w:r>
            <w:r w:rsidRPr="004B7F72">
              <w:rPr>
                <w:iCs/>
                <w:sz w:val="19"/>
                <w:szCs w:val="19"/>
              </w:rPr>
              <w:t>Technology of Cheesemaking</w:t>
            </w:r>
            <w:r w:rsidRPr="004B7F72">
              <w:rPr>
                <w:sz w:val="19"/>
                <w:szCs w:val="19"/>
              </w:rPr>
              <w:t>. 2nd Ed. Malden: Blackwell, 2010. ISBN 9781405182980.</w:t>
            </w:r>
            <w:r w:rsidRPr="004B7F72">
              <w:rPr>
                <w:sz w:val="19"/>
                <w:szCs w:val="19"/>
              </w:rPr>
              <w:br/>
              <w:t xml:space="preserve">FOX, P.F. </w:t>
            </w:r>
            <w:r w:rsidRPr="004B7F72">
              <w:rPr>
                <w:iCs/>
                <w:sz w:val="19"/>
                <w:szCs w:val="19"/>
              </w:rPr>
              <w:t>Cheese: Chemistry, Physics and Microbiology</w:t>
            </w:r>
            <w:r w:rsidRPr="004B7F72">
              <w:rPr>
                <w:sz w:val="19"/>
                <w:szCs w:val="19"/>
              </w:rPr>
              <w:t>. 3rd Ed. London: Elsevier, 2004. ISBN 0-1226-3651-1.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4B7F72" w:rsidRDefault="002F49CC">
            <w:pPr>
              <w:jc w:val="center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Pr="004B7F72" w:rsidRDefault="002F49CC">
            <w:pPr>
              <w:jc w:val="both"/>
              <w:rPr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Pr="00110159" w:rsidRDefault="00013685" w:rsidP="00FC6AEB">
            <w:pPr>
              <w:jc w:val="center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>20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Pr="004B7F72" w:rsidRDefault="002F49CC">
            <w:pPr>
              <w:jc w:val="both"/>
              <w:rPr>
                <w:b/>
                <w:sz w:val="19"/>
                <w:szCs w:val="19"/>
              </w:rPr>
            </w:pPr>
            <w:r w:rsidRPr="004B7F72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41"/>
        </w:trPr>
        <w:tc>
          <w:tcPr>
            <w:tcW w:w="9860" w:type="dxa"/>
            <w:gridSpan w:val="46"/>
          </w:tcPr>
          <w:p w:rsidR="002F49CC" w:rsidRPr="004B7F72" w:rsidRDefault="002F49CC" w:rsidP="0032078B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Studentům budou určeny části učiva k samostatnému nastudování. Zápočet: kontrola samostatného studia bude provedena písemným testem - nutno získat nejméně 70% plného počtu bodů.</w:t>
            </w:r>
            <w:r w:rsidRPr="004B7F72">
              <w:rPr>
                <w:rFonts w:eastAsia="Calibri"/>
                <w:sz w:val="19"/>
                <w:szCs w:val="19"/>
              </w:rPr>
              <w:t xml:space="preserve"> Dále je nutná povinná účast na 80% laboratorních cvičení a vypracování protokolů experimentálních úloh s vyhodnocením, diskusí výsledků a závěry. </w:t>
            </w:r>
            <w:r w:rsidRPr="004B7F72">
              <w:rPr>
                <w:sz w:val="19"/>
                <w:szCs w:val="19"/>
              </w:rPr>
              <w:t>Zkouška: písemná a ústní. Podmínka pro splnění písemné části je získání nejméně 70% bodů. Úspěšné složení písemné části je podmínkou pro účast na ústní části zkoušky. Dle potřeby jsou možné individuální konzultace po předchozí emailové či telefonické dohodě.</w:t>
            </w:r>
          </w:p>
          <w:p w:rsidR="002F49CC" w:rsidRPr="004B7F72" w:rsidRDefault="002F49CC" w:rsidP="0032078B">
            <w:pPr>
              <w:jc w:val="both"/>
              <w:rPr>
                <w:sz w:val="8"/>
                <w:szCs w:val="8"/>
              </w:rPr>
            </w:pPr>
          </w:p>
          <w:p w:rsidR="002F49CC" w:rsidRPr="004B7F72" w:rsidRDefault="002F49CC" w:rsidP="00ED7816">
            <w:pPr>
              <w:jc w:val="both"/>
              <w:rPr>
                <w:sz w:val="19"/>
                <w:szCs w:val="19"/>
              </w:rPr>
            </w:pPr>
            <w:r w:rsidRPr="00ED7816">
              <w:rPr>
                <w:sz w:val="19"/>
                <w:szCs w:val="19"/>
              </w:rPr>
              <w:t xml:space="preserve">Možnosti komunikace s vyučujícími: </w:t>
            </w:r>
            <w:hyperlink r:id="rId11" w:history="1">
              <w:r w:rsidRPr="00ED7816">
                <w:rPr>
                  <w:rStyle w:val="Hypertextovodkaz"/>
                  <w:sz w:val="19"/>
                  <w:szCs w:val="19"/>
                </w:rPr>
                <w:t>pachlova@utb.cz</w:t>
              </w:r>
            </w:hyperlink>
            <w:r w:rsidRPr="00ED7816">
              <w:rPr>
                <w:sz w:val="19"/>
                <w:szCs w:val="19"/>
              </w:rPr>
              <w:t xml:space="preserve">, 576 033 007, </w:t>
            </w:r>
            <w:hyperlink r:id="rId12" w:history="1">
              <w:r w:rsidRPr="00ED7816">
                <w:rPr>
                  <w:rStyle w:val="Hypertextovodkaz"/>
                </w:rPr>
                <w:t>bunka@utb.cz</w:t>
              </w:r>
            </w:hyperlink>
            <w:r w:rsidRPr="00ED7816">
              <w:t xml:space="preserve">, 576 033 011, </w:t>
            </w:r>
            <w:hyperlink r:id="rId13" w:history="1">
              <w:r w:rsidRPr="00ED7816">
                <w:rPr>
                  <w:rStyle w:val="Hypertextovodkaz"/>
                </w:rPr>
                <w:t>cernikova@utb.cz</w:t>
              </w:r>
            </w:hyperlink>
            <w:r w:rsidRPr="00ED7816">
              <w:t>, 576 033 002.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rPr>
                <w:b/>
              </w:rPr>
            </w:pPr>
            <w:bookmarkStart w:id="4" w:name="Tech_výr_potr_rost_pův_I"/>
            <w:bookmarkEnd w:id="4"/>
            <w:r w:rsidRPr="00AB7AFA">
              <w:rPr>
                <w:b/>
              </w:rPr>
              <w:t>Technologie výroby potravin rostlinného původu 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C17A31">
            <w:pPr>
              <w:jc w:val="both"/>
            </w:pPr>
            <w:r>
              <w:t>povinný,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AA776D" w:rsidP="00C17A31">
            <w:pPr>
              <w:jc w:val="both"/>
            </w:pPr>
            <w:r>
              <w:t>1/ZS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AA776D" w:rsidP="00C17A31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42l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AA776D" w:rsidP="00C17A31">
            <w:pPr>
              <w:jc w:val="both"/>
            </w:pPr>
            <w:r>
              <w:t>70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AA776D" w:rsidP="00C17A31">
            <w:pPr>
              <w:jc w:val="both"/>
            </w:pPr>
            <w:r>
              <w:t>6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Pr="008F1F46" w:rsidRDefault="008F1F46" w:rsidP="00C17A31">
            <w:pPr>
              <w:jc w:val="both"/>
            </w:pPr>
            <w:r w:rsidRPr="008F1F46">
              <w:t>přednášky, 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0A60E6">
            <w:pPr>
              <w:jc w:val="both"/>
            </w:pPr>
            <w:r>
              <w:t>Zápočet: minimálně 90% účast v laboratorních cvičeních. Úspěšné absolvování průběžných testů. Odevzdání protokolů z laboratorních cvičení v předepsané formě.</w:t>
            </w:r>
          </w:p>
          <w:p w:rsidR="002F49CC" w:rsidRDefault="002F49CC" w:rsidP="00F37BEC">
            <w:pPr>
              <w:jc w:val="both"/>
            </w:pPr>
            <w:r w:rsidRPr="00AF4ED0">
              <w:t>Zkouška:</w:t>
            </w:r>
            <w:r>
              <w:t xml:space="preserve"> písemná a ústní - prokázání dostatečné znalosti probíraných témat a schopnosti aplikovat získané znalosti při řešení technologického problému.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561337" w:rsidRDefault="002F49CC" w:rsidP="00C17A31">
            <w:pPr>
              <w:jc w:val="both"/>
            </w:pPr>
            <w:r w:rsidRPr="00561337">
              <w:t>doc. RNDr. Iva Burešová,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70%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70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C24879" w:rsidRDefault="002F49CC" w:rsidP="000537A1">
            <w:pPr>
              <w:spacing w:before="40" w:after="20"/>
              <w:jc w:val="both"/>
              <w:rPr>
                <w:b/>
              </w:rPr>
            </w:pPr>
            <w:r w:rsidRPr="004777B0">
              <w:rPr>
                <w:b/>
              </w:rPr>
              <w:t xml:space="preserve">doc. </w:t>
            </w:r>
            <w:r>
              <w:rPr>
                <w:b/>
              </w:rPr>
              <w:t xml:space="preserve">RNDr. Iva </w:t>
            </w:r>
            <w:r w:rsidRPr="004777B0">
              <w:rPr>
                <w:b/>
              </w:rPr>
              <w:t>Burešová, Ph.D.</w:t>
            </w:r>
            <w:r>
              <w:rPr>
                <w:b/>
              </w:rPr>
              <w:t xml:space="preserve"> </w:t>
            </w:r>
            <w:r w:rsidRPr="008F206C">
              <w:t>(70% p)</w:t>
            </w:r>
          </w:p>
          <w:p w:rsidR="002F49CC" w:rsidRDefault="002F49CC" w:rsidP="000537A1">
            <w:pPr>
              <w:spacing w:before="20" w:after="20"/>
              <w:jc w:val="both"/>
            </w:pPr>
            <w:r>
              <w:t>Ing. Eva Lorencová, Ph.D. (20% p)</w:t>
            </w:r>
          </w:p>
          <w:p w:rsidR="002F49CC" w:rsidRDefault="002F49CC" w:rsidP="000537A1">
            <w:pPr>
              <w:spacing w:before="20" w:after="40"/>
              <w:jc w:val="both"/>
            </w:pPr>
            <w:r>
              <w:t>Ing. Richardos Nikolaos Salek, Ph.D. (10%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570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FE2BEE" w:rsidRDefault="002F49CC" w:rsidP="00386E1B">
            <w:pPr>
              <w:jc w:val="both"/>
            </w:pPr>
            <w:r>
              <w:t xml:space="preserve">Cílem předmětu je studenty seznámit s principy výroby, technologickými postupy a hodnocení kvality při mlýnském zpracování obilovin. Pozornost je věnována výrobě pečiva, těstovin, trvanlivých a extrudovaných výrobků. </w:t>
            </w:r>
            <w:r w:rsidRPr="00FE2BEE">
              <w:t xml:space="preserve">Předmět bude </w:t>
            </w:r>
            <w:r>
              <w:t xml:space="preserve">využívat a rozšiřovat znalosti z předchozího studia. </w:t>
            </w:r>
            <w:r w:rsidRPr="00FE2BEE"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Obiloviny využívané při výrobě potravin.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Vlastnosti obilovin a metody hodnocení jejich kvality.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Potravinářské využití alternativních plodin, jejich vlastnosti a metody hodnocení kvality</w:t>
            </w:r>
            <w:r>
              <w:t>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Mlýnské zpracování pšeničného a žitného zrna.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Mlýnské zpracování dalších obilovin a semen alternativních plodin.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Způsoby kypření pečiva.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Suroviny na výrobu pečiva.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Výroba běžného pečiva, principy přípravy, kynutí a pečení těsta.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Výroba chleba, principy přípravy, kynutí a pečení těsta.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Výroba laminovaného těsta a netradičních druhů pečiva.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Výroba trvanlivého pečiva.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Výroba extrudovaného a pufovaného pečiva.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Výroba těstovin.</w:t>
            </w:r>
          </w:p>
          <w:p w:rsidR="002F49CC" w:rsidRPr="00FE2BEE" w:rsidRDefault="002F49CC" w:rsidP="00033E37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AF4ED0">
              <w:t>Výroba asijských těstovin.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4B7F72" w:rsidRDefault="002F49CC" w:rsidP="00C17A31">
            <w:pPr>
              <w:jc w:val="both"/>
              <w:rPr>
                <w:sz w:val="19"/>
                <w:szCs w:val="19"/>
                <w:u w:val="single"/>
              </w:rPr>
            </w:pPr>
            <w:r w:rsidRPr="004B7F72">
              <w:rPr>
                <w:sz w:val="19"/>
                <w:szCs w:val="19"/>
                <w:u w:val="single"/>
              </w:rPr>
              <w:t>Povinná literatura:</w:t>
            </w:r>
          </w:p>
          <w:p w:rsidR="002F49CC" w:rsidRPr="004B7F72" w:rsidRDefault="002F49CC" w:rsidP="00A57690">
            <w:pPr>
              <w:jc w:val="both"/>
              <w:rPr>
                <w:sz w:val="19"/>
                <w:szCs w:val="19"/>
              </w:rPr>
            </w:pPr>
            <w:r w:rsidRPr="004B7F72">
              <w:rPr>
                <w:caps/>
                <w:sz w:val="19"/>
                <w:szCs w:val="19"/>
              </w:rPr>
              <w:t>Burešová, I.</w:t>
            </w:r>
            <w:r w:rsidRPr="004B7F72">
              <w:rPr>
                <w:sz w:val="19"/>
                <w:szCs w:val="19"/>
              </w:rPr>
              <w:t xml:space="preserve"> a kol. Výroba potravin rostlinného původu - Návody do cvičení I. Zlín: UTB, 2014. ISBN 978-80-7454-331-9. </w:t>
            </w:r>
          </w:p>
          <w:p w:rsidR="002F49CC" w:rsidRPr="004B7F72" w:rsidRDefault="002F49CC" w:rsidP="00A57690">
            <w:pPr>
              <w:jc w:val="both"/>
              <w:rPr>
                <w:sz w:val="19"/>
                <w:szCs w:val="19"/>
              </w:rPr>
            </w:pPr>
            <w:r w:rsidRPr="004B7F72">
              <w:rPr>
                <w:caps/>
                <w:sz w:val="19"/>
                <w:szCs w:val="19"/>
              </w:rPr>
              <w:t>Burešová, I., Lorencová, E</w:t>
            </w:r>
            <w:r w:rsidRPr="004B7F72">
              <w:rPr>
                <w:sz w:val="19"/>
                <w:szCs w:val="19"/>
              </w:rPr>
              <w:t xml:space="preserve">. Výroba potravin rostlinného původu - Zpracování obilovin. Zlín: UTB, 2013. ISBN 978-80-7454-278-7. </w:t>
            </w:r>
          </w:p>
          <w:p w:rsidR="002F49CC" w:rsidRPr="004B7F72" w:rsidRDefault="002F49CC" w:rsidP="00AF4ED0">
            <w:pPr>
              <w:jc w:val="both"/>
              <w:rPr>
                <w:sz w:val="19"/>
                <w:szCs w:val="19"/>
              </w:rPr>
            </w:pPr>
            <w:r w:rsidRPr="004B7F72">
              <w:rPr>
                <w:sz w:val="19"/>
                <w:szCs w:val="19"/>
              </w:rPr>
              <w:t>OWENS, G. (Ed.) Cereals Processing Technology. Woodhead Publishing, 2001. ISBN 9781591243441.</w:t>
            </w:r>
          </w:p>
          <w:p w:rsidR="002F49CC" w:rsidRPr="00ED7816" w:rsidRDefault="002F49CC" w:rsidP="00C17A31">
            <w:pPr>
              <w:jc w:val="both"/>
              <w:rPr>
                <w:sz w:val="10"/>
                <w:szCs w:val="10"/>
              </w:rPr>
            </w:pPr>
          </w:p>
          <w:p w:rsidR="002F49CC" w:rsidRPr="004B7F72" w:rsidRDefault="002F49CC" w:rsidP="00C17A31">
            <w:pPr>
              <w:jc w:val="both"/>
              <w:rPr>
                <w:sz w:val="19"/>
                <w:szCs w:val="19"/>
                <w:u w:val="single"/>
              </w:rPr>
            </w:pPr>
            <w:r w:rsidRPr="004B7F72">
              <w:rPr>
                <w:sz w:val="19"/>
                <w:szCs w:val="19"/>
                <w:u w:val="single"/>
              </w:rPr>
              <w:t>Doporučená literatura:</w:t>
            </w:r>
          </w:p>
          <w:p w:rsidR="002F49CC" w:rsidRPr="004B7F72" w:rsidRDefault="002F49CC" w:rsidP="00A57690">
            <w:pPr>
              <w:jc w:val="both"/>
              <w:rPr>
                <w:sz w:val="19"/>
                <w:szCs w:val="19"/>
              </w:rPr>
            </w:pPr>
            <w:r w:rsidRPr="004B7F72">
              <w:rPr>
                <w:caps/>
                <w:sz w:val="19"/>
                <w:szCs w:val="19"/>
              </w:rPr>
              <w:t>Kadlec, P</w:t>
            </w:r>
            <w:r w:rsidRPr="004B7F72">
              <w:rPr>
                <w:sz w:val="19"/>
                <w:szCs w:val="19"/>
              </w:rPr>
              <w:t xml:space="preserve">. a kol. Technologie potravin - Přehled tradičních potravinářských výrob. Praha: VŠCHT, 2012. ISBN 978-80-7418-145-0. </w:t>
            </w:r>
          </w:p>
          <w:p w:rsidR="002F49CC" w:rsidRPr="004B7F72" w:rsidRDefault="002F49CC" w:rsidP="00C17A31">
            <w:pPr>
              <w:jc w:val="both"/>
              <w:rPr>
                <w:sz w:val="19"/>
                <w:szCs w:val="19"/>
              </w:rPr>
            </w:pPr>
            <w:r w:rsidRPr="004B7F72">
              <w:rPr>
                <w:caps/>
                <w:sz w:val="19"/>
                <w:szCs w:val="19"/>
              </w:rPr>
              <w:t>Prugar, J</w:t>
            </w:r>
            <w:r w:rsidRPr="004B7F72">
              <w:rPr>
                <w:sz w:val="19"/>
                <w:szCs w:val="19"/>
              </w:rPr>
              <w:t>. (Ed.) Kvalita rostlinných produktů na prahu 3. tisíciletí. Brno: VÚPS, 2008. ISBN 9788086576282.</w:t>
            </w:r>
          </w:p>
          <w:p w:rsidR="002F49CC" w:rsidRDefault="002F49CC" w:rsidP="00AF4ED0">
            <w:pPr>
              <w:jc w:val="both"/>
            </w:pPr>
            <w:r w:rsidRPr="004B7F72">
              <w:rPr>
                <w:caps/>
                <w:sz w:val="19"/>
                <w:szCs w:val="19"/>
              </w:rPr>
              <w:t xml:space="preserve">Rosentrater, K.A., </w:t>
            </w:r>
            <w:r w:rsidRPr="004B7F72">
              <w:rPr>
                <w:sz w:val="19"/>
                <w:szCs w:val="19"/>
              </w:rPr>
              <w:t>EVERS, A. Kent’s Technology of Cereals. 5th Ed. An Introduction for Students of Food Science and Agriculture. Woodhead Publishing</w:t>
            </w:r>
            <w:r w:rsidRPr="004B7F72">
              <w:rPr>
                <w:caps/>
                <w:sz w:val="19"/>
                <w:szCs w:val="19"/>
              </w:rPr>
              <w:t>, 2017. ISBN 9780081005323.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013685" w:rsidP="00FC6AEB">
            <w:pPr>
              <w:jc w:val="center"/>
            </w:pPr>
            <w:r>
              <w:t>20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283"/>
        </w:trPr>
        <w:tc>
          <w:tcPr>
            <w:tcW w:w="9860" w:type="dxa"/>
            <w:gridSpan w:val="46"/>
          </w:tcPr>
          <w:p w:rsidR="002F49CC" w:rsidRDefault="002F49CC" w:rsidP="00C17A31">
            <w:pPr>
              <w:jc w:val="both"/>
            </w:pPr>
            <w:r>
              <w:t xml:space="preserve">Studentům bude určeno učivo k samostatnému studiu. Kontrola samostatného studia bude provedena testem, prezentací, nebo písemnou prací v rozsahu do 10 stran textu. </w:t>
            </w:r>
            <w:r w:rsidRPr="00AB5216">
              <w:t>Dle potřeby jsou možné individuální konzultace po předchozí emailové či telefonické dohodě.</w:t>
            </w:r>
          </w:p>
          <w:p w:rsidR="002F49CC" w:rsidRPr="00ED7816" w:rsidRDefault="002F49CC" w:rsidP="00C17A31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4B7F72">
            <w:pPr>
              <w:jc w:val="both"/>
            </w:pPr>
            <w:r w:rsidRPr="0046356B">
              <w:t>Možnosti komunikace s vyučujícím</w:t>
            </w:r>
            <w:r>
              <w:t>i</w:t>
            </w:r>
            <w:r w:rsidRPr="0046356B">
              <w:t xml:space="preserve">: </w:t>
            </w:r>
            <w:hyperlink r:id="rId14" w:history="1">
              <w:r w:rsidRPr="00996F06">
                <w:rPr>
                  <w:rStyle w:val="Hypertextovodkaz"/>
                </w:rPr>
                <w:t>buresova@utb.cz</w:t>
              </w:r>
            </w:hyperlink>
            <w:r>
              <w:t xml:space="preserve">, </w:t>
            </w:r>
            <w:r w:rsidRPr="0046356B">
              <w:t>576 03</w:t>
            </w:r>
            <w:r>
              <w:t xml:space="preserve">3 333, </w:t>
            </w:r>
            <w:hyperlink r:id="rId15" w:history="1">
              <w:r w:rsidRPr="00996F06">
                <w:rPr>
                  <w:rStyle w:val="Hypertextovodkaz"/>
                </w:rPr>
                <w:t>lorencova@utb.cz</w:t>
              </w:r>
            </w:hyperlink>
            <w:r>
              <w:t xml:space="preserve">, </w:t>
            </w:r>
            <w:r w:rsidRPr="00CB7021">
              <w:t>576</w:t>
            </w:r>
            <w:r>
              <w:t> </w:t>
            </w:r>
            <w:r w:rsidRPr="00CB7021">
              <w:t>033</w:t>
            </w:r>
            <w:r>
              <w:t xml:space="preserve"> </w:t>
            </w:r>
            <w:r w:rsidRPr="00CB7021">
              <w:t>010</w:t>
            </w:r>
            <w:r>
              <w:t xml:space="preserve">, </w:t>
            </w:r>
            <w:hyperlink r:id="rId16" w:history="1">
              <w:r w:rsidRPr="00996F06">
                <w:rPr>
                  <w:rStyle w:val="Hypertextovodkaz"/>
                </w:rPr>
                <w:t>rsalek@utb.cz</w:t>
              </w:r>
            </w:hyperlink>
            <w:r>
              <w:t xml:space="preserve">, </w:t>
            </w:r>
            <w:r w:rsidRPr="00CB7021">
              <w:t>576</w:t>
            </w:r>
            <w:r>
              <w:t> </w:t>
            </w:r>
            <w:r w:rsidRPr="00CB7021">
              <w:t>038</w:t>
            </w:r>
            <w:r>
              <w:t> </w:t>
            </w:r>
            <w:r w:rsidRPr="00CB7021">
              <w:t>087</w:t>
            </w:r>
            <w:r>
              <w:t>.</w:t>
            </w:r>
          </w:p>
        </w:tc>
      </w:tr>
      <w:tr w:rsidR="002F49CC" w:rsidRPr="00011CA0" w:rsidTr="00394B59">
        <w:trPr>
          <w:gridBefore w:val="1"/>
          <w:wBefore w:w="29" w:type="dxa"/>
          <w:trHeight w:val="274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D47773" w:rsidRDefault="002F49CC" w:rsidP="00AF2DB6">
            <w:pPr>
              <w:jc w:val="both"/>
              <w:rPr>
                <w:b/>
                <w:sz w:val="28"/>
                <w:szCs w:val="28"/>
              </w:rPr>
            </w:pPr>
            <w:r w:rsidRPr="00011CA0">
              <w:lastRenderedPageBreak/>
              <w:br w:type="page"/>
            </w:r>
            <w:r w:rsidRPr="00011CA0">
              <w:br w:type="page"/>
            </w:r>
            <w:r w:rsidRPr="00D47773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RPr="004800BD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011CA0" w:rsidRDefault="002F49CC" w:rsidP="00AF2DB6">
            <w:pPr>
              <w:jc w:val="both"/>
              <w:rPr>
                <w:b/>
              </w:rPr>
            </w:pPr>
            <w:r w:rsidRPr="00011CA0"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AA776D" w:rsidRDefault="002F49CC" w:rsidP="00260A7B">
            <w:pPr>
              <w:jc w:val="both"/>
              <w:rPr>
                <w:b/>
              </w:rPr>
            </w:pPr>
            <w:bookmarkStart w:id="5" w:name="Anal_a_hodn_potr"/>
            <w:bookmarkEnd w:id="5"/>
            <w:r w:rsidRPr="00AA776D">
              <w:rPr>
                <w:b/>
              </w:rPr>
              <w:t xml:space="preserve">Analýza a hodnocení potravin/Food Analysis and </w:t>
            </w:r>
            <w:r w:rsidR="00260A7B" w:rsidRPr="00AA776D">
              <w:rPr>
                <w:b/>
              </w:rPr>
              <w:t>Evaluation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CB100E" w:rsidRDefault="00AA776D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povinný, ZT</w:t>
            </w:r>
          </w:p>
        </w:tc>
        <w:tc>
          <w:tcPr>
            <w:tcW w:w="26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CB100E" w:rsidRDefault="00AA776D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1/ZS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CB100E" w:rsidRDefault="00AA776D" w:rsidP="00AF2DB6">
            <w:pPr>
              <w:jc w:val="both"/>
              <w:rPr>
                <w:sz w:val="19"/>
                <w:szCs w:val="19"/>
              </w:rPr>
            </w:pPr>
            <w:r>
              <w:t>28p+28s+42l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CB100E" w:rsidRDefault="008F1F46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98</w:t>
            </w:r>
          </w:p>
        </w:tc>
        <w:tc>
          <w:tcPr>
            <w:tcW w:w="2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CB100E" w:rsidRDefault="00AA776D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zápočet, zkouška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přednášky, semináře, laboratorní cvičení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 xml:space="preserve">Docházka: aktivní účast na cvičeních a seminářích (100%). </w:t>
            </w:r>
          </w:p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Zkouška: prokázání znalosti probíraných tematických okruhů písemnou zkouškou (50%).</w:t>
            </w:r>
          </w:p>
        </w:tc>
      </w:tr>
      <w:tr w:rsidR="002F49CC" w:rsidRPr="00011CA0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CB100E" w:rsidRDefault="002F49CC" w:rsidP="00CB100E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 xml:space="preserve">doc. Ing. Daniela Sumczynski, Ph.D. </w:t>
            </w:r>
          </w:p>
        </w:tc>
      </w:tr>
      <w:tr w:rsidR="002F49CC" w:rsidRPr="00011CA0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50% p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49CC" w:rsidRPr="00CB100E" w:rsidRDefault="002F49CC" w:rsidP="00CB100E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 xml:space="preserve">doc. Ing. Daniela Sumczynski, Ph.D. </w:t>
            </w:r>
            <w:r w:rsidRPr="008F206C">
              <w:rPr>
                <w:sz w:val="19"/>
                <w:szCs w:val="19"/>
              </w:rPr>
              <w:t>(50% p)</w:t>
            </w:r>
          </w:p>
          <w:p w:rsidR="002F49CC" w:rsidRPr="00CB100E" w:rsidRDefault="002F49CC" w:rsidP="00CB100E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doc. Ing. Miroslav Fišera, CSc. (50% p)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9CC" w:rsidRPr="00011CA0" w:rsidRDefault="002F49CC" w:rsidP="00AF2DB6">
            <w:pPr>
              <w:jc w:val="both"/>
            </w:pPr>
          </w:p>
        </w:tc>
      </w:tr>
      <w:tr w:rsidR="002F49CC" w:rsidRPr="00011CA0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 xml:space="preserve">Cílem předmětu je navázat na znalosti organické chemie, chemie potravin a analýzy potravin, které studenti nabyli v bakalářském stupni studia, a rozšířit jejich vědomosti o metodách analýzy potravin instrumentálními metodami. Obsah předmětu tvoří tyto tematické celky: 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Organizace kontroly jakosti v praxi, analýza a hodnocení surovin a materiálů pro výrobu potravin.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Odběry, úpravy a zpracování vzorků před analýzou.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vody a sušiny pomocí optických nespektrálních metod.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Analýza minerálních složek potravin optickými spektrálními metodami a způsoby mineralizace vzorků.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základních výživových složek potravin instrumentálními metodami.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dusíkatých látek separačními (HPLC) a elektromigračními metodami.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lipidických složek separačními metodami (GC).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sacharidů a polysacharidů separačními metodami v kombinaci s hmotnostní spektrometrií (MS).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Analýzy senzoricky aktivních látek v potravinách instrumentálními metodami.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aromatických látek separačními metodami a metodami molekulové spektrometrie (UV, VIS, IR).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organických kyselin, tříslovin a fenolických látek metodami molekulové spektrometrie.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Stanovení specifických přírodních složek potravin - přírodních barviv, vitamínů a enzymů - instrumentálními metodami analýzy (NMR).</w:t>
            </w:r>
          </w:p>
          <w:p w:rsidR="002F49CC" w:rsidRPr="00CB100E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Identifikace a stanovení cizorodých látek v potravinách (aditiva, kontaminanty) kombinovanými metodami (HPLC-MS, GC-MS, CZE-MS, ICP-MS).</w:t>
            </w:r>
          </w:p>
          <w:p w:rsidR="002F49CC" w:rsidRPr="00011CA0" w:rsidRDefault="002F49CC" w:rsidP="00033E37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 w:rsidRPr="00CB100E">
              <w:rPr>
                <w:sz w:val="19"/>
                <w:szCs w:val="19"/>
              </w:rPr>
              <w:t>Speciální metody pro analýzu a hodnocení potravin (NMR, ELISA, RIA, PCR).</w:t>
            </w:r>
          </w:p>
        </w:tc>
      </w:tr>
      <w:tr w:rsidR="002F49CC" w:rsidRPr="00011CA0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9CC" w:rsidRPr="00011CA0" w:rsidRDefault="002F49CC" w:rsidP="00AF2DB6">
            <w:pPr>
              <w:jc w:val="both"/>
            </w:pPr>
          </w:p>
        </w:tc>
      </w:tr>
      <w:tr w:rsidR="002F49CC" w:rsidRPr="00011CA0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CB100E" w:rsidRDefault="002F49CC" w:rsidP="00AF2DB6">
            <w:pPr>
              <w:jc w:val="both"/>
              <w:rPr>
                <w:sz w:val="18"/>
                <w:szCs w:val="18"/>
                <w:u w:val="single"/>
              </w:rPr>
            </w:pPr>
            <w:r w:rsidRPr="00CB100E">
              <w:rPr>
                <w:sz w:val="18"/>
                <w:szCs w:val="18"/>
                <w:u w:val="single"/>
              </w:rPr>
              <w:t>Povinná literatura: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PRÍBELA, A. Analýza potravin. Bratislava: STU, 1991. ISBN 80-227-0398-2.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KLOUDA, P. Moderní analytické metody. 2. vyd. Ostrava: Nakladatelství Pavel Klouda, 2003. ISBN 978-80-86369-07-5.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 xml:space="preserve">DAVÍDEK, J. a kol. Laboratorní příručka analýzy potravin. Praha: SNTL, 1981. 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  <w:u w:val="single"/>
              </w:rPr>
            </w:pPr>
            <w:r w:rsidRPr="00CB100E">
              <w:rPr>
                <w:sz w:val="18"/>
                <w:szCs w:val="18"/>
                <w:u w:val="single"/>
              </w:rPr>
              <w:t>Doporučená literatura: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POMERANZ, Y., MELOAN, C.E. Food Analysis - Theory and Practice. 3rd Ed. New York: ITP, 1994. ISBN 978-1-4615-6998-5.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NOLLET, L.M.L. Handbook of Food Analysis. Vol. 1, Vol. 2. New York: Marcel Dekker, 1996. ISBN 9780824750367.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MEYER, V.R. Practical High-Performance Liquid Chromatography. 4th Ed. New York: J. Wiley and Sons, 2004. ISBN 978-0-470-68218-0.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GROB, R.L., BARRY, E.F. (Eds.) Modern Practice of Gas Chromatography. 4th Ed. New York: J. Wiley and Sons, 2004. ISBN 978-0-471-22983-4.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KINSTON, H.M., JASSIE, L. Introduction to Microwave Sample Preparation. Washington DC: ACS, 1988. ISBN 9780841214507.</w:t>
            </w:r>
          </w:p>
          <w:p w:rsidR="002F49CC" w:rsidRPr="00CB100E" w:rsidRDefault="002F49CC" w:rsidP="00AF2DB6">
            <w:pPr>
              <w:jc w:val="both"/>
              <w:rPr>
                <w:sz w:val="18"/>
                <w:szCs w:val="18"/>
              </w:rPr>
            </w:pPr>
            <w:r w:rsidRPr="00CB100E">
              <w:rPr>
                <w:sz w:val="18"/>
                <w:szCs w:val="18"/>
              </w:rPr>
              <w:t>MONTASER, A., GOLIGHTLY, D.W. Inductively Coupled Plasmas in Analytical Atomic Spectrometry. 2nd Ed. New York: VCH, 1992. ISBN 978-0-471-18811-7.</w:t>
            </w:r>
          </w:p>
          <w:p w:rsidR="002F49CC" w:rsidRPr="00011CA0" w:rsidRDefault="002F49CC" w:rsidP="00AF2DB6">
            <w:pPr>
              <w:jc w:val="both"/>
            </w:pPr>
            <w:r w:rsidRPr="00CB100E">
              <w:rPr>
                <w:sz w:val="18"/>
                <w:szCs w:val="18"/>
              </w:rPr>
              <w:t>NELMS, S.M. ICP Mass Spectrometry Handbook. Oxford: Blackwell, 2005. ISBN 978-1-405-10916-1.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center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9CC" w:rsidRPr="00110159" w:rsidRDefault="00013685" w:rsidP="00FC6AEB">
            <w:pPr>
              <w:jc w:val="center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>28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2F49CC" w:rsidRPr="00011CA0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2F49CC" w:rsidRPr="00CB100E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CB100E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2F49CC" w:rsidRPr="00011CA0" w:rsidTr="00394B59">
        <w:trPr>
          <w:gridBefore w:val="1"/>
          <w:wBefore w:w="29" w:type="dxa"/>
          <w:trHeight w:val="708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9CC" w:rsidRPr="00CB100E" w:rsidRDefault="002F49CC" w:rsidP="00AF2DB6">
            <w:pPr>
              <w:jc w:val="both"/>
              <w:rPr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Studentům budou určeny části učiva k samostatnému nastudování. Kontrola samostatného studia bude provedena písemným testem. Dle potřeby jsou možné individuální konzultace po předchozí emailové či telefonické dohodě.</w:t>
            </w:r>
          </w:p>
          <w:p w:rsidR="002F49CC" w:rsidRDefault="002F49CC" w:rsidP="00AF2DB6">
            <w:pPr>
              <w:jc w:val="both"/>
              <w:rPr>
                <w:sz w:val="8"/>
                <w:szCs w:val="8"/>
              </w:rPr>
            </w:pPr>
          </w:p>
          <w:p w:rsidR="002F49CC" w:rsidRPr="00CB100E" w:rsidRDefault="002F49CC" w:rsidP="00AF2DB6">
            <w:pPr>
              <w:jc w:val="both"/>
              <w:rPr>
                <w:sz w:val="8"/>
                <w:szCs w:val="8"/>
              </w:rPr>
            </w:pPr>
          </w:p>
          <w:p w:rsidR="002F49CC" w:rsidRDefault="002F49CC" w:rsidP="001D14DA">
            <w:pPr>
              <w:jc w:val="both"/>
              <w:rPr>
                <w:bCs/>
                <w:sz w:val="19"/>
                <w:szCs w:val="19"/>
              </w:rPr>
            </w:pPr>
            <w:r w:rsidRPr="00CB100E">
              <w:rPr>
                <w:sz w:val="19"/>
                <w:szCs w:val="19"/>
              </w:rPr>
              <w:t>Možnosti komunikace s vyučujícím</w:t>
            </w:r>
            <w:r>
              <w:rPr>
                <w:sz w:val="19"/>
                <w:szCs w:val="19"/>
              </w:rPr>
              <w:t>i</w:t>
            </w:r>
            <w:r w:rsidRPr="00CB100E">
              <w:rPr>
                <w:sz w:val="19"/>
                <w:szCs w:val="19"/>
              </w:rPr>
              <w:t xml:space="preserve">: </w:t>
            </w:r>
            <w:hyperlink r:id="rId17" w:history="1">
              <w:r w:rsidRPr="00D16528">
                <w:rPr>
                  <w:rStyle w:val="Hypertextovodkaz"/>
                </w:rPr>
                <w:t>sumczynski@utb.cz</w:t>
              </w:r>
            </w:hyperlink>
            <w:r w:rsidRPr="0046356B">
              <w:t>, 576</w:t>
            </w:r>
            <w:r>
              <w:t> </w:t>
            </w:r>
            <w:r w:rsidRPr="0046356B">
              <w:t>03</w:t>
            </w:r>
            <w:r>
              <w:t xml:space="preserve">1 525, </w:t>
            </w:r>
            <w:hyperlink r:id="rId18" w:history="1">
              <w:r w:rsidRPr="00CB100E">
                <w:rPr>
                  <w:rStyle w:val="Hypertextovodkaz"/>
                  <w:sz w:val="19"/>
                  <w:szCs w:val="19"/>
                </w:rPr>
                <w:t>fisera@utb.cz</w:t>
              </w:r>
            </w:hyperlink>
            <w:r w:rsidRPr="00CB100E">
              <w:rPr>
                <w:sz w:val="19"/>
                <w:szCs w:val="19"/>
              </w:rPr>
              <w:t>, 576 03</w:t>
            </w:r>
            <w:r w:rsidRPr="00CB100E">
              <w:rPr>
                <w:bCs/>
                <w:sz w:val="19"/>
                <w:szCs w:val="19"/>
              </w:rPr>
              <w:t>8</w:t>
            </w:r>
            <w:r w:rsidR="00394B59">
              <w:rPr>
                <w:bCs/>
                <w:sz w:val="19"/>
                <w:szCs w:val="19"/>
              </w:rPr>
              <w:t> </w:t>
            </w:r>
            <w:r>
              <w:rPr>
                <w:bCs/>
                <w:sz w:val="19"/>
                <w:szCs w:val="19"/>
              </w:rPr>
              <w:t>084.</w:t>
            </w:r>
          </w:p>
          <w:p w:rsidR="00394B59" w:rsidRPr="00011CA0" w:rsidRDefault="00394B59" w:rsidP="001D14D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jc w:val="both"/>
              <w:rPr>
                <w:b/>
              </w:rPr>
            </w:pPr>
            <w:bookmarkStart w:id="6" w:name="Mikrobiol_potr"/>
            <w:bookmarkEnd w:id="6"/>
            <w:r w:rsidRPr="00AB7AFA">
              <w:rPr>
                <w:b/>
              </w:rPr>
              <w:t>Mikrobiologie potravin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C17A31">
            <w:pPr>
              <w:jc w:val="both"/>
            </w:pPr>
            <w:r>
              <w:t>povinný,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AA776D" w:rsidP="00C17A31">
            <w:pPr>
              <w:jc w:val="both"/>
            </w:pPr>
            <w:r>
              <w:t>1/ZS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AA776D" w:rsidP="00AA776D">
            <w:r>
              <w:t>28p+28s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AA776D" w:rsidP="00C17A31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AA776D" w:rsidP="00C17A31">
            <w:pPr>
              <w:jc w:val="both"/>
            </w:pPr>
            <w:r>
              <w:t>4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C17A31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zápočet, zkouška 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C17A31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přednášky, semináře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Povinná účast v seminářích, podmínkou pro udělení zápočtu je zisk nejméně 70% plného počtu bodů z (n-1) průběžných písemných testů.</w:t>
            </w:r>
          </w:p>
          <w:p w:rsidR="002F49CC" w:rsidRDefault="002F49CC" w:rsidP="00592561">
            <w:pPr>
              <w:jc w:val="both"/>
            </w:pPr>
            <w:r>
              <w:t xml:space="preserve">Zkouška: nutná znalost probrané látky v rozsahu přednášek a seminářů. </w:t>
            </w:r>
            <w:r>
              <w:rPr>
                <w:noProof/>
              </w:rPr>
              <w:t>Písemný test a ústní zkouška; úspěšné složení písemné části je podmínkou pro účast na ústní části zkoušky.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doc. RNDr. Leona Buňková,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100%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00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CB100E">
            <w:pPr>
              <w:spacing w:before="60" w:after="60"/>
              <w:jc w:val="both"/>
            </w:pPr>
            <w:r w:rsidRPr="0078276A">
              <w:rPr>
                <w:b/>
              </w:rPr>
              <w:t xml:space="preserve">doc. </w:t>
            </w:r>
            <w:r>
              <w:rPr>
                <w:b/>
              </w:rPr>
              <w:t xml:space="preserve">RNDr. Leona </w:t>
            </w:r>
            <w:r w:rsidRPr="0078276A">
              <w:rPr>
                <w:b/>
              </w:rPr>
              <w:t>Buňková, Ph.D.</w:t>
            </w:r>
            <w:r>
              <w:rPr>
                <w:b/>
              </w:rPr>
              <w:t xml:space="preserve"> </w:t>
            </w:r>
            <w:r w:rsidRPr="00CB100E">
              <w:t>(100%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877E6F">
              <w:rPr>
                <w:sz w:val="20"/>
                <w:szCs w:val="20"/>
              </w:rPr>
              <w:t xml:space="preserve">Cílem předmětu je navázat na znalosti </w:t>
            </w:r>
            <w:r>
              <w:rPr>
                <w:sz w:val="20"/>
                <w:szCs w:val="20"/>
              </w:rPr>
              <w:t>potravinářské mikrobiologie</w:t>
            </w:r>
            <w:r w:rsidRPr="00877E6F">
              <w:rPr>
                <w:sz w:val="20"/>
                <w:szCs w:val="20"/>
              </w:rPr>
              <w:t xml:space="preserve">, které studenti nabyli </w:t>
            </w:r>
            <w:r>
              <w:rPr>
                <w:sz w:val="20"/>
                <w:szCs w:val="20"/>
              </w:rPr>
              <w:t>v bakalářském stupni studia</w:t>
            </w:r>
            <w:r w:rsidRPr="00877E6F">
              <w:rPr>
                <w:sz w:val="20"/>
                <w:szCs w:val="20"/>
              </w:rPr>
              <w:t xml:space="preserve">, a rozšířit jejich vědomosti o </w:t>
            </w:r>
            <w:r w:rsidRPr="00C11B67">
              <w:rPr>
                <w:sz w:val="20"/>
                <w:szCs w:val="20"/>
              </w:rPr>
              <w:t>mikrobiologii potravin a faktorech, které mohou mít vliv na mikrobiologickou jakost potravin</w:t>
            </w:r>
            <w:r w:rsidRPr="00877E6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Obsah předmětu tvoří tyto tematické celky: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 xml:space="preserve">Aplikovaná mikrobiologie a její úlohy. </w:t>
            </w:r>
            <w:r>
              <w:rPr>
                <w:sz w:val="20"/>
                <w:szCs w:val="20"/>
              </w:rPr>
              <w:t xml:space="preserve">Rozdíly mezi prokaryotickými a eukaryotickými mikroorganizmy.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Mikroorganizmy žádoucí a nežádoucí v potravinářství.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 xml:space="preserve">Procesy metabolizmu mikroorganizmů a jejich význam pro potravinářské výroby.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>Vnější a vnitřní faktory ovlivňující růst a přežívání mikroorganizmů v potravinách. Konzervace potravin. Produkce inhibičních látek mikroorganizmy.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Odběr vzorků pro mikrobiologickou analýzu a metody detekce mikroorganizmů v</w:t>
            </w:r>
            <w:r>
              <w:rPr>
                <w:sz w:val="20"/>
                <w:szCs w:val="20"/>
              </w:rPr>
              <w:t> </w:t>
            </w:r>
            <w:r w:rsidRPr="00E400E9">
              <w:rPr>
                <w:sz w:val="20"/>
                <w:szCs w:val="20"/>
              </w:rPr>
              <w:t>potravinách</w:t>
            </w:r>
            <w:r>
              <w:rPr>
                <w:sz w:val="20"/>
                <w:szCs w:val="20"/>
              </w:rPr>
              <w:t>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526385">
              <w:rPr>
                <w:sz w:val="20"/>
                <w:szCs w:val="20"/>
              </w:rPr>
              <w:t>Bakterie mléčného kvašení a jejich význam v</w:t>
            </w:r>
            <w:r>
              <w:rPr>
                <w:sz w:val="20"/>
                <w:szCs w:val="20"/>
              </w:rPr>
              <w:t> potravinářství a</w:t>
            </w:r>
            <w:r w:rsidRPr="00526385">
              <w:rPr>
                <w:sz w:val="20"/>
                <w:szCs w:val="20"/>
              </w:rPr>
              <w:t xml:space="preserve"> biotechnologiích</w:t>
            </w:r>
            <w:r>
              <w:rPr>
                <w:sz w:val="20"/>
                <w:szCs w:val="20"/>
              </w:rPr>
              <w:t xml:space="preserve">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Mikrobiologie mléka a mléčných výrobků.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Mikrobiologie masa a masných výrobků, ryb, drůbeže</w:t>
            </w:r>
            <w:r>
              <w:rPr>
                <w:sz w:val="20"/>
                <w:szCs w:val="20"/>
              </w:rPr>
              <w:t>,</w:t>
            </w:r>
            <w:r w:rsidRPr="00E400E9">
              <w:rPr>
                <w:sz w:val="20"/>
                <w:szCs w:val="20"/>
              </w:rPr>
              <w:t xml:space="preserve"> vajec</w:t>
            </w:r>
            <w:r>
              <w:rPr>
                <w:sz w:val="20"/>
                <w:szCs w:val="20"/>
              </w:rPr>
              <w:t xml:space="preserve"> a výrobků z vajec</w:t>
            </w:r>
            <w:r w:rsidRPr="00E400E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Mikrobiologie nealkoholických nápojů, ovoce, zeleniny a výrobků z nich.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Úloha mikroorganizmů při výrobě fermentovaných nápojů.</w:t>
            </w:r>
            <w:r>
              <w:rPr>
                <w:sz w:val="20"/>
                <w:szCs w:val="20"/>
              </w:rPr>
              <w:t xml:space="preserve">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 xml:space="preserve">Mikrobiologie potravin rostlinného </w:t>
            </w:r>
            <w:r>
              <w:rPr>
                <w:sz w:val="20"/>
                <w:szCs w:val="20"/>
              </w:rPr>
              <w:t xml:space="preserve">původu - </w:t>
            </w:r>
            <w:r w:rsidRPr="008723F9">
              <w:rPr>
                <w:sz w:val="20"/>
                <w:szCs w:val="20"/>
              </w:rPr>
              <w:t>mlýnské</w:t>
            </w:r>
            <w:r>
              <w:rPr>
                <w:sz w:val="20"/>
                <w:szCs w:val="20"/>
              </w:rPr>
              <w:t xml:space="preserve">, pekařské a </w:t>
            </w:r>
            <w:r w:rsidRPr="008723F9">
              <w:rPr>
                <w:sz w:val="20"/>
                <w:szCs w:val="20"/>
              </w:rPr>
              <w:t>cukrářské výrobky</w:t>
            </w:r>
            <w:r>
              <w:rPr>
                <w:sz w:val="20"/>
                <w:szCs w:val="20"/>
              </w:rPr>
              <w:t xml:space="preserve">, škrobárenské výrobky, cukr a cukrovinky. 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Mikrobiologie výrobků tukařského průmyslu. Mikrobiologie výrobků studené kuchyně, lahůdek, polotovarů a hotových pokrmů.</w:t>
            </w:r>
          </w:p>
          <w:p w:rsidR="002F49CC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>Funkční potraviny ve vztahu k mikroorganizmům. Prob</w:t>
            </w:r>
            <w:r>
              <w:rPr>
                <w:sz w:val="20"/>
                <w:szCs w:val="20"/>
              </w:rPr>
              <w:t xml:space="preserve">iotika, prebiotika a synbiotika. </w:t>
            </w:r>
          </w:p>
          <w:p w:rsidR="002F49CC" w:rsidRPr="00A61249" w:rsidRDefault="002F49CC" w:rsidP="00033E37">
            <w:pPr>
              <w:pStyle w:val="Default"/>
              <w:numPr>
                <w:ilvl w:val="0"/>
                <w:numId w:val="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E400E9">
              <w:rPr>
                <w:sz w:val="20"/>
                <w:szCs w:val="20"/>
              </w:rPr>
              <w:t xml:space="preserve">Využití geneticky modifikovaných </w:t>
            </w:r>
            <w:r>
              <w:rPr>
                <w:sz w:val="20"/>
                <w:szCs w:val="20"/>
              </w:rPr>
              <w:t>mikroorganizmů</w:t>
            </w:r>
            <w:r w:rsidRPr="00E400E9">
              <w:rPr>
                <w:sz w:val="20"/>
                <w:szCs w:val="20"/>
              </w:rPr>
              <w:t xml:space="preserve"> při produkci potravin. Zdravotní rizika. Detekce geneticky modifik</w:t>
            </w:r>
            <w:r>
              <w:rPr>
                <w:sz w:val="20"/>
                <w:szCs w:val="20"/>
              </w:rPr>
              <w:t xml:space="preserve">ovaných organizmů v potravinách.  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  <w:u w:val="single"/>
              </w:rPr>
              <w:t>Povinná literatura</w:t>
            </w:r>
            <w:r w:rsidRPr="00C17A31">
              <w:rPr>
                <w:sz w:val="19"/>
                <w:szCs w:val="19"/>
              </w:rPr>
              <w:t>: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GÖRNER, F., VALÍK, L. Aplikovaná mikrobiológia poživatín. Bratislava: Malé centrum, 2004. ISBN 80-967064-9-7</w:t>
            </w:r>
            <w:r>
              <w:rPr>
                <w:sz w:val="19"/>
                <w:szCs w:val="19"/>
              </w:rPr>
              <w:t>.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ŠILHÁNKOVÁ, L. Mikrobiologie pro potravináře a biotechnology. Praha: Academia, 2008. ISBN 978-80-200-1703-1</w:t>
            </w:r>
            <w:r>
              <w:rPr>
                <w:sz w:val="19"/>
                <w:szCs w:val="19"/>
              </w:rPr>
              <w:t>.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ADAMS, M.R. Food Microbiology. Cambridge: RSC Publishing, 2008. ISBN 978-0-85404-284-5</w:t>
            </w:r>
            <w:r>
              <w:rPr>
                <w:sz w:val="19"/>
                <w:szCs w:val="19"/>
              </w:rPr>
              <w:t>.</w:t>
            </w:r>
          </w:p>
          <w:p w:rsidR="002F49CC" w:rsidRPr="00592561" w:rsidRDefault="002F49CC" w:rsidP="00C17A31">
            <w:pPr>
              <w:jc w:val="both"/>
              <w:rPr>
                <w:sz w:val="14"/>
                <w:szCs w:val="14"/>
                <w:u w:val="single"/>
              </w:rPr>
            </w:pP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  <w:u w:val="single"/>
              </w:rPr>
              <w:t>Doporučená literatura</w:t>
            </w:r>
            <w:r w:rsidRPr="00C17A31">
              <w:rPr>
                <w:sz w:val="19"/>
                <w:szCs w:val="19"/>
              </w:rPr>
              <w:t>: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ICMSF. </w:t>
            </w:r>
            <w:r w:rsidRPr="00C17A31">
              <w:rPr>
                <w:noProof/>
                <w:sz w:val="19"/>
                <w:szCs w:val="19"/>
              </w:rPr>
              <w:t>Microoorganisms in Foods 6: Microbial Ecology of Food Commodities</w:t>
            </w:r>
            <w:r w:rsidRPr="00C17A31">
              <w:rPr>
                <w:sz w:val="19"/>
                <w:szCs w:val="19"/>
              </w:rPr>
              <w:t>. New York: Kluwer Academic/Plenum Publishers, 2005. ISBN 030648675X</w:t>
            </w:r>
            <w:r>
              <w:rPr>
                <w:sz w:val="19"/>
                <w:szCs w:val="19"/>
              </w:rPr>
              <w:t>.</w:t>
            </w:r>
            <w:r w:rsidRPr="00C17A31">
              <w:rPr>
                <w:sz w:val="19"/>
                <w:szCs w:val="19"/>
              </w:rPr>
              <w:t xml:space="preserve"> 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RAY, B., BHUNIA, A. Fundamental Food Microbiology. 5th Ed. Boca Raton: CRS Press, 2014. ISBN 978-1-4665-6443-5</w:t>
            </w:r>
            <w:r>
              <w:rPr>
                <w:sz w:val="19"/>
                <w:szCs w:val="19"/>
              </w:rPr>
              <w:t>.</w:t>
            </w:r>
          </w:p>
          <w:p w:rsidR="002F49CC" w:rsidRPr="00C17A31" w:rsidRDefault="002F49CC" w:rsidP="00C17A31">
            <w:pPr>
              <w:ind w:left="180" w:hanging="180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HUTKINS, R.V. Microbiology and Technology of Fermented Foods. Ames: Blackwell, 2006. ISBN 0-8138-0018-8</w:t>
            </w:r>
            <w:r>
              <w:rPr>
                <w:sz w:val="19"/>
                <w:szCs w:val="19"/>
              </w:rPr>
              <w:t>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013685" w:rsidP="00FC6AEB">
            <w:pPr>
              <w:jc w:val="center"/>
            </w:pPr>
            <w:r>
              <w:t>16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992"/>
        </w:trPr>
        <w:tc>
          <w:tcPr>
            <w:tcW w:w="9860" w:type="dxa"/>
            <w:gridSpan w:val="46"/>
          </w:tcPr>
          <w:p w:rsidR="002F49CC" w:rsidRDefault="002F49CC" w:rsidP="00C17A31">
            <w:pPr>
              <w:jc w:val="both"/>
            </w:pPr>
            <w:r>
              <w:t xml:space="preserve">Studentům budou určeny části učiva k samostatnému nastudování. Kontrola samostatného studia bude provedena písemným testem. Studenti rovněž zpracovávají seminární práci v rozsahu cca 10 stran textu na zvolené téma z oblasti mikrobiologie potravin. </w:t>
            </w:r>
            <w:r w:rsidRPr="00AB5216">
              <w:t>Dle potřeby jsou možné individuální konzultace po předchozí emailové či telefonické dohodě.</w:t>
            </w:r>
          </w:p>
          <w:p w:rsidR="002F49CC" w:rsidRPr="00592561" w:rsidRDefault="002F49CC" w:rsidP="00C17A31">
            <w:pPr>
              <w:jc w:val="both"/>
              <w:rPr>
                <w:sz w:val="14"/>
                <w:szCs w:val="14"/>
              </w:rPr>
            </w:pPr>
          </w:p>
          <w:p w:rsidR="002F49CC" w:rsidRDefault="002F49CC" w:rsidP="00992556">
            <w:pPr>
              <w:jc w:val="both"/>
            </w:pPr>
            <w:r w:rsidRPr="0046356B">
              <w:t xml:space="preserve">Možnosti komunikace s vyučujícím: </w:t>
            </w:r>
            <w:hyperlink r:id="rId19" w:history="1">
              <w:r w:rsidRPr="00996F06">
                <w:rPr>
                  <w:rStyle w:val="Hypertextovodkaz"/>
                </w:rPr>
                <w:t>bunkova@utb.cz</w:t>
              </w:r>
            </w:hyperlink>
            <w:r w:rsidRPr="0046356B">
              <w:t>, 576 03</w:t>
            </w:r>
            <w:r>
              <w:t>1</w:t>
            </w:r>
            <w:r w:rsidR="00394B59">
              <w:t> </w:t>
            </w:r>
            <w:r>
              <w:t>240</w:t>
            </w:r>
            <w:r w:rsidRPr="0046356B">
              <w:t>.</w:t>
            </w:r>
          </w:p>
        </w:tc>
      </w:tr>
      <w:tr w:rsidR="002F49CC" w:rsidTr="00394B59">
        <w:trPr>
          <w:gridBefore w:val="1"/>
          <w:wBefore w:w="29" w:type="dxa"/>
          <w:trHeight w:val="283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5775EA" w:rsidRDefault="002F49CC" w:rsidP="00C17A31">
            <w:pPr>
              <w:jc w:val="both"/>
            </w:pPr>
            <w:r>
              <w:lastRenderedPageBreak/>
              <w:br w:type="page"/>
            </w:r>
            <w:r w:rsidRPr="005775EA"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jc w:val="both"/>
              <w:rPr>
                <w:b/>
              </w:rPr>
            </w:pPr>
            <w:bookmarkStart w:id="7" w:name="Senz_hodn_potr"/>
            <w:bookmarkEnd w:id="7"/>
            <w:r w:rsidRPr="00AB7AFA">
              <w:rPr>
                <w:b/>
              </w:rPr>
              <w:t>Senzorické hodnocení potravin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Pr="00725EA2" w:rsidRDefault="00AA776D" w:rsidP="00C17A31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Pr="00725EA2" w:rsidRDefault="002F49CC" w:rsidP="00C17A31">
            <w:pPr>
              <w:jc w:val="both"/>
            </w:pPr>
            <w:r w:rsidRPr="00725EA2"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Pr="00725EA2" w:rsidRDefault="00AA776D" w:rsidP="00C17A31">
            <w:pPr>
              <w:jc w:val="both"/>
            </w:pPr>
            <w:r>
              <w:t>1/ZS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Pr="00725EA2" w:rsidRDefault="00AA776D" w:rsidP="00C17A31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Pr="00725EA2" w:rsidRDefault="00AA776D" w:rsidP="00C17A31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Pr="00725EA2" w:rsidRDefault="002F49CC" w:rsidP="00C17A31">
            <w:pPr>
              <w:jc w:val="both"/>
            </w:pPr>
            <w:r>
              <w:t>4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Pr="00725EA2" w:rsidRDefault="00AA776D" w:rsidP="00C17A3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2F49CC" w:rsidRPr="00725EA2">
              <w:rPr>
                <w:sz w:val="20"/>
                <w:szCs w:val="20"/>
              </w:rPr>
              <w:t xml:space="preserve">lasifikovaný zápočet 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Pr="00725EA2" w:rsidRDefault="002F49CC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</w:rPr>
              <w:t xml:space="preserve">přednášky, </w:t>
            </w:r>
            <w:r>
              <w:rPr>
                <w:sz w:val="20"/>
                <w:szCs w:val="20"/>
              </w:rPr>
              <w:t xml:space="preserve">laboratorní </w:t>
            </w:r>
            <w:r w:rsidRPr="00725EA2">
              <w:rPr>
                <w:sz w:val="20"/>
                <w:szCs w:val="20"/>
              </w:rPr>
              <w:t>cvičení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Pr="00725EA2" w:rsidRDefault="002F49CC" w:rsidP="00C17A31">
            <w:pPr>
              <w:jc w:val="both"/>
            </w:pPr>
            <w:r w:rsidRPr="00725EA2">
              <w:t>Povinná účast ve cvičeních</w:t>
            </w:r>
            <w:r>
              <w:t>.</w:t>
            </w:r>
          </w:p>
          <w:p w:rsidR="002F49CC" w:rsidRPr="00725EA2" w:rsidRDefault="002F49CC" w:rsidP="00C17A31">
            <w:pPr>
              <w:jc w:val="both"/>
            </w:pPr>
            <w:r w:rsidRPr="00725EA2">
              <w:t>Zpracování semestrálního projektu</w:t>
            </w:r>
            <w:r>
              <w:t>.</w:t>
            </w:r>
          </w:p>
          <w:p w:rsidR="002F49CC" w:rsidRPr="00725EA2" w:rsidRDefault="002F49CC" w:rsidP="00C17A31">
            <w:pPr>
              <w:jc w:val="both"/>
            </w:pPr>
            <w:r w:rsidRPr="00725EA2">
              <w:t>Písemný test (</w:t>
            </w:r>
            <w:r w:rsidRPr="00725EA2">
              <w:rPr>
                <w:color w:val="000000"/>
                <w:shd w:val="clear" w:color="auto" w:fill="FFFFFF"/>
              </w:rPr>
              <w:t>1. část - teoretické znalosti, 2. část - praktická aplikace statistického vyhodnocování výsledků ze senzorické analýzy), k</w:t>
            </w:r>
            <w:r>
              <w:rPr>
                <w:color w:val="000000"/>
                <w:shd w:val="clear" w:color="auto" w:fill="FFFFFF"/>
              </w:rPr>
              <w:t>terý je nutno splnit na min. 55</w:t>
            </w:r>
            <w:r w:rsidRPr="00725EA2">
              <w:rPr>
                <w:color w:val="000000"/>
                <w:shd w:val="clear" w:color="auto" w:fill="FFFFFF"/>
              </w:rPr>
              <w:t>%.</w:t>
            </w:r>
          </w:p>
        </w:tc>
      </w:tr>
      <w:tr w:rsidR="002F49CC" w:rsidRPr="00725EA2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725EA2" w:rsidRDefault="002F49CC" w:rsidP="001E698B">
            <w:pPr>
              <w:jc w:val="both"/>
            </w:pPr>
            <w:r>
              <w:t>Ing. Zuzana Lazárková, Ph.D.</w:t>
            </w:r>
          </w:p>
        </w:tc>
      </w:tr>
      <w:tr w:rsidR="002F49CC" w:rsidRPr="00725EA2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Pr="00725EA2" w:rsidRDefault="002F49CC" w:rsidP="00C17A31">
            <w:pPr>
              <w:jc w:val="both"/>
            </w:pPr>
            <w:r>
              <w:t>70% p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394B59">
        <w:trPr>
          <w:gridBefore w:val="1"/>
          <w:wBefore w:w="29" w:type="dxa"/>
          <w:trHeight w:val="411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C24879" w:rsidRDefault="002F49CC" w:rsidP="008C2889">
            <w:pPr>
              <w:spacing w:before="60" w:after="60"/>
              <w:jc w:val="both"/>
              <w:rPr>
                <w:b/>
              </w:rPr>
            </w:pPr>
            <w:r w:rsidRPr="0078276A">
              <w:rPr>
                <w:b/>
              </w:rPr>
              <w:t xml:space="preserve">Ing. </w:t>
            </w:r>
            <w:r>
              <w:rPr>
                <w:b/>
              </w:rPr>
              <w:t>Zuzana Lazárková</w:t>
            </w:r>
            <w:r w:rsidRPr="0078276A">
              <w:rPr>
                <w:b/>
              </w:rPr>
              <w:t>, Ph.D.</w:t>
            </w:r>
            <w:r>
              <w:rPr>
                <w:b/>
              </w:rPr>
              <w:t xml:space="preserve"> </w:t>
            </w:r>
            <w:r w:rsidRPr="00CB100E">
              <w:t>(70% p)</w:t>
            </w:r>
          </w:p>
          <w:p w:rsidR="002F49CC" w:rsidRPr="00725EA2" w:rsidRDefault="002F49CC" w:rsidP="008C2889">
            <w:pPr>
              <w:spacing w:before="60" w:after="60"/>
              <w:jc w:val="both"/>
            </w:pPr>
            <w:r>
              <w:t>doc. Ing. František Buňka, Ph.D. (30% p)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725EA2" w:rsidRDefault="002F49CC" w:rsidP="00D70EB1">
            <w:pPr>
              <w:pStyle w:val="Default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Cílem předmětu je prohloubení poznatků o senzorickém posuzování potravin. Student získá znalosti o základních i pokročilých metodách senzorické analýzy a též o statistickém vyhodnocování výsledků senzorické analýzy. Pozornost je věnována také instrumentálním metodám.</w:t>
            </w:r>
            <w:r w:rsidRPr="00725EA2">
              <w:rPr>
                <w:sz w:val="20"/>
                <w:szCs w:val="20"/>
              </w:rPr>
              <w:t xml:space="preserve"> Obsah předmětu tvoří tyto tematick</w:t>
            </w:r>
            <w:r>
              <w:rPr>
                <w:sz w:val="20"/>
                <w:szCs w:val="20"/>
              </w:rPr>
              <w:t>é</w:t>
            </w:r>
            <w:r w:rsidRPr="00725EA2">
              <w:rPr>
                <w:sz w:val="20"/>
                <w:szCs w:val="20"/>
              </w:rPr>
              <w:t xml:space="preserve"> celky: 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Základní pojmy, uspořádání senzorické laboratoře, zásady senzorického hodnocení.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725EA2">
              <w:rPr>
                <w:sz w:val="20"/>
                <w:szCs w:val="20"/>
              </w:rPr>
              <w:t>M</w:t>
            </w:r>
            <w:r w:rsidRPr="00725EA2">
              <w:rPr>
                <w:sz w:val="20"/>
                <w:szCs w:val="20"/>
                <w:shd w:val="clear" w:color="auto" w:fill="FFFFFF"/>
              </w:rPr>
              <w:t>etody senzorické analýzy I (rozdílové metody, pořadový test, metody používající stupnice). </w:t>
            </w:r>
            <w:r w:rsidRPr="00725EA2">
              <w:rPr>
                <w:sz w:val="20"/>
                <w:szCs w:val="20"/>
              </w:rPr>
              <w:t xml:space="preserve"> 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Metody senzorické analýzy II (hodnocení barvy a texturních vlastností).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Posuzovatelé a jejich výcvik.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Anatomie lidských smyslů využívaných v senzorické analýze I.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 xml:space="preserve">Anatomie lidských smyslů využívaných v senzorické analýze II. 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Faktory ovlivňující vnímání chuti a vůně I.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Faktory ovlivňující vnímání chuti a vůně II.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Akreditace senzorických laboratoří.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Instrumentální metody v senzorické analýze potravin.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Zásady statistického vyhodnocování výsledků senzorické analýzy potravin I (opakování základních pojmů statistiky, vyhodnocování rozlišovacích metod). </w:t>
            </w:r>
          </w:p>
          <w:p w:rsidR="002F49CC" w:rsidRPr="00725EA2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>Zásady statistického vyhodnocování výsledků senzorické analýzy potravin II (vyhodnocování pořadových metod).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19"/>
                <w:szCs w:val="19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 xml:space="preserve">Zásady statistického vyhodnocování výsledků senzorické analýzy potravin III </w:t>
            </w:r>
            <w:r w:rsidRPr="00C17A31">
              <w:rPr>
                <w:sz w:val="19"/>
                <w:szCs w:val="19"/>
                <w:shd w:val="clear" w:color="auto" w:fill="FFFFFF"/>
              </w:rPr>
              <w:t>(vyhodnocování stupnicových metod I).</w:t>
            </w:r>
          </w:p>
          <w:p w:rsidR="002F49CC" w:rsidRPr="00A126CE" w:rsidRDefault="002F49CC" w:rsidP="00033E37">
            <w:pPr>
              <w:pStyle w:val="Default"/>
              <w:numPr>
                <w:ilvl w:val="0"/>
                <w:numId w:val="7"/>
              </w:numPr>
              <w:ind w:left="284" w:hanging="57"/>
              <w:jc w:val="both"/>
              <w:rPr>
                <w:sz w:val="20"/>
                <w:szCs w:val="20"/>
                <w:shd w:val="clear" w:color="auto" w:fill="FFFFFF"/>
              </w:rPr>
            </w:pPr>
            <w:r w:rsidRPr="00725EA2">
              <w:rPr>
                <w:sz w:val="20"/>
                <w:szCs w:val="20"/>
                <w:shd w:val="clear" w:color="auto" w:fill="FFFFFF"/>
              </w:rPr>
              <w:t xml:space="preserve">Zásady statistického vyhodnocování výsledků senzorické analýzy potravin IV </w:t>
            </w:r>
            <w:r w:rsidRPr="00C17A31">
              <w:rPr>
                <w:sz w:val="19"/>
                <w:szCs w:val="19"/>
                <w:shd w:val="clear" w:color="auto" w:fill="FFFFFF"/>
              </w:rPr>
              <w:t>(vyhodnocování stupnicových metod II).</w:t>
            </w:r>
          </w:p>
        </w:tc>
      </w:tr>
      <w:tr w:rsidR="002F49CC" w:rsidRPr="00725EA2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</w:pPr>
            <w:r w:rsidRPr="00725EA2"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Pr="00725EA2" w:rsidRDefault="002F49CC" w:rsidP="00C17A31">
            <w:pPr>
              <w:jc w:val="both"/>
            </w:pPr>
          </w:p>
        </w:tc>
      </w:tr>
      <w:tr w:rsidR="002F49CC" w:rsidRPr="00725EA2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725EA2" w:rsidRDefault="002F49CC" w:rsidP="00C17A31">
            <w:pPr>
              <w:jc w:val="both"/>
            </w:pPr>
            <w:r w:rsidRPr="00725EA2">
              <w:rPr>
                <w:u w:val="single"/>
              </w:rPr>
              <w:t>Povinná literatura</w:t>
            </w:r>
            <w:r w:rsidRPr="00725EA2">
              <w:t>:</w:t>
            </w:r>
          </w:p>
          <w:p w:rsidR="002F49CC" w:rsidRPr="005F2B6D" w:rsidRDefault="002F49CC" w:rsidP="00C17A31">
            <w:pPr>
              <w:jc w:val="both"/>
              <w:rPr>
                <w:sz w:val="19"/>
                <w:szCs w:val="19"/>
              </w:rPr>
            </w:pPr>
            <w:r w:rsidRPr="00725EA2">
              <w:t>BUŇKA, F</w:t>
            </w:r>
            <w:r>
              <w:t>.</w:t>
            </w:r>
            <w:r w:rsidRPr="00725EA2">
              <w:t xml:space="preserve">, HRABĚ, J., VOSPĚL, B. Senzorická analýza potravin I. 2. vyd. Zlín: UTB, 2010. </w:t>
            </w:r>
            <w:r w:rsidRPr="005F2B6D">
              <w:rPr>
                <w:sz w:val="19"/>
                <w:szCs w:val="19"/>
              </w:rPr>
              <w:t>ISBN</w:t>
            </w:r>
            <w:r w:rsidRPr="00725EA2">
              <w:t xml:space="preserve"> </w:t>
            </w:r>
            <w:r w:rsidRPr="005F2B6D">
              <w:rPr>
                <w:color w:val="000000"/>
                <w:sz w:val="19"/>
                <w:szCs w:val="19"/>
                <w:shd w:val="clear" w:color="auto" w:fill="FFFFFF"/>
              </w:rPr>
              <w:t>978-80-7318-887-0.</w:t>
            </w:r>
          </w:p>
          <w:p w:rsidR="002F49CC" w:rsidRDefault="002F49CC" w:rsidP="00C17A31">
            <w:pPr>
              <w:jc w:val="both"/>
              <w:rPr>
                <w:color w:val="000000"/>
                <w:shd w:val="clear" w:color="auto" w:fill="FFFFFF"/>
              </w:rPr>
            </w:pPr>
            <w:r w:rsidRPr="00725EA2">
              <w:t>KŘÍŽ, O</w:t>
            </w:r>
            <w:r>
              <w:t>.</w:t>
            </w:r>
            <w:r w:rsidRPr="00725EA2">
              <w:t>, BUŇKA, F</w:t>
            </w:r>
            <w:r>
              <w:t>.</w:t>
            </w:r>
            <w:r w:rsidRPr="00725EA2">
              <w:t xml:space="preserve">, HRABĚ, J. Senzorická analýza potravin II. Statistické metody. Zlín: UTB, 2006. ISBN </w:t>
            </w:r>
            <w:r w:rsidRPr="00725EA2">
              <w:rPr>
                <w:color w:val="000000"/>
                <w:shd w:val="clear" w:color="auto" w:fill="FFFFFF"/>
              </w:rPr>
              <w:t>978-80-7318-494-X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2F49CC" w:rsidRPr="00725EA2" w:rsidRDefault="002F49CC" w:rsidP="00C17A31">
            <w:pPr>
              <w:jc w:val="both"/>
              <w:rPr>
                <w:color w:val="000000"/>
                <w:shd w:val="clear" w:color="auto" w:fill="FFFFFF"/>
              </w:rPr>
            </w:pPr>
            <w:r w:rsidRPr="00725EA2">
              <w:t xml:space="preserve">POKORNÝ, J. Metody senzorické analýzy potravin a stanovení senzorické jakosti. </w:t>
            </w:r>
            <w:r>
              <w:t>2. dopl. v</w:t>
            </w:r>
            <w:r w:rsidRPr="00725EA2">
              <w:t>yd. Praha: Ústav zemědělských a potravinářských informací, 1997. ISBN 978-80-8512-060-7.</w:t>
            </w:r>
          </w:p>
          <w:p w:rsidR="002F49CC" w:rsidRDefault="002F49CC" w:rsidP="00C17A31">
            <w:pPr>
              <w:jc w:val="both"/>
              <w:rPr>
                <w:u w:val="single"/>
              </w:rPr>
            </w:pPr>
          </w:p>
          <w:p w:rsidR="002F49CC" w:rsidRPr="00725EA2" w:rsidRDefault="002F49CC" w:rsidP="00C17A31">
            <w:pPr>
              <w:jc w:val="both"/>
            </w:pPr>
            <w:r w:rsidRPr="00725EA2">
              <w:rPr>
                <w:u w:val="single"/>
              </w:rPr>
              <w:t>Doporučená literatura</w:t>
            </w:r>
            <w:r w:rsidRPr="00725EA2">
              <w:t>:</w:t>
            </w:r>
          </w:p>
          <w:p w:rsidR="002F49CC" w:rsidRDefault="002F49CC" w:rsidP="00C17A31">
            <w:pPr>
              <w:jc w:val="both"/>
            </w:pPr>
            <w:r w:rsidRPr="00725EA2">
              <w:t>POKORNÝ, J., VALENTOVÁ, H., PUDIL, F. Senzorická analýz</w:t>
            </w:r>
            <w:r>
              <w:t>a</w:t>
            </w:r>
            <w:r w:rsidRPr="00725EA2">
              <w:t xml:space="preserve"> potravin - laboratorní cvičení. Brno: MZLU, 1997. ISBN 978-80-7157-283-7.</w:t>
            </w:r>
          </w:p>
          <w:p w:rsidR="002F49CC" w:rsidRDefault="002F49CC" w:rsidP="00C17A31">
            <w:pPr>
              <w:jc w:val="both"/>
            </w:pPr>
            <w:r>
              <w:t>VOILLEY</w:t>
            </w:r>
            <w:r w:rsidRPr="00A126CE">
              <w:t>, A.</w:t>
            </w:r>
            <w:r>
              <w:t>, ETIÉVANT, P. Flavour in Food.</w:t>
            </w:r>
            <w:r w:rsidRPr="00A126CE">
              <w:t xml:space="preserve"> Boca </w:t>
            </w:r>
            <w:r>
              <w:t xml:space="preserve">Raton: CRC Press, 2006. ISBN </w:t>
            </w:r>
            <w:r w:rsidRPr="00A126CE">
              <w:t>978-1-85573-960-4</w:t>
            </w:r>
            <w:r>
              <w:t>.</w:t>
            </w:r>
          </w:p>
          <w:p w:rsidR="002F49CC" w:rsidRPr="00725EA2" w:rsidRDefault="002F49CC" w:rsidP="00C17A31">
            <w:pPr>
              <w:jc w:val="both"/>
            </w:pPr>
            <w:r>
              <w:t>BAIGRIE</w:t>
            </w:r>
            <w:r w:rsidRPr="00A126CE">
              <w:t>, B. Taints and Off-flavours in Food</w:t>
            </w:r>
            <w:r>
              <w:t>.</w:t>
            </w:r>
            <w:r w:rsidRPr="00A126CE">
              <w:t xml:space="preserve"> </w:t>
            </w:r>
            <w:r>
              <w:t xml:space="preserve">Boca Raton: CRC Press, 2003. ISBN </w:t>
            </w:r>
            <w:r w:rsidRPr="00A126CE">
              <w:t>0-8493-1744-4</w:t>
            </w:r>
            <w:r>
              <w:t>.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center"/>
              <w:rPr>
                <w:b/>
              </w:rPr>
            </w:pPr>
            <w:r w:rsidRPr="00725EA2">
              <w:rPr>
                <w:b/>
              </w:rPr>
              <w:t>Informace ke kombinované nebo distanční formě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</w:pPr>
            <w:r w:rsidRPr="00725EA2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Pr="00725EA2" w:rsidRDefault="00013685" w:rsidP="00FC6AEB">
            <w:pPr>
              <w:jc w:val="center"/>
            </w:pPr>
            <w:r>
              <w:t>16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 xml:space="preserve">hodin </w:t>
            </w:r>
          </w:p>
        </w:tc>
      </w:tr>
      <w:tr w:rsidR="002F49CC" w:rsidRPr="00725EA2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Pr="00725EA2" w:rsidRDefault="002F49CC" w:rsidP="00C17A31">
            <w:pPr>
              <w:jc w:val="both"/>
              <w:rPr>
                <w:b/>
              </w:rPr>
            </w:pPr>
            <w:r w:rsidRPr="00725EA2">
              <w:rPr>
                <w:b/>
              </w:rPr>
              <w:t>Informace o způsobu kontaktu s vyučujícím</w:t>
            </w:r>
          </w:p>
        </w:tc>
      </w:tr>
      <w:tr w:rsidR="002F49CC" w:rsidRPr="00725EA2" w:rsidTr="00394B59">
        <w:trPr>
          <w:gridBefore w:val="1"/>
          <w:wBefore w:w="29" w:type="dxa"/>
          <w:trHeight w:val="283"/>
        </w:trPr>
        <w:tc>
          <w:tcPr>
            <w:tcW w:w="9860" w:type="dxa"/>
            <w:gridSpan w:val="46"/>
          </w:tcPr>
          <w:p w:rsidR="002F49CC" w:rsidRDefault="002F49CC" w:rsidP="00D70EB1">
            <w:pPr>
              <w:jc w:val="both"/>
            </w:pPr>
            <w:r>
              <w:t xml:space="preserve">Studentům budou určeny části učiva k samostatnému nastudování. Kontrola samostatného studia bude provedena písemným testem. </w:t>
            </w:r>
            <w:r w:rsidRPr="00AB5216">
              <w:t>Dle potřeby jsou možné individuální konzultace po předchozí emailové či telefonické dohodě.</w:t>
            </w:r>
          </w:p>
          <w:p w:rsidR="002F49CC" w:rsidRDefault="002F49CC" w:rsidP="00C17A31">
            <w:pPr>
              <w:jc w:val="both"/>
            </w:pPr>
          </w:p>
          <w:p w:rsidR="002F49CC" w:rsidRPr="00725EA2" w:rsidRDefault="002F49CC" w:rsidP="001D14DA">
            <w:pPr>
              <w:jc w:val="both"/>
            </w:pPr>
            <w:r w:rsidRPr="00725EA2">
              <w:t xml:space="preserve">Možnosti komunikace s </w:t>
            </w:r>
            <w:r w:rsidRPr="001D14DA">
              <w:t>vyučujícími:</w:t>
            </w:r>
            <w:r w:rsidRPr="00725EA2">
              <w:t xml:space="preserve"> </w:t>
            </w:r>
            <w:hyperlink r:id="rId20" w:history="1">
              <w:r w:rsidRPr="00996F06">
                <w:rPr>
                  <w:rStyle w:val="Hypertextovodkaz"/>
                </w:rPr>
                <w:t>bubelova@utb.cz</w:t>
              </w:r>
            </w:hyperlink>
            <w:r w:rsidRPr="00725EA2">
              <w:t>, 576 033</w:t>
            </w:r>
            <w:r>
              <w:t> </w:t>
            </w:r>
            <w:r w:rsidRPr="00725EA2">
              <w:t>013</w:t>
            </w:r>
            <w:r>
              <w:t xml:space="preserve">, </w:t>
            </w:r>
            <w:hyperlink r:id="rId21" w:history="1">
              <w:r w:rsidRPr="00996F06">
                <w:rPr>
                  <w:rStyle w:val="Hypertextovodkaz"/>
                </w:rPr>
                <w:t>bunka@utb.cz</w:t>
              </w:r>
            </w:hyperlink>
            <w:r>
              <w:t>, 576 033 011.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jc w:val="both"/>
              <w:rPr>
                <w:b/>
              </w:rPr>
            </w:pPr>
            <w:bookmarkStart w:id="8" w:name="Výž_a_strav_člov"/>
            <w:bookmarkEnd w:id="8"/>
            <w:r w:rsidRPr="00AB7AFA">
              <w:rPr>
                <w:b/>
              </w:rPr>
              <w:t>Výživa a stravování člověka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C17A31">
            <w:pPr>
              <w:jc w:val="both"/>
            </w:pPr>
            <w:r>
              <w:t xml:space="preserve">povinný, </w:t>
            </w:r>
            <w:r w:rsidR="002F49CC">
              <w:t>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2F49CC" w:rsidP="001F45F4">
            <w:pPr>
              <w:jc w:val="both"/>
            </w:pPr>
            <w:r>
              <w:t>1/ZS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AA776D" w:rsidP="00C17A31">
            <w:pPr>
              <w:jc w:val="both"/>
            </w:pPr>
            <w:r>
              <w:t>28p+28s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2F49CC" w:rsidP="00C17A31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2F49CC" w:rsidP="00C17A31">
            <w:pPr>
              <w:jc w:val="both"/>
            </w:pPr>
            <w:r>
              <w:t>4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1F45F4">
            <w:pPr>
              <w:jc w:val="both"/>
            </w:pPr>
            <w:r>
              <w:t>přednášky, semináře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Povinná 90% účast na seminářích.</w:t>
            </w:r>
          </w:p>
          <w:p w:rsidR="002F49CC" w:rsidRDefault="002F49CC" w:rsidP="00C17A31">
            <w:pPr>
              <w:jc w:val="both"/>
            </w:pPr>
            <w:r>
              <w:t>Vypracování zadaných úkolů.</w:t>
            </w:r>
          </w:p>
          <w:p w:rsidR="002F49CC" w:rsidRDefault="002F49CC" w:rsidP="00592561">
            <w:pPr>
              <w:jc w:val="both"/>
            </w:pPr>
            <w:r>
              <w:t>Kombinovaná (písemná a ústní) zkouška.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C17A31">
            <w:pPr>
              <w:tabs>
                <w:tab w:val="left" w:pos="1650"/>
              </w:tabs>
              <w:jc w:val="both"/>
            </w:pPr>
            <w:r>
              <w:t>Mgr. Martina Bučková,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100%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50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8C2889">
            <w:pPr>
              <w:spacing w:before="60" w:after="60"/>
              <w:jc w:val="both"/>
            </w:pPr>
            <w:r w:rsidRPr="00561337">
              <w:rPr>
                <w:b/>
              </w:rPr>
              <w:t>Mgr. Martina Bučková, Ph.D.</w:t>
            </w:r>
            <w:r>
              <w:t xml:space="preserve"> (100%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jc w:val="both"/>
            </w:pPr>
            <w:r w:rsidRPr="00936891">
              <w:t xml:space="preserve">Cílem předmětu je </w:t>
            </w:r>
            <w:r>
              <w:t>prohloubit znalosti fyziologie trávení a vstřebávání živin a seznámit st</w:t>
            </w:r>
            <w:r w:rsidRPr="00936891">
              <w:t>udenty s nejnovějšími poznatky z oblasti výživy člověka</w:t>
            </w:r>
            <w:r>
              <w:t xml:space="preserve">, se zásadami racionalizace výživy, rozvést požadavky </w:t>
            </w:r>
            <w:r w:rsidRPr="00936891">
              <w:t>na výživu</w:t>
            </w:r>
            <w:r>
              <w:t xml:space="preserve"> u skupin populace se specifickými nároky na výživu.</w:t>
            </w:r>
            <w:r w:rsidRPr="00936891">
              <w:t xml:space="preserve"> </w:t>
            </w:r>
            <w:r>
              <w:t xml:space="preserve">Pozornost je věnována i rozšíření poznatků </w:t>
            </w:r>
            <w:r w:rsidRPr="00936891">
              <w:t>prevence poruch zdraví</w:t>
            </w:r>
            <w:r>
              <w:t xml:space="preserve"> a novým trendům</w:t>
            </w:r>
            <w:r w:rsidRPr="00936891">
              <w:t>.</w:t>
            </w:r>
            <w:r>
              <w:t xml:space="preserve">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Stavba a funkce trávicího traktu.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Stavba a funkce přidružených orgánů a soustav.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Regulace motility trávicího traktu a sekrece trávicích šťáv.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Fyziologie trávení a vstřebávání.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Nervová a hormonální regulace metabolismu.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Výživa obyvatelstva ČR, klady a nedostatky, možnosti jejího ovlivňování.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Sledování a posuzování zdravotně výživového stavu populace.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Zásady pro racionalizaci výživy.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Výživa vybraných skupin populace.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Výživa a prevence poruch zdraví.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Základní skupiny potravin a jejich nutriční hodnocení.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Alternativní způsoby stravování.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 xml:space="preserve">Význam doplňků stravy ve výživě.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>
              <w:t>Nové směry ve výživě.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2A1158" w:rsidRDefault="002F49CC" w:rsidP="00C17A31">
            <w:pPr>
              <w:jc w:val="both"/>
              <w:rPr>
                <w:u w:val="single"/>
              </w:rPr>
            </w:pPr>
            <w:r w:rsidRPr="002A1158">
              <w:rPr>
                <w:u w:val="single"/>
              </w:rPr>
              <w:t>Povinná literatura:</w:t>
            </w:r>
          </w:p>
          <w:p w:rsidR="002F49CC" w:rsidRDefault="002F49CC" w:rsidP="00C17A31">
            <w:pPr>
              <w:jc w:val="both"/>
            </w:pPr>
            <w:r w:rsidRPr="00823E42">
              <w:t>KLIMEŠOVÁ, I</w:t>
            </w:r>
            <w:r>
              <w:t xml:space="preserve">., </w:t>
            </w:r>
            <w:r w:rsidRPr="00823E42">
              <w:t>STELZER</w:t>
            </w:r>
            <w:r>
              <w:t>, J</w:t>
            </w:r>
            <w:r w:rsidRPr="00823E42">
              <w:t xml:space="preserve">. Fyziologie výživy. Olomouc: </w:t>
            </w:r>
            <w:r>
              <w:t xml:space="preserve">UP, 2013. </w:t>
            </w:r>
            <w:r w:rsidRPr="00823E42">
              <w:t>177 s. ISBN 978-80-244-3280-9.</w:t>
            </w:r>
          </w:p>
          <w:p w:rsidR="002F49CC" w:rsidRDefault="002F49CC" w:rsidP="00C17A31">
            <w:pPr>
              <w:jc w:val="both"/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>ZLATOHLÁVEK, L</w:t>
            </w:r>
            <w:r w:rsidRPr="004C25E4">
              <w:rPr>
                <w:iCs/>
                <w:color w:val="000000"/>
                <w:shd w:val="clear" w:color="auto" w:fill="FFFFFF"/>
              </w:rPr>
              <w:t>. Klinická dietologie a výživa. Praha: Current M</w:t>
            </w:r>
            <w:r>
              <w:rPr>
                <w:iCs/>
                <w:color w:val="000000"/>
                <w:shd w:val="clear" w:color="auto" w:fill="FFFFFF"/>
              </w:rPr>
              <w:t xml:space="preserve">edia, 2016. </w:t>
            </w:r>
            <w:r w:rsidRPr="004C25E4">
              <w:rPr>
                <w:iCs/>
                <w:color w:val="000000"/>
                <w:shd w:val="clear" w:color="auto" w:fill="FFFFFF"/>
              </w:rPr>
              <w:t>422 s. Medicus. ISBN 978-80-88129-03-5.</w:t>
            </w:r>
          </w:p>
          <w:p w:rsidR="002F49CC" w:rsidRDefault="002F49CC" w:rsidP="00C17A31">
            <w:pPr>
              <w:jc w:val="both"/>
            </w:pPr>
            <w:r w:rsidRPr="00823E42">
              <w:t>ALLEN, L</w:t>
            </w:r>
            <w:r>
              <w:t>.</w:t>
            </w:r>
            <w:r w:rsidRPr="00823E42">
              <w:t>, CABALLERO</w:t>
            </w:r>
            <w:r>
              <w:t xml:space="preserve">, B., </w:t>
            </w:r>
            <w:r w:rsidRPr="00823E42">
              <w:t>PRENTICE</w:t>
            </w:r>
            <w:r>
              <w:t>, A</w:t>
            </w:r>
            <w:r w:rsidRPr="00823E42">
              <w:t xml:space="preserve">. Encyclopedia of </w:t>
            </w:r>
            <w:r>
              <w:t>H</w:t>
            </w:r>
            <w:r w:rsidRPr="00823E42">
              <w:t xml:space="preserve">uman </w:t>
            </w:r>
            <w:r>
              <w:t>N</w:t>
            </w:r>
            <w:r w:rsidRPr="00823E42">
              <w:t xml:space="preserve">utrition. 2nd </w:t>
            </w:r>
            <w:r>
              <w:t>E</w:t>
            </w:r>
            <w:r w:rsidRPr="00823E42">
              <w:t>d. Amste</w:t>
            </w:r>
            <w:r>
              <w:t xml:space="preserve">rdam: Elsevier/Academic Press, </w:t>
            </w:r>
            <w:r w:rsidRPr="00823E42">
              <w:t>2005. ISBN 0121501108.</w:t>
            </w:r>
          </w:p>
          <w:p w:rsidR="002F49CC" w:rsidRDefault="002F49CC" w:rsidP="00C17A31">
            <w:pPr>
              <w:jc w:val="both"/>
            </w:pPr>
          </w:p>
          <w:p w:rsidR="002F49CC" w:rsidRPr="002A1158" w:rsidRDefault="002F49CC" w:rsidP="00C17A31">
            <w:pPr>
              <w:jc w:val="both"/>
              <w:rPr>
                <w:u w:val="single"/>
              </w:rPr>
            </w:pPr>
            <w:r w:rsidRPr="002A1158">
              <w:rPr>
                <w:u w:val="single"/>
              </w:rPr>
              <w:t>Doporučená literatura:</w:t>
            </w:r>
          </w:p>
          <w:p w:rsidR="002F49CC" w:rsidRDefault="002F49CC" w:rsidP="00C17A31">
            <w:pPr>
              <w:jc w:val="both"/>
            </w:pPr>
            <w:r w:rsidRPr="00823E42">
              <w:t>KASPER, H. Výživa v medicíně a</w:t>
            </w:r>
            <w:r>
              <w:t xml:space="preserve"> dietetika. Praha: Grada, 2015. </w:t>
            </w:r>
            <w:r w:rsidRPr="00823E42">
              <w:t>xiii, 572 s. ISBN 978-80-247-4533-6.</w:t>
            </w:r>
          </w:p>
          <w:p w:rsidR="002F49CC" w:rsidRDefault="002F49CC" w:rsidP="00C17A31">
            <w:pPr>
              <w:jc w:val="both"/>
            </w:pPr>
            <w:r w:rsidRPr="00823E42">
              <w:t>SVAČINA, Š</w:t>
            </w:r>
            <w:r>
              <w:t>.</w:t>
            </w:r>
            <w:r w:rsidRPr="00823E42">
              <w:t>, MÜLLEROVÁ</w:t>
            </w:r>
            <w:r>
              <w:t xml:space="preserve">, D., </w:t>
            </w:r>
            <w:r w:rsidRPr="00823E42">
              <w:t>BRETŠNAJDROVÁ</w:t>
            </w:r>
            <w:r>
              <w:t>, A</w:t>
            </w:r>
            <w:r w:rsidRPr="00823E42">
              <w:t>. Dietologie pro lékaře, farmaceuty, zdravotní s</w:t>
            </w:r>
            <w:r>
              <w:t xml:space="preserve">estry a nutriční terapeuty. 2. upr. vyd. Praha: Triton, 2013. </w:t>
            </w:r>
            <w:r w:rsidRPr="00823E42">
              <w:t>341 s. Lékařské repetitorium. ISBN 978-80-7387-699-9.</w:t>
            </w:r>
          </w:p>
          <w:p w:rsidR="002F49CC" w:rsidRDefault="002F49CC" w:rsidP="0019128A">
            <w:pPr>
              <w:jc w:val="both"/>
            </w:pPr>
            <w:r>
              <w:t xml:space="preserve">BERDANIER, C.D., </w:t>
            </w:r>
            <w:r w:rsidRPr="00823E42">
              <w:t>BERDANIER</w:t>
            </w:r>
            <w:r>
              <w:t>, L</w:t>
            </w:r>
            <w:r w:rsidRPr="00823E42">
              <w:t xml:space="preserve">. Advanced </w:t>
            </w:r>
            <w:r>
              <w:t>N</w:t>
            </w:r>
            <w:r w:rsidRPr="00823E42">
              <w:t xml:space="preserve">utrition: </w:t>
            </w:r>
            <w:r>
              <w:t>M</w:t>
            </w:r>
            <w:r w:rsidRPr="00823E42">
              <w:t xml:space="preserve">acronutrients, </w:t>
            </w:r>
            <w:r>
              <w:t>M</w:t>
            </w:r>
            <w:r w:rsidRPr="00823E42">
              <w:t xml:space="preserve">icronutrients, and </w:t>
            </w:r>
            <w:r>
              <w:t>M</w:t>
            </w:r>
            <w:r w:rsidRPr="00823E42">
              <w:t xml:space="preserve">etabolism. </w:t>
            </w:r>
            <w:r>
              <w:t>2nd</w:t>
            </w:r>
            <w:r w:rsidRPr="00823E42">
              <w:t xml:space="preserve"> </w:t>
            </w:r>
            <w:r>
              <w:t>E</w:t>
            </w:r>
            <w:r w:rsidRPr="00823E42">
              <w:t>d. Boca Raton: CRC Press, Taylor &amp; Francis Group, 2015. ISBN 978-1-4822-0517-6.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  <w:r>
              <w:t>16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850"/>
        </w:trPr>
        <w:tc>
          <w:tcPr>
            <w:tcW w:w="9860" w:type="dxa"/>
            <w:gridSpan w:val="46"/>
          </w:tcPr>
          <w:p w:rsidR="002F49CC" w:rsidRPr="00E1633C" w:rsidRDefault="002F49CC" w:rsidP="00E1633C">
            <w:pPr>
              <w:jc w:val="both"/>
            </w:pPr>
            <w:r w:rsidRPr="00E1633C">
              <w:t>Přednášky</w:t>
            </w:r>
            <w:r>
              <w:t xml:space="preserve">: </w:t>
            </w:r>
            <w:r w:rsidRPr="00E1633C">
              <w:t>vymezení probírané problematiky s nutností doplnění informací samostudiem dle poskytovaných studijních materiálů a studijní literatury. Semináře</w:t>
            </w:r>
            <w:r>
              <w:t xml:space="preserve">: </w:t>
            </w:r>
            <w:r w:rsidRPr="00E1633C">
              <w:t>vypracování zadaných úkolů a jejich prezentace, průběžný kontrolní test s úspěšností min. 60% a zápočto</w:t>
            </w:r>
            <w:r>
              <w:t xml:space="preserve">vý test s úspěšností min. 70%. </w:t>
            </w:r>
            <w:r w:rsidRPr="00AB5216">
              <w:t>Dle potřeby jsou možné individuální konzultace po předchozí emailové či telefonické dohodě.</w:t>
            </w:r>
          </w:p>
          <w:p w:rsidR="002F49CC" w:rsidRDefault="002F49CC" w:rsidP="00C17A31">
            <w:pPr>
              <w:jc w:val="both"/>
            </w:pPr>
          </w:p>
          <w:p w:rsidR="002F49CC" w:rsidRDefault="002F49CC" w:rsidP="00E1633C">
            <w:pPr>
              <w:jc w:val="both"/>
            </w:pPr>
            <w:r w:rsidRPr="00C17A31">
              <w:rPr>
                <w:sz w:val="19"/>
                <w:szCs w:val="19"/>
              </w:rPr>
              <w:t>Možnost</w:t>
            </w:r>
            <w:r>
              <w:rPr>
                <w:sz w:val="19"/>
                <w:szCs w:val="19"/>
              </w:rPr>
              <w:t>i</w:t>
            </w:r>
            <w:r w:rsidRPr="00C17A31">
              <w:rPr>
                <w:sz w:val="19"/>
                <w:szCs w:val="19"/>
              </w:rPr>
              <w:t xml:space="preserve"> komunikace s vyučujícím:</w:t>
            </w:r>
            <w:r>
              <w:t xml:space="preserve"> </w:t>
            </w:r>
            <w:hyperlink r:id="rId22" w:history="1">
              <w:r w:rsidRPr="00996F06">
                <w:rPr>
                  <w:rStyle w:val="Hypertextovodkaz"/>
                </w:rPr>
                <w:t>buckova@utb.cz</w:t>
              </w:r>
            </w:hyperlink>
            <w:r>
              <w:t>, 576 031 529.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jc w:val="both"/>
              <w:rPr>
                <w:b/>
              </w:rPr>
            </w:pPr>
            <w:bookmarkStart w:id="9" w:name="Obor_sem"/>
            <w:bookmarkEnd w:id="9"/>
            <w:r w:rsidRPr="00AB7AFA">
              <w:rPr>
                <w:b/>
              </w:rPr>
              <w:t>Oborový seminář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C17A31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AA776D" w:rsidP="00C17A31">
            <w:pPr>
              <w:jc w:val="both"/>
            </w:pPr>
            <w:r>
              <w:t>1/ZS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AA776D" w:rsidP="00C17A31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AA776D" w:rsidP="00C17A31">
            <w:pPr>
              <w:jc w:val="both"/>
            </w:pPr>
            <w:r>
              <w:t>14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AA776D" w:rsidP="00C17A31">
            <w:pPr>
              <w:jc w:val="both"/>
            </w:pPr>
            <w:r>
              <w:t>1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C17A31">
            <w:pPr>
              <w:jc w:val="both"/>
            </w:pPr>
            <w:r>
              <w:t>zápočet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C17A31">
            <w:pPr>
              <w:jc w:val="both"/>
            </w:pPr>
            <w:r>
              <w:t>semináře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Povinná účast na seminářích 90%.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/>
        </w:tc>
      </w:tr>
      <w:tr w:rsidR="002F49CC" w:rsidTr="00394B59">
        <w:trPr>
          <w:gridBefore w:val="1"/>
          <w:wBefore w:w="29" w:type="dxa"/>
          <w:trHeight w:val="150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8C2889">
            <w:pPr>
              <w:spacing w:before="60" w:after="60"/>
              <w:jc w:val="both"/>
            </w:pPr>
            <w:r w:rsidRPr="00927A62">
              <w:t xml:space="preserve">doc. </w:t>
            </w:r>
            <w:r>
              <w:t>Ing. Vendula Pachlová, Ph.D. (100</w:t>
            </w:r>
            <w:r w:rsidRPr="00927A62">
              <w:t>% s)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810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8F206C" w:rsidRDefault="002F49CC" w:rsidP="008A0E67">
            <w:pPr>
              <w:jc w:val="both"/>
            </w:pPr>
            <w:r>
              <w:t>Cílem předmětu je seznámit studenty s aktuálními problémy potravinového řetězce. Na seminářích jsou rovněž diskutována témata z oblasti vědy a výzkumu probíhajícího na Fakultě technologické a nových potravinářských trendů prostřednictvím odborníků z praxe.</w:t>
            </w:r>
          </w:p>
          <w:p w:rsidR="008F206C" w:rsidRPr="008F206C" w:rsidRDefault="008F206C" w:rsidP="008F206C"/>
          <w:p w:rsidR="008F206C" w:rsidRDefault="008F206C" w:rsidP="008F206C"/>
          <w:p w:rsidR="002F49CC" w:rsidRDefault="002F49C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Default="008F206C" w:rsidP="008F206C"/>
          <w:p w:rsidR="008F206C" w:rsidRPr="008F206C" w:rsidRDefault="008F206C" w:rsidP="008F206C"/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7D2508" w:rsidRDefault="002F49CC" w:rsidP="00C17A31">
            <w:pPr>
              <w:jc w:val="both"/>
              <w:rPr>
                <w:u w:val="single"/>
              </w:rPr>
            </w:pPr>
            <w:r w:rsidRPr="007D2508">
              <w:rPr>
                <w:u w:val="single"/>
              </w:rPr>
              <w:t>Doporučená literatura:</w:t>
            </w:r>
          </w:p>
          <w:p w:rsidR="002F49CC" w:rsidRDefault="002F49CC" w:rsidP="00C17A31">
            <w:pPr>
              <w:jc w:val="both"/>
            </w:pPr>
            <w:r w:rsidRPr="007D2508">
              <w:t>Dle doporučení vyučujícího.</w:t>
            </w:r>
          </w:p>
          <w:p w:rsidR="002F49CC" w:rsidRDefault="002F49CC" w:rsidP="001247B1">
            <w:pPr>
              <w:jc w:val="both"/>
              <w:rPr>
                <w:color w:val="212121"/>
                <w:shd w:val="clear" w:color="auto" w:fill="FFFFFF"/>
              </w:rPr>
            </w:pPr>
            <w:r w:rsidRPr="001247B1">
              <w:rPr>
                <w:color w:val="212121"/>
                <w:shd w:val="clear" w:color="auto" w:fill="FFFFFF"/>
              </w:rPr>
              <w:t>GRIFFITHS</w:t>
            </w:r>
            <w:r>
              <w:rPr>
                <w:color w:val="212121"/>
                <w:shd w:val="clear" w:color="auto" w:fill="FFFFFF"/>
              </w:rPr>
              <w:t>, M</w:t>
            </w:r>
            <w:r w:rsidRPr="001247B1">
              <w:rPr>
                <w:color w:val="212121"/>
                <w:shd w:val="clear" w:color="auto" w:fill="FFFFFF"/>
              </w:rPr>
              <w:t>.</w:t>
            </w:r>
            <w:r>
              <w:rPr>
                <w:color w:val="212121"/>
                <w:shd w:val="clear" w:color="auto" w:fill="FFFFFF"/>
              </w:rPr>
              <w:t xml:space="preserve"> (Ed.)</w:t>
            </w:r>
            <w:r w:rsidRPr="001247B1">
              <w:rPr>
                <w:color w:val="212121"/>
                <w:shd w:val="clear" w:color="auto" w:fill="FFFFFF"/>
              </w:rPr>
              <w:t> </w:t>
            </w:r>
            <w:r w:rsidRPr="001247B1">
              <w:rPr>
                <w:iCs/>
                <w:color w:val="212121"/>
              </w:rPr>
              <w:t xml:space="preserve">Improving the </w:t>
            </w:r>
            <w:r>
              <w:rPr>
                <w:iCs/>
                <w:color w:val="212121"/>
              </w:rPr>
              <w:t>S</w:t>
            </w:r>
            <w:r w:rsidRPr="001247B1">
              <w:rPr>
                <w:iCs/>
                <w:color w:val="212121"/>
              </w:rPr>
              <w:t xml:space="preserve">afety and </w:t>
            </w:r>
            <w:r>
              <w:rPr>
                <w:iCs/>
                <w:color w:val="212121"/>
              </w:rPr>
              <w:t>Q</w:t>
            </w:r>
            <w:r w:rsidRPr="001247B1">
              <w:rPr>
                <w:iCs/>
                <w:color w:val="212121"/>
              </w:rPr>
              <w:t xml:space="preserve">uality of </w:t>
            </w:r>
            <w:r>
              <w:rPr>
                <w:iCs/>
                <w:color w:val="212121"/>
              </w:rPr>
              <w:t>M</w:t>
            </w:r>
            <w:r w:rsidRPr="001247B1">
              <w:rPr>
                <w:iCs/>
                <w:color w:val="212121"/>
              </w:rPr>
              <w:t xml:space="preserve">ilk. Improving </w:t>
            </w:r>
            <w:r>
              <w:rPr>
                <w:iCs/>
                <w:color w:val="212121"/>
              </w:rPr>
              <w:t>Q</w:t>
            </w:r>
            <w:r w:rsidRPr="001247B1">
              <w:rPr>
                <w:iCs/>
                <w:color w:val="212121"/>
              </w:rPr>
              <w:t xml:space="preserve">uality in </w:t>
            </w:r>
            <w:r>
              <w:rPr>
                <w:iCs/>
                <w:color w:val="212121"/>
              </w:rPr>
              <w:t>M</w:t>
            </w:r>
            <w:r w:rsidRPr="001247B1">
              <w:rPr>
                <w:iCs/>
                <w:color w:val="212121"/>
              </w:rPr>
              <w:t xml:space="preserve">ilk </w:t>
            </w:r>
            <w:r>
              <w:rPr>
                <w:iCs/>
                <w:color w:val="212121"/>
              </w:rPr>
              <w:t>P</w:t>
            </w:r>
            <w:r w:rsidRPr="001247B1">
              <w:rPr>
                <w:iCs/>
                <w:color w:val="212121"/>
              </w:rPr>
              <w:t>roducts</w:t>
            </w:r>
            <w:r w:rsidRPr="001247B1">
              <w:rPr>
                <w:color w:val="212121"/>
                <w:shd w:val="clear" w:color="auto" w:fill="FFFFFF"/>
              </w:rPr>
              <w:t>. Cambridge: Woodhead Pub</w:t>
            </w:r>
            <w:r>
              <w:rPr>
                <w:color w:val="212121"/>
                <w:shd w:val="clear" w:color="auto" w:fill="FFFFFF"/>
              </w:rPr>
              <w:t>.</w:t>
            </w:r>
            <w:r w:rsidRPr="001247B1">
              <w:rPr>
                <w:color w:val="212121"/>
                <w:shd w:val="clear" w:color="auto" w:fill="FFFFFF"/>
              </w:rPr>
              <w:t>, 2010. ISBN 9781845699437.</w:t>
            </w:r>
          </w:p>
          <w:p w:rsidR="002F49CC" w:rsidRPr="001247B1" w:rsidRDefault="002F49CC" w:rsidP="001247B1">
            <w:pPr>
              <w:jc w:val="both"/>
              <w:rPr>
                <w:color w:val="212121"/>
              </w:rPr>
            </w:pPr>
            <w:r w:rsidRPr="001247B1">
              <w:rPr>
                <w:color w:val="212121"/>
              </w:rPr>
              <w:t>RANKEN, M.D.</w:t>
            </w:r>
            <w:r>
              <w:rPr>
                <w:color w:val="212121"/>
              </w:rPr>
              <w:t xml:space="preserve">, KILL, R.C., BAKER, C. (Eds.) </w:t>
            </w:r>
            <w:r w:rsidRPr="001247B1">
              <w:rPr>
                <w:iCs/>
                <w:color w:val="212121"/>
              </w:rPr>
              <w:t>Food Industries Manual</w:t>
            </w:r>
            <w:r w:rsidRPr="001247B1">
              <w:rPr>
                <w:color w:val="212121"/>
              </w:rPr>
              <w:t>. London, 1997. ISBN 9780751404043.</w:t>
            </w:r>
          </w:p>
          <w:p w:rsidR="002F49CC" w:rsidRPr="001247B1" w:rsidRDefault="002F49CC" w:rsidP="001247B1">
            <w:pPr>
              <w:jc w:val="both"/>
              <w:rPr>
                <w:color w:val="212121"/>
              </w:rPr>
            </w:pPr>
            <w:r w:rsidRPr="001247B1">
              <w:rPr>
                <w:caps/>
                <w:color w:val="212121"/>
              </w:rPr>
              <w:t>Edwards</w:t>
            </w:r>
            <w:r>
              <w:rPr>
                <w:color w:val="212121"/>
              </w:rPr>
              <w:t>, W.</w:t>
            </w:r>
            <w:r w:rsidRPr="001247B1">
              <w:rPr>
                <w:color w:val="212121"/>
              </w:rPr>
              <w:t>P. </w:t>
            </w:r>
            <w:r w:rsidRPr="001247B1">
              <w:rPr>
                <w:iCs/>
                <w:color w:val="212121"/>
              </w:rPr>
              <w:t>The Science of Sugar Confectionery</w:t>
            </w:r>
            <w:r w:rsidRPr="001247B1">
              <w:rPr>
                <w:color w:val="212121"/>
              </w:rPr>
              <w:t>. Cambridge, 2000. ISBN 0-85404-596-7.</w:t>
            </w:r>
          </w:p>
          <w:p w:rsidR="002F49CC" w:rsidRPr="0032078B" w:rsidRDefault="002F49CC" w:rsidP="00FC3D4A">
            <w:pPr>
              <w:jc w:val="both"/>
            </w:pPr>
            <w:r w:rsidRPr="001247B1">
              <w:rPr>
                <w:color w:val="212121"/>
              </w:rPr>
              <w:t>FEINER, G. </w:t>
            </w:r>
            <w:r w:rsidRPr="001247B1">
              <w:rPr>
                <w:iCs/>
                <w:color w:val="212121"/>
              </w:rPr>
              <w:t xml:space="preserve">Meat </w:t>
            </w:r>
            <w:r>
              <w:rPr>
                <w:iCs/>
                <w:color w:val="212121"/>
              </w:rPr>
              <w:t>P</w:t>
            </w:r>
            <w:r w:rsidRPr="001247B1">
              <w:rPr>
                <w:iCs/>
                <w:color w:val="212121"/>
              </w:rPr>
              <w:t xml:space="preserve">roducts </w:t>
            </w:r>
            <w:r>
              <w:rPr>
                <w:iCs/>
                <w:color w:val="212121"/>
              </w:rPr>
              <w:t>H</w:t>
            </w:r>
            <w:r w:rsidRPr="001247B1">
              <w:rPr>
                <w:iCs/>
                <w:color w:val="212121"/>
              </w:rPr>
              <w:t xml:space="preserve">andbook: </w:t>
            </w:r>
            <w:r>
              <w:rPr>
                <w:iCs/>
                <w:color w:val="212121"/>
              </w:rPr>
              <w:t>P</w:t>
            </w:r>
            <w:r w:rsidRPr="001247B1">
              <w:rPr>
                <w:iCs/>
                <w:color w:val="212121"/>
              </w:rPr>
              <w:t xml:space="preserve">ractical </w:t>
            </w:r>
            <w:r>
              <w:rPr>
                <w:iCs/>
                <w:color w:val="212121"/>
              </w:rPr>
              <w:t>Science and T</w:t>
            </w:r>
            <w:r w:rsidRPr="001247B1">
              <w:rPr>
                <w:iCs/>
                <w:color w:val="212121"/>
              </w:rPr>
              <w:t>echnology</w:t>
            </w:r>
            <w:r w:rsidRPr="001247B1">
              <w:rPr>
                <w:color w:val="212121"/>
              </w:rPr>
              <w:t>. Cambridge: Woodhead Pub.</w:t>
            </w:r>
            <w:r>
              <w:rPr>
                <w:color w:val="212121"/>
              </w:rPr>
              <w:t xml:space="preserve">, </w:t>
            </w:r>
            <w:r w:rsidRPr="001247B1">
              <w:rPr>
                <w:color w:val="212121"/>
              </w:rPr>
              <w:t>2008. ISBN 9781845690502.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013685" w:rsidP="00FC6AEB">
            <w:pPr>
              <w:jc w:val="center"/>
            </w:pPr>
            <w:r>
              <w:t>4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373"/>
        </w:trPr>
        <w:tc>
          <w:tcPr>
            <w:tcW w:w="9860" w:type="dxa"/>
            <w:gridSpan w:val="46"/>
          </w:tcPr>
          <w:p w:rsidR="002F49CC" w:rsidRPr="00E1633C" w:rsidRDefault="002F49CC" w:rsidP="006E1F4B">
            <w:pPr>
              <w:jc w:val="both"/>
            </w:pPr>
            <w:r>
              <w:t xml:space="preserve">Podmínkou pro udělení zápočtu je 90% docházka na seminářích. </w:t>
            </w:r>
            <w:r w:rsidRPr="00AB5216">
              <w:t>Dle potřeby jsou možné individuální konzultace po předchozí emailové či telefonické dohodě.</w:t>
            </w:r>
          </w:p>
          <w:p w:rsidR="002F49CC" w:rsidRDefault="002F49CC" w:rsidP="00C17A31">
            <w:pPr>
              <w:jc w:val="both"/>
            </w:pPr>
          </w:p>
          <w:p w:rsidR="002F49CC" w:rsidRDefault="002F49CC" w:rsidP="00992556">
            <w:pPr>
              <w:jc w:val="both"/>
            </w:pPr>
            <w:r w:rsidRPr="00C17A31">
              <w:rPr>
                <w:sz w:val="19"/>
                <w:szCs w:val="19"/>
              </w:rPr>
              <w:t>Možnost</w:t>
            </w:r>
            <w:r>
              <w:rPr>
                <w:sz w:val="19"/>
                <w:szCs w:val="19"/>
              </w:rPr>
              <w:t>i</w:t>
            </w:r>
            <w:r w:rsidRPr="00C17A31">
              <w:rPr>
                <w:sz w:val="19"/>
                <w:szCs w:val="19"/>
              </w:rPr>
              <w:t xml:space="preserve"> komunikace s vyučujícím: </w:t>
            </w:r>
            <w:hyperlink r:id="rId23" w:history="1">
              <w:r w:rsidRPr="002623EB">
                <w:rPr>
                  <w:rStyle w:val="Hypertextovodkaz"/>
                </w:rPr>
                <w:t>pachlova@utb.cz</w:t>
              </w:r>
            </w:hyperlink>
            <w:r>
              <w:t>, 576 033 007.</w:t>
            </w:r>
          </w:p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  <w:p w:rsidR="002F49CC" w:rsidRDefault="002F49CC" w:rsidP="00992556">
            <w:pPr>
              <w:jc w:val="both"/>
            </w:pPr>
          </w:p>
          <w:p w:rsidR="008F206C" w:rsidRDefault="008F206C" w:rsidP="00992556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2F49CC" w:rsidRPr="007927FA" w:rsidRDefault="002F49CC" w:rsidP="007927F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Pr="00C815E3">
              <w:br w:type="page"/>
            </w:r>
            <w:r w:rsidRPr="007927FA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7927FA" w:rsidRDefault="002F49CC" w:rsidP="007927FA">
            <w:pPr>
              <w:rPr>
                <w:b/>
              </w:rPr>
            </w:pPr>
            <w:bookmarkStart w:id="10" w:name="Tech_výr_potr_živ_pův_II"/>
            <w:bookmarkEnd w:id="10"/>
            <w:r w:rsidRPr="007927FA">
              <w:rPr>
                <w:b/>
              </w:rPr>
              <w:t>Technologie výroby potravin živočišného původu II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Pr="00C815E3" w:rsidRDefault="00AA776D" w:rsidP="007927FA">
            <w:pPr>
              <w:jc w:val="both"/>
            </w:pPr>
            <w:r>
              <w:t>p</w:t>
            </w:r>
            <w:r w:rsidR="002F49CC" w:rsidRPr="00C815E3">
              <w:t>ovinný</w:t>
            </w:r>
            <w:r>
              <w:t>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Pr="00C815E3" w:rsidRDefault="002F49CC" w:rsidP="007927FA">
            <w:pPr>
              <w:jc w:val="both"/>
            </w:pPr>
            <w:r w:rsidRPr="00C815E3"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Pr="00C815E3" w:rsidRDefault="00AA776D" w:rsidP="007927FA">
            <w:pPr>
              <w:jc w:val="both"/>
            </w:pPr>
            <w: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Pr="00C815E3" w:rsidRDefault="00AA776D" w:rsidP="007927FA">
            <w:pPr>
              <w:jc w:val="both"/>
            </w:pPr>
            <w:r>
              <w:t>28p+14s+28l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Pr="00C815E3" w:rsidRDefault="00AA776D" w:rsidP="007927FA">
            <w:pPr>
              <w:jc w:val="both"/>
            </w:pPr>
            <w:r>
              <w:t>70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Pr="00C815E3" w:rsidRDefault="002F49CC" w:rsidP="007927FA">
            <w:pPr>
              <w:jc w:val="both"/>
            </w:pPr>
            <w:r w:rsidRPr="00C815E3">
              <w:t>5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  <w:sz w:val="22"/>
              </w:rPr>
            </w:pPr>
            <w:r w:rsidRPr="00C815E3"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Pr="00C815E3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Pr="00C815E3" w:rsidRDefault="002F49CC" w:rsidP="007927FA">
            <w:pPr>
              <w:pStyle w:val="Default"/>
              <w:jc w:val="both"/>
            </w:pPr>
            <w:r>
              <w:rPr>
                <w:sz w:val="20"/>
                <w:szCs w:val="20"/>
              </w:rPr>
              <w:t>z</w:t>
            </w:r>
            <w:r w:rsidRPr="00C815E3">
              <w:rPr>
                <w:sz w:val="20"/>
                <w:szCs w:val="20"/>
              </w:rPr>
              <w:t>ápočet, zkouška</w:t>
            </w:r>
          </w:p>
        </w:tc>
        <w:tc>
          <w:tcPr>
            <w:tcW w:w="1413" w:type="dxa"/>
            <w:gridSpan w:val="2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Forma výuky</w:t>
            </w:r>
          </w:p>
        </w:tc>
        <w:tc>
          <w:tcPr>
            <w:tcW w:w="1960" w:type="dxa"/>
            <w:gridSpan w:val="16"/>
          </w:tcPr>
          <w:p w:rsidR="002F49CC" w:rsidRPr="00C815E3" w:rsidRDefault="002F49CC" w:rsidP="007927FA">
            <w:pPr>
              <w:pStyle w:val="Default"/>
              <w:jc w:val="both"/>
            </w:pPr>
            <w:r w:rsidRPr="00C815E3">
              <w:rPr>
                <w:sz w:val="20"/>
                <w:szCs w:val="20"/>
              </w:rPr>
              <w:t>přednášky, semináře, 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7927FA">
            <w:pPr>
              <w:jc w:val="both"/>
            </w:pPr>
            <w:r w:rsidRPr="00C815E3">
              <w:t xml:space="preserve">Povinná účast na seminářích i na cvičeních 80%. </w:t>
            </w:r>
          </w:p>
          <w:p w:rsidR="002F49CC" w:rsidRDefault="002F49CC" w:rsidP="007927FA">
            <w:pPr>
              <w:jc w:val="both"/>
            </w:pPr>
            <w:r w:rsidRPr="00C815E3">
              <w:t>Průběžné testy během semestru</w:t>
            </w:r>
            <w:r>
              <w:t>. Úspěšnost v n-1 testech na 65</w:t>
            </w:r>
            <w:r w:rsidRPr="00C815E3">
              <w:t xml:space="preserve">%. </w:t>
            </w:r>
          </w:p>
          <w:p w:rsidR="002F49CC" w:rsidRPr="00C815E3" w:rsidRDefault="002F49CC" w:rsidP="0006111D">
            <w:pPr>
              <w:jc w:val="both"/>
            </w:pPr>
            <w:r>
              <w:t>P</w:t>
            </w:r>
            <w:r w:rsidRPr="00C815E3">
              <w:t>rokázání znalosti probíraných tematických okruhů</w:t>
            </w:r>
            <w:r>
              <w:t>, písemný test a ústní zkouška.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C815E3" w:rsidRDefault="002F49CC" w:rsidP="007927FA">
            <w:pPr>
              <w:jc w:val="both"/>
            </w:pPr>
            <w:r>
              <w:t>d</w:t>
            </w:r>
            <w:r w:rsidRPr="00C815E3">
              <w:t xml:space="preserve">oc. </w:t>
            </w:r>
            <w:r>
              <w:t>I</w:t>
            </w:r>
            <w:r w:rsidRPr="00C815E3">
              <w:t>ng. František Buňka,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Pr="00C815E3" w:rsidRDefault="002F49CC" w:rsidP="007927FA">
            <w:pPr>
              <w:jc w:val="both"/>
            </w:pPr>
            <w:r>
              <w:t>50%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C815E3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554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C24879" w:rsidRDefault="002F49CC" w:rsidP="000537A1">
            <w:pPr>
              <w:spacing w:before="60" w:after="20"/>
              <w:jc w:val="both"/>
              <w:rPr>
                <w:b/>
              </w:rPr>
            </w:pPr>
            <w:r w:rsidRPr="00A80A1E">
              <w:rPr>
                <w:b/>
              </w:rPr>
              <w:t xml:space="preserve">doc. </w:t>
            </w:r>
            <w:r>
              <w:rPr>
                <w:b/>
              </w:rPr>
              <w:t xml:space="preserve">Ing. František </w:t>
            </w:r>
            <w:r w:rsidRPr="00A80A1E">
              <w:rPr>
                <w:b/>
              </w:rPr>
              <w:t>Buňka, Ph.D.</w:t>
            </w:r>
            <w:r>
              <w:rPr>
                <w:b/>
              </w:rPr>
              <w:t xml:space="preserve"> </w:t>
            </w:r>
            <w:r w:rsidRPr="00CB100E">
              <w:t>(50% p)</w:t>
            </w:r>
          </w:p>
          <w:p w:rsidR="002F49CC" w:rsidRDefault="002F49CC" w:rsidP="000537A1">
            <w:pPr>
              <w:spacing w:before="20" w:after="20"/>
              <w:jc w:val="both"/>
            </w:pPr>
            <w:r>
              <w:t>MVDr. Michaela Černíková, Ph.D. (25% p)</w:t>
            </w:r>
          </w:p>
          <w:p w:rsidR="002F49CC" w:rsidRPr="00C815E3" w:rsidRDefault="002F49CC" w:rsidP="000537A1">
            <w:pPr>
              <w:spacing w:before="20" w:after="60"/>
              <w:jc w:val="both"/>
            </w:pPr>
            <w:r>
              <w:t>Ing. Robert Gál, Ph.D. (25%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C815E3" w:rsidRDefault="002F49CC" w:rsidP="007927FA">
            <w:pPr>
              <w:jc w:val="both"/>
              <w:rPr>
                <w:b/>
              </w:rPr>
            </w:pPr>
            <w:r w:rsidRPr="00C815E3"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C815E3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720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C815E3" w:rsidRDefault="002F49CC" w:rsidP="007927FA">
            <w:pPr>
              <w:pStyle w:val="Default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 xml:space="preserve">Cílem předmětu je rozšířit </w:t>
            </w:r>
            <w:r>
              <w:rPr>
                <w:sz w:val="20"/>
                <w:szCs w:val="20"/>
              </w:rPr>
              <w:t xml:space="preserve">a prohloubit </w:t>
            </w:r>
            <w:r w:rsidRPr="00C815E3">
              <w:rPr>
                <w:sz w:val="20"/>
                <w:szCs w:val="20"/>
              </w:rPr>
              <w:t xml:space="preserve">znalosti studentů v oblastech zpracování masa, drůbeže, ryb, vajec, medu a minoritních živočišných produktů. Obsah předmětu tvoří tyto tematické celky: 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Chemie</w:t>
            </w:r>
            <w:r>
              <w:rPr>
                <w:sz w:val="20"/>
                <w:szCs w:val="20"/>
              </w:rPr>
              <w:t>, struktura a zpracování vajec.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Technologie výroby vaječných h</w:t>
            </w:r>
            <w:r>
              <w:rPr>
                <w:sz w:val="20"/>
                <w:szCs w:val="20"/>
              </w:rPr>
              <w:t>mot a jiných vaječných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Chemické složení rybího masa, postmortální změ</w:t>
            </w:r>
            <w:r>
              <w:rPr>
                <w:sz w:val="20"/>
                <w:szCs w:val="20"/>
              </w:rPr>
              <w:t>ny, technologie zpracování ryb.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</w:t>
            </w:r>
            <w:r>
              <w:rPr>
                <w:sz w:val="20"/>
                <w:szCs w:val="20"/>
              </w:rPr>
              <w:t>mické složení a struktura masa.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Biochemi</w:t>
            </w:r>
            <w:r>
              <w:rPr>
                <w:sz w:val="20"/>
                <w:szCs w:val="20"/>
              </w:rPr>
              <w:t>cké změny v průběhu zrání masa.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Porážka a jatečné opracování velkých hospodářských</w:t>
            </w:r>
            <w:r>
              <w:rPr>
                <w:sz w:val="20"/>
                <w:szCs w:val="20"/>
              </w:rPr>
              <w:t xml:space="preserve"> zvířat (skot, prasata).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Hodnocení jatečných zvířat,</w:t>
            </w:r>
            <w:r>
              <w:rPr>
                <w:sz w:val="20"/>
                <w:szCs w:val="20"/>
              </w:rPr>
              <w:t xml:space="preserve"> bourání, chlazení, zmrazování.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Technologické vlivy působící při výrobě tepeln</w:t>
            </w:r>
            <w:r>
              <w:rPr>
                <w:sz w:val="20"/>
                <w:szCs w:val="20"/>
              </w:rPr>
              <w:t>ě opracovaných masných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 xml:space="preserve">Technologické vlivy působící při výrobě </w:t>
            </w:r>
            <w:r>
              <w:rPr>
                <w:sz w:val="20"/>
                <w:szCs w:val="20"/>
              </w:rPr>
              <w:t>fermentovaných masných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Chemické slože</w:t>
            </w:r>
            <w:r>
              <w:rPr>
                <w:sz w:val="20"/>
                <w:szCs w:val="20"/>
              </w:rPr>
              <w:t>ní a vlastnosti drůbežího masa.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Porážk</w:t>
            </w:r>
            <w:r>
              <w:rPr>
                <w:sz w:val="20"/>
                <w:szCs w:val="20"/>
              </w:rPr>
              <w:t>a a jatečné zpracování drůbeže.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Technologické vlivy působící při vý</w:t>
            </w:r>
            <w:r>
              <w:rPr>
                <w:sz w:val="20"/>
                <w:szCs w:val="20"/>
              </w:rPr>
              <w:t>robě drůbežích masných výrobků.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Zpracování živočišných tu</w:t>
            </w:r>
            <w:r>
              <w:rPr>
                <w:sz w:val="20"/>
                <w:szCs w:val="20"/>
              </w:rPr>
              <w:t>ků. Obaly a technologie balení.</w:t>
            </w:r>
          </w:p>
          <w:p w:rsidR="002F49CC" w:rsidRPr="00C815E3" w:rsidRDefault="002F49CC" w:rsidP="00033E37">
            <w:pPr>
              <w:pStyle w:val="Default"/>
              <w:numPr>
                <w:ilvl w:val="0"/>
                <w:numId w:val="18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C815E3">
              <w:rPr>
                <w:sz w:val="20"/>
                <w:szCs w:val="20"/>
              </w:rPr>
              <w:t>Technologie zpracování minoritních živočišných p</w:t>
            </w:r>
            <w:r>
              <w:rPr>
                <w:sz w:val="20"/>
                <w:szCs w:val="20"/>
              </w:rPr>
              <w:t>roduktů (zvěřina, králíci, med).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7927FA" w:rsidRDefault="002F49CC" w:rsidP="007927FA">
            <w:pPr>
              <w:jc w:val="both"/>
            </w:pPr>
            <w:r w:rsidRPr="007927FA">
              <w:rPr>
                <w:u w:val="single"/>
              </w:rPr>
              <w:t>Povinná literatura</w:t>
            </w:r>
            <w:r w:rsidRPr="007927FA">
              <w:t>:</w:t>
            </w:r>
          </w:p>
          <w:p w:rsidR="002F49CC" w:rsidRPr="007927FA" w:rsidRDefault="002F49CC" w:rsidP="007927FA">
            <w:pPr>
              <w:jc w:val="both"/>
            </w:pPr>
            <w:r w:rsidRPr="007927FA">
              <w:t>KAMENÍK,</w:t>
            </w:r>
            <w:r>
              <w:t xml:space="preserve"> J. a kol. Maso jako potravina: </w:t>
            </w:r>
            <w:r w:rsidRPr="007927FA">
              <w:t xml:space="preserve">produkce, složení a vlastnosti masa. Brno: VFU, </w:t>
            </w:r>
            <w:r>
              <w:t xml:space="preserve">2014. </w:t>
            </w:r>
            <w:r w:rsidRPr="007927FA">
              <w:t>328 s. ISBN 978-80-7305-673-5.</w:t>
            </w:r>
          </w:p>
          <w:p w:rsidR="002F49CC" w:rsidRPr="007927FA" w:rsidRDefault="002F49CC" w:rsidP="007927FA">
            <w:pPr>
              <w:jc w:val="both"/>
            </w:pPr>
            <w:r w:rsidRPr="007927FA">
              <w:t>STEINHAUSEROVÁ, I. a kol. Produkce a zpracování drůbeže, vajec a medu. Brno, 2003. 82 s. ISBN 80-7305-462-0.</w:t>
            </w:r>
          </w:p>
          <w:p w:rsidR="002F49CC" w:rsidRPr="00B7220E" w:rsidRDefault="002F49CC" w:rsidP="00B7220E">
            <w:pPr>
              <w:shd w:val="clear" w:color="auto" w:fill="FFFFFF"/>
              <w:jc w:val="both"/>
            </w:pPr>
            <w:r w:rsidRPr="00B7220E">
              <w:rPr>
                <w:caps/>
              </w:rPr>
              <w:t>Feiner,</w:t>
            </w:r>
            <w:r w:rsidRPr="00B7220E">
              <w:t xml:space="preserve"> G. Meat Products Handbook - Practical Science and Technology. Woodhead Publishing, 2006. 627 s.</w:t>
            </w:r>
            <w:r>
              <w:t xml:space="preserve"> </w:t>
            </w:r>
            <w:r w:rsidRPr="00B7220E">
              <w:t>ISBN 978-1-84-569172-1.</w:t>
            </w:r>
          </w:p>
          <w:p w:rsidR="002F49CC" w:rsidRPr="008C2889" w:rsidRDefault="002F49CC" w:rsidP="007927FA">
            <w:pPr>
              <w:jc w:val="both"/>
              <w:rPr>
                <w:sz w:val="10"/>
                <w:szCs w:val="10"/>
                <w:u w:val="single"/>
              </w:rPr>
            </w:pPr>
          </w:p>
          <w:p w:rsidR="002F49CC" w:rsidRPr="007927FA" w:rsidRDefault="002F49CC" w:rsidP="007927FA">
            <w:pPr>
              <w:jc w:val="both"/>
            </w:pPr>
            <w:r w:rsidRPr="007927FA">
              <w:rPr>
                <w:u w:val="single"/>
              </w:rPr>
              <w:t>Doporučená literatura</w:t>
            </w:r>
            <w:r w:rsidRPr="007927FA">
              <w:t>:</w:t>
            </w:r>
          </w:p>
          <w:p w:rsidR="002F49CC" w:rsidRPr="007927FA" w:rsidRDefault="002F49CC" w:rsidP="00D01EE2">
            <w:pPr>
              <w:jc w:val="both"/>
            </w:pPr>
            <w:r w:rsidRPr="007927FA">
              <w:t>STEINHAUSER, L. a kol. Hygiena a technologie masa. Brno: LAST, 1995. 1. vyd. 664 s. ISBN 80-9002260-4-4.</w:t>
            </w:r>
          </w:p>
          <w:p w:rsidR="002F49CC" w:rsidRDefault="002F49CC" w:rsidP="00D01EE2">
            <w:pPr>
              <w:shd w:val="clear" w:color="auto" w:fill="FFFFFF"/>
              <w:jc w:val="both"/>
            </w:pPr>
            <w:r w:rsidRPr="00650041">
              <w:rPr>
                <w:caps/>
              </w:rPr>
              <w:t>Dikeman, M., Devine, C.</w:t>
            </w:r>
            <w:r w:rsidRPr="00650041">
              <w:t xml:space="preserve"> Encyclopedia of Meat Sciences, Volume 1-3. 2nd Ed. Elsevier, 2014.</w:t>
            </w:r>
            <w:r>
              <w:t xml:space="preserve"> </w:t>
            </w:r>
            <w:r w:rsidRPr="00650041">
              <w:t>1618 s. ISBN 978-1-68015-340-8.</w:t>
            </w:r>
          </w:p>
          <w:p w:rsidR="002F49CC" w:rsidRPr="00D01EE2" w:rsidRDefault="002F49CC" w:rsidP="00D01EE2">
            <w:pPr>
              <w:shd w:val="clear" w:color="auto" w:fill="FFFFFF"/>
              <w:jc w:val="both"/>
            </w:pPr>
            <w:r w:rsidRPr="00D01EE2">
              <w:rPr>
                <w:caps/>
              </w:rPr>
              <w:t xml:space="preserve">Nys, Y., Bain, M., </w:t>
            </w:r>
            <w:r>
              <w:rPr>
                <w:caps/>
              </w:rPr>
              <w:t>V</w:t>
            </w:r>
            <w:r w:rsidRPr="00085932">
              <w:t>an</w:t>
            </w:r>
            <w:r>
              <w:rPr>
                <w:caps/>
              </w:rPr>
              <w:t xml:space="preserve"> </w:t>
            </w:r>
            <w:r w:rsidRPr="00D01EE2">
              <w:rPr>
                <w:caps/>
              </w:rPr>
              <w:t>Immerseel, F.</w:t>
            </w:r>
            <w:r>
              <w:rPr>
                <w:caps/>
              </w:rPr>
              <w:t xml:space="preserve"> </w:t>
            </w:r>
            <w:r w:rsidRPr="00D01EE2">
              <w:t>Improving the Safety and Quality of Eggs and Egg Products, Volume 1 - Egg Chemistry, Production and Consumption</w:t>
            </w:r>
            <w:r>
              <w:t xml:space="preserve">. </w:t>
            </w:r>
            <w:r w:rsidRPr="00D01EE2">
              <w:t>Elsevier</w:t>
            </w:r>
            <w:r>
              <w:t xml:space="preserve">, </w:t>
            </w:r>
            <w:r w:rsidRPr="00D01EE2">
              <w:t>2011</w:t>
            </w:r>
            <w:r>
              <w:t xml:space="preserve">. </w:t>
            </w:r>
            <w:r w:rsidRPr="00D01EE2">
              <w:t xml:space="preserve">581 </w:t>
            </w:r>
            <w:r>
              <w:t>s</w:t>
            </w:r>
            <w:r w:rsidRPr="00D01EE2">
              <w:t>.</w:t>
            </w:r>
            <w:r>
              <w:t xml:space="preserve"> </w:t>
            </w:r>
            <w:r w:rsidRPr="00D01EE2">
              <w:t>ISBN 978-0-85709-391-2</w:t>
            </w:r>
            <w:r>
              <w:t>.</w:t>
            </w:r>
          </w:p>
          <w:p w:rsidR="002F49CC" w:rsidRPr="00D01EE2" w:rsidRDefault="002F49CC" w:rsidP="00C25BA0">
            <w:pPr>
              <w:shd w:val="clear" w:color="auto" w:fill="FFFFFF"/>
              <w:jc w:val="both"/>
            </w:pPr>
            <w:r>
              <w:rPr>
                <w:caps/>
              </w:rPr>
              <w:t>V</w:t>
            </w:r>
            <w:r w:rsidRPr="00C25BA0">
              <w:t>an</w:t>
            </w:r>
            <w:r>
              <w:rPr>
                <w:caps/>
              </w:rPr>
              <w:t xml:space="preserve"> </w:t>
            </w:r>
            <w:r w:rsidRPr="00D01EE2">
              <w:rPr>
                <w:caps/>
              </w:rPr>
              <w:t>Immerseel, F.</w:t>
            </w:r>
            <w:r w:rsidRPr="00D01EE2">
              <w:t xml:space="preserve">, </w:t>
            </w:r>
            <w:r w:rsidRPr="00D01EE2">
              <w:rPr>
                <w:caps/>
              </w:rPr>
              <w:t>Nys, Y., Bain,</w:t>
            </w:r>
            <w:r w:rsidRPr="00D01EE2">
              <w:t xml:space="preserve"> M. Improving the Safety and Quality of Eggs and Egg Products, Volume 2 - Egg Safety and Nutritional Quality. Elsevier, 2011. 399 s. ISBN 978-0-85709-392-9.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013685" w:rsidP="00FC6AEB">
            <w:pPr>
              <w:jc w:val="center"/>
            </w:pPr>
            <w:r>
              <w:t>20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992"/>
        </w:trPr>
        <w:tc>
          <w:tcPr>
            <w:tcW w:w="9860" w:type="dxa"/>
            <w:gridSpan w:val="46"/>
          </w:tcPr>
          <w:p w:rsidR="002F49CC" w:rsidRPr="00E1633C" w:rsidRDefault="002F49CC" w:rsidP="0040518A">
            <w:pPr>
              <w:jc w:val="both"/>
            </w:pPr>
            <w:r>
              <w:t xml:space="preserve">Studentům budou určeny části učiva k samostatnému nastudování. Kontrola samostatného studia bude provedena písemným testem. </w:t>
            </w:r>
            <w:r w:rsidRPr="00AB5216">
              <w:t>Dle potřeby jsou možné individuální konzultace po předchozí emailové či telefonické dohodě.</w:t>
            </w:r>
          </w:p>
          <w:p w:rsidR="002F49CC" w:rsidRPr="008C2889" w:rsidRDefault="002F49CC" w:rsidP="007927FA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823D3F">
            <w:pPr>
              <w:jc w:val="both"/>
            </w:pPr>
            <w:r w:rsidRPr="0046356B">
              <w:t>Možnosti komunikace s vyučujícím</w:t>
            </w:r>
            <w:r>
              <w:t>i</w:t>
            </w:r>
            <w:r w:rsidRPr="0046356B">
              <w:t xml:space="preserve">: </w:t>
            </w:r>
            <w:hyperlink r:id="rId24" w:history="1">
              <w:r w:rsidRPr="009D3116">
                <w:rPr>
                  <w:rStyle w:val="Hypertextovodkaz"/>
                </w:rPr>
                <w:t>bunka@utb.cz</w:t>
              </w:r>
            </w:hyperlink>
            <w:r>
              <w:t xml:space="preserve">, </w:t>
            </w:r>
            <w:r w:rsidRPr="0046356B">
              <w:t>576 03</w:t>
            </w:r>
            <w:r>
              <w:t xml:space="preserve">3 011, </w:t>
            </w:r>
            <w:hyperlink r:id="rId25" w:history="1">
              <w:r w:rsidRPr="009D3116">
                <w:rPr>
                  <w:rStyle w:val="Hypertextovodkaz"/>
                </w:rPr>
                <w:t>cernikova@utb.cz</w:t>
              </w:r>
            </w:hyperlink>
            <w:r>
              <w:t xml:space="preserve">, </w:t>
            </w:r>
            <w:r w:rsidRPr="0046356B">
              <w:t>576 03</w:t>
            </w:r>
            <w:r>
              <w:t xml:space="preserve">3 002, </w:t>
            </w:r>
            <w:hyperlink r:id="rId26" w:history="1">
              <w:r w:rsidRPr="009D3116">
                <w:rPr>
                  <w:rStyle w:val="Hypertextovodkaz"/>
                </w:rPr>
                <w:t>gal@utb.cz</w:t>
              </w:r>
            </w:hyperlink>
            <w:r w:rsidRPr="0046356B">
              <w:t xml:space="preserve">, </w:t>
            </w:r>
            <w:r>
              <w:t>576 033 006.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2F49CC" w:rsidRPr="00C17A31" w:rsidRDefault="002F49CC" w:rsidP="00C17A31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C17A31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rPr>
                <w:b/>
              </w:rPr>
            </w:pPr>
            <w:bookmarkStart w:id="11" w:name="Tech_výr_potr_rost_pův_II"/>
            <w:bookmarkEnd w:id="11"/>
            <w:r w:rsidRPr="00AB7AFA">
              <w:rPr>
                <w:b/>
              </w:rPr>
              <w:t>Technologie výroby potravin rostlinného původu II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C17A31">
            <w:pPr>
              <w:jc w:val="both"/>
            </w:pPr>
            <w:r>
              <w:t>povinný,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AA776D" w:rsidP="00C17A31">
            <w:pPr>
              <w:jc w:val="both"/>
            </w:pPr>
            <w: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AA776D" w:rsidP="00C17A31">
            <w:pPr>
              <w:jc w:val="both"/>
            </w:pPr>
            <w:r>
              <w:t>28p+14s+28l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AA776D" w:rsidP="00C17A31">
            <w:pPr>
              <w:jc w:val="both"/>
            </w:pPr>
            <w:r>
              <w:t>70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AA776D" w:rsidP="00C17A31">
            <w:pPr>
              <w:jc w:val="both"/>
            </w:pPr>
            <w:r>
              <w:t>5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423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0" w:type="dxa"/>
            <w:gridSpan w:val="15"/>
          </w:tcPr>
          <w:p w:rsidR="002F49CC" w:rsidRDefault="008F1F46" w:rsidP="00C17A31">
            <w:pPr>
              <w:jc w:val="both"/>
            </w:pPr>
            <w:r w:rsidRPr="008F1F46">
              <w:t xml:space="preserve">přednášky, </w:t>
            </w:r>
            <w:r>
              <w:t xml:space="preserve">semináře, </w:t>
            </w:r>
            <w:r w:rsidRPr="008F1F46">
              <w:t>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0A60E6">
            <w:pPr>
              <w:jc w:val="both"/>
            </w:pPr>
            <w:r>
              <w:t>Zápočet: minimálně 90% účast v laboratorních cvičeních a seminářích. Úspěšné absolvování průběžných testů. Odevzdání protokolů z laboratorních cvičení v předepsané formě.</w:t>
            </w:r>
          </w:p>
          <w:p w:rsidR="002F49CC" w:rsidRDefault="002F49CC" w:rsidP="00F37BEC">
            <w:pPr>
              <w:jc w:val="both"/>
            </w:pPr>
            <w:r>
              <w:t>Zkouška: písemná a ústní - prokázání dostatečné znalosti probíraných témat a schopnosti aplikovat získané znalosti při řešení technologického problému.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561337" w:rsidRDefault="002F49CC" w:rsidP="00C17A31">
            <w:pPr>
              <w:jc w:val="both"/>
            </w:pPr>
            <w:r w:rsidRPr="00561337">
              <w:t>doc. RNDr. Iva Burešová,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60%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70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C24879" w:rsidRDefault="002F49CC" w:rsidP="008C2889">
            <w:pPr>
              <w:spacing w:before="40" w:after="40"/>
              <w:jc w:val="both"/>
              <w:rPr>
                <w:b/>
              </w:rPr>
            </w:pPr>
            <w:r w:rsidRPr="004777B0">
              <w:rPr>
                <w:b/>
              </w:rPr>
              <w:t xml:space="preserve">doc. </w:t>
            </w:r>
            <w:r>
              <w:rPr>
                <w:b/>
              </w:rPr>
              <w:t xml:space="preserve">RNDr. Iva </w:t>
            </w:r>
            <w:r w:rsidRPr="004777B0">
              <w:rPr>
                <w:b/>
              </w:rPr>
              <w:t>Burešová, Ph.D.</w:t>
            </w:r>
            <w:r>
              <w:rPr>
                <w:b/>
              </w:rPr>
              <w:t xml:space="preserve"> </w:t>
            </w:r>
            <w:r w:rsidRPr="00CB100E">
              <w:t>(60% p)</w:t>
            </w:r>
          </w:p>
          <w:p w:rsidR="002F49CC" w:rsidRDefault="002F49CC" w:rsidP="008C2889">
            <w:pPr>
              <w:spacing w:before="40" w:after="40"/>
              <w:jc w:val="both"/>
            </w:pPr>
            <w:r>
              <w:t>Ing. Eva Lorencová, Ph.D. (20% p)</w:t>
            </w:r>
          </w:p>
          <w:p w:rsidR="002F49CC" w:rsidRDefault="002F49CC" w:rsidP="008C2889">
            <w:pPr>
              <w:spacing w:before="40" w:after="40"/>
              <w:jc w:val="both"/>
            </w:pPr>
            <w:r>
              <w:t>Ing. Richardos Nikolaos Salek, Ph.D. (20%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FE2BEE" w:rsidRDefault="002F49CC" w:rsidP="00386E1B">
            <w:pPr>
              <w:jc w:val="both"/>
            </w:pPr>
            <w:r>
              <w:t xml:space="preserve">Cílem předmětu je studenty seznámit s principy výroby, technologickými postupy a hodnocením kvality cukru, cukrovinek a čokolády. </w:t>
            </w:r>
            <w:r w:rsidRPr="00FE2BEE">
              <w:t xml:space="preserve">Předmět bude </w:t>
            </w:r>
            <w:r>
              <w:t xml:space="preserve">využívat a rozšiřovat znalosti z předchozího studia. </w:t>
            </w:r>
            <w:r w:rsidRPr="00FE2BEE"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>Cukrová řepa a cukrová třtina jako suroviny pro získávání cukru.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>Získávání cukru z cukrové řepy.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>Získávání cukru z cukrové třtiny.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>Přírodní sladidla, jejich vlastnosti a potravinářské využití.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>Želírující látky využívané při výrobě cukrovinek a jejich vlastnosti.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Barviva, aromatické látky, konzervanty, emulgátory, stabilizátory a další přídatné látky využívané při výrobě cukrovinek.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Výroba cukrovinek s nevykrystalizovanou sacharózou.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Výroba cukrovinek s vykrystalizovanou sacharózou.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>Výroba cukrářských hmot.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Technologie zpracování kakaových bobů.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Výroba kakaového prášku a kakaového másla.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Technologie výroby čokolády.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Charakteristika a potravinářsky využívané vlastnosti bramborové hlízy. </w:t>
            </w:r>
          </w:p>
          <w:p w:rsidR="002F49CC" w:rsidRPr="00FE2BEE" w:rsidRDefault="002F49CC" w:rsidP="00033E37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>
              <w:t xml:space="preserve">Technologie potravinářského zpracování brambor.  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8C2889" w:rsidRDefault="002F49CC" w:rsidP="00C17A31">
            <w:pPr>
              <w:jc w:val="both"/>
              <w:rPr>
                <w:sz w:val="19"/>
                <w:szCs w:val="19"/>
                <w:u w:val="single"/>
              </w:rPr>
            </w:pPr>
            <w:r w:rsidRPr="008C2889">
              <w:rPr>
                <w:sz w:val="19"/>
                <w:szCs w:val="19"/>
                <w:u w:val="single"/>
              </w:rPr>
              <w:t>Povinná literatura:</w:t>
            </w:r>
          </w:p>
          <w:p w:rsidR="002F49CC" w:rsidRPr="008C2889" w:rsidRDefault="002F49CC" w:rsidP="0019128A">
            <w:pPr>
              <w:jc w:val="both"/>
              <w:rPr>
                <w:sz w:val="19"/>
                <w:szCs w:val="19"/>
              </w:rPr>
            </w:pPr>
            <w:r w:rsidRPr="008C2889">
              <w:rPr>
                <w:caps/>
                <w:sz w:val="19"/>
                <w:szCs w:val="19"/>
              </w:rPr>
              <w:t>Burešová, I.</w:t>
            </w:r>
            <w:r w:rsidRPr="008C2889">
              <w:rPr>
                <w:sz w:val="19"/>
                <w:szCs w:val="19"/>
              </w:rPr>
              <w:t xml:space="preserve"> a kol. Výroba potravin rostlinného původu - Návody do cvičení I. Zlín: UTB, 2014. ISBN 978-80-7454-331-9. </w:t>
            </w:r>
          </w:p>
          <w:p w:rsidR="002F49CC" w:rsidRPr="008C2889" w:rsidRDefault="002F49CC" w:rsidP="0019128A">
            <w:pPr>
              <w:jc w:val="both"/>
              <w:rPr>
                <w:sz w:val="19"/>
                <w:szCs w:val="19"/>
              </w:rPr>
            </w:pPr>
            <w:r w:rsidRPr="008C2889">
              <w:rPr>
                <w:caps/>
                <w:sz w:val="19"/>
                <w:szCs w:val="19"/>
              </w:rPr>
              <w:t>Burešová, I.</w:t>
            </w:r>
            <w:r w:rsidRPr="008C2889">
              <w:rPr>
                <w:sz w:val="19"/>
                <w:szCs w:val="19"/>
              </w:rPr>
              <w:t xml:space="preserve"> a kol. Výroba potravin rostlinného původu - Návody do cvičení II. Zlín: UTB, 2014. ISBN 978-80-7454-3326. </w:t>
            </w:r>
          </w:p>
          <w:p w:rsidR="002F49CC" w:rsidRPr="008C2889" w:rsidRDefault="002F49CC" w:rsidP="0019128A">
            <w:pPr>
              <w:jc w:val="both"/>
              <w:rPr>
                <w:sz w:val="19"/>
                <w:szCs w:val="19"/>
              </w:rPr>
            </w:pPr>
            <w:r w:rsidRPr="008C2889">
              <w:rPr>
                <w:caps/>
                <w:sz w:val="19"/>
                <w:szCs w:val="19"/>
              </w:rPr>
              <w:t>Burešová, I., Lorencová, E</w:t>
            </w:r>
            <w:r w:rsidRPr="008C2889">
              <w:rPr>
                <w:sz w:val="19"/>
                <w:szCs w:val="19"/>
              </w:rPr>
              <w:t xml:space="preserve">. Výroba potravin rostlinného původu - Zpracování obilovin. Zlín: UTB, 2013. ISBN 978-80-7454-278-7. </w:t>
            </w:r>
          </w:p>
          <w:p w:rsidR="002F49CC" w:rsidRPr="008C2889" w:rsidRDefault="002F49CC" w:rsidP="00C17A31">
            <w:pPr>
              <w:jc w:val="both"/>
              <w:rPr>
                <w:sz w:val="10"/>
                <w:szCs w:val="10"/>
              </w:rPr>
            </w:pPr>
          </w:p>
          <w:p w:rsidR="002F49CC" w:rsidRPr="008C2889" w:rsidRDefault="002F49CC" w:rsidP="00C17A31">
            <w:pPr>
              <w:jc w:val="both"/>
              <w:rPr>
                <w:sz w:val="19"/>
                <w:szCs w:val="19"/>
                <w:u w:val="single"/>
              </w:rPr>
            </w:pPr>
            <w:r w:rsidRPr="008C2889">
              <w:rPr>
                <w:sz w:val="19"/>
                <w:szCs w:val="19"/>
                <w:u w:val="single"/>
              </w:rPr>
              <w:t>Doporučená literatura:</w:t>
            </w:r>
          </w:p>
          <w:p w:rsidR="002F49CC" w:rsidRPr="008C2889" w:rsidRDefault="002F49CC" w:rsidP="00DD53AB">
            <w:pPr>
              <w:jc w:val="both"/>
              <w:rPr>
                <w:sz w:val="19"/>
                <w:szCs w:val="19"/>
              </w:rPr>
            </w:pPr>
            <w:r w:rsidRPr="008C2889">
              <w:rPr>
                <w:sz w:val="19"/>
                <w:szCs w:val="19"/>
              </w:rPr>
              <w:t>EDWARDS, W.P. The Science of Sugar Confectionery. The Royal Society of Chemistry, 2000. ISBN 0854045937.</w:t>
            </w:r>
          </w:p>
          <w:p w:rsidR="002F49CC" w:rsidRPr="008C2889" w:rsidRDefault="002F49CC" w:rsidP="00DD53AB">
            <w:pPr>
              <w:jc w:val="both"/>
              <w:rPr>
                <w:sz w:val="19"/>
                <w:szCs w:val="19"/>
              </w:rPr>
            </w:pPr>
            <w:r w:rsidRPr="008C2889">
              <w:rPr>
                <w:caps/>
                <w:sz w:val="19"/>
                <w:szCs w:val="19"/>
              </w:rPr>
              <w:t>Kadlec, P</w:t>
            </w:r>
            <w:r w:rsidRPr="008C2889">
              <w:rPr>
                <w:sz w:val="19"/>
                <w:szCs w:val="19"/>
              </w:rPr>
              <w:t xml:space="preserve">. a kol. Technologie potravin - Přehled tradičních potravinářských výrob. Praha: VŠCHT, 2012. ISBN 978-80-7418-145-0. </w:t>
            </w:r>
          </w:p>
          <w:p w:rsidR="002F49CC" w:rsidRDefault="002F49CC" w:rsidP="00DD53AB">
            <w:pPr>
              <w:jc w:val="both"/>
            </w:pPr>
            <w:r w:rsidRPr="008C2889">
              <w:rPr>
                <w:sz w:val="19"/>
                <w:szCs w:val="19"/>
              </w:rPr>
              <w:t>OFOAKWA, E.O. Cocoa Production and Processing Technology. CRC Press, 2014. ISBN 9781466598249.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013685" w:rsidP="00FC6AEB">
            <w:pPr>
              <w:jc w:val="center"/>
            </w:pPr>
            <w:r>
              <w:t>20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283"/>
        </w:trPr>
        <w:tc>
          <w:tcPr>
            <w:tcW w:w="9860" w:type="dxa"/>
            <w:gridSpan w:val="46"/>
          </w:tcPr>
          <w:p w:rsidR="002F49CC" w:rsidRPr="00E1633C" w:rsidRDefault="002F49CC" w:rsidP="00F53CF8">
            <w:pPr>
              <w:jc w:val="both"/>
            </w:pPr>
            <w:r>
              <w:t xml:space="preserve">Studentům bude určeno učivo k samostatnému studiu. Kontrola samostatného studia bude provedena testem, prezentací, nebo písemnou prací v rozsahu do 10 stran textu. </w:t>
            </w:r>
            <w:r w:rsidRPr="00AB5216">
              <w:t>Dle potřeby jsou možné individuální konzultace po předchozí emailové či telefonické dohodě.</w:t>
            </w:r>
          </w:p>
          <w:p w:rsidR="002F49CC" w:rsidRPr="008C2889" w:rsidRDefault="002F49CC" w:rsidP="00C17A31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992556">
            <w:pPr>
              <w:jc w:val="both"/>
            </w:pPr>
            <w:r w:rsidRPr="0046356B">
              <w:t>Možnosti komunikace s vyučujícím</w:t>
            </w:r>
            <w:r>
              <w:t>i</w:t>
            </w:r>
            <w:r w:rsidRPr="0046356B">
              <w:t xml:space="preserve">: </w:t>
            </w:r>
            <w:hyperlink r:id="rId27" w:history="1">
              <w:r w:rsidRPr="00996F06">
                <w:rPr>
                  <w:rStyle w:val="Hypertextovodkaz"/>
                </w:rPr>
                <w:t>buresova@utb.cz</w:t>
              </w:r>
            </w:hyperlink>
            <w:r w:rsidRPr="0046356B">
              <w:t>, 576 03</w:t>
            </w:r>
            <w:r>
              <w:t xml:space="preserve">3 333, </w:t>
            </w:r>
            <w:hyperlink r:id="rId28" w:history="1">
              <w:r w:rsidRPr="00996F06">
                <w:rPr>
                  <w:rStyle w:val="Hypertextovodkaz"/>
                </w:rPr>
                <w:t>lorencova@utb.cz</w:t>
              </w:r>
            </w:hyperlink>
            <w:r>
              <w:t xml:space="preserve">, </w:t>
            </w:r>
            <w:r w:rsidRPr="00CB7021">
              <w:t>576</w:t>
            </w:r>
            <w:r>
              <w:t> </w:t>
            </w:r>
            <w:r w:rsidRPr="00CB7021">
              <w:t>033</w:t>
            </w:r>
            <w:r>
              <w:t xml:space="preserve"> </w:t>
            </w:r>
            <w:r w:rsidRPr="00CB7021">
              <w:t>010</w:t>
            </w:r>
            <w:r>
              <w:t xml:space="preserve">, </w:t>
            </w:r>
            <w:hyperlink r:id="rId29" w:history="1">
              <w:r w:rsidRPr="00996F06">
                <w:rPr>
                  <w:rStyle w:val="Hypertextovodkaz"/>
                </w:rPr>
                <w:t>rsalek@utb.cz</w:t>
              </w:r>
            </w:hyperlink>
            <w:r>
              <w:t xml:space="preserve">, </w:t>
            </w:r>
            <w:r w:rsidRPr="00CB7021">
              <w:t>576</w:t>
            </w:r>
            <w:r>
              <w:t> </w:t>
            </w:r>
            <w:r w:rsidRPr="00CB7021">
              <w:t>038</w:t>
            </w:r>
            <w:r>
              <w:t> </w:t>
            </w:r>
            <w:r w:rsidRPr="00CB7021">
              <w:t>087</w:t>
            </w:r>
            <w:r>
              <w:t>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jc w:val="both"/>
              <w:rPr>
                <w:b/>
              </w:rPr>
            </w:pPr>
            <w:bookmarkStart w:id="12" w:name="Molek_biol"/>
            <w:bookmarkEnd w:id="12"/>
            <w:r w:rsidRPr="00AB7AFA">
              <w:rPr>
                <w:b/>
              </w:rPr>
              <w:t>Molekulární biologie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Pr="00CD5159" w:rsidRDefault="00AA776D" w:rsidP="00C17A31">
            <w:pPr>
              <w:jc w:val="both"/>
              <w:rPr>
                <w:sz w:val="19"/>
                <w:szCs w:val="19"/>
              </w:rPr>
            </w:pPr>
            <w:r w:rsidRPr="00CD5159">
              <w:rPr>
                <w:sz w:val="19"/>
                <w:szCs w:val="19"/>
              </w:rPr>
              <w:t>povinný,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Pr="00CD5159" w:rsidRDefault="00CD5159" w:rsidP="00C17A31">
            <w:pPr>
              <w:jc w:val="both"/>
              <w:rPr>
                <w:sz w:val="19"/>
                <w:szCs w:val="19"/>
              </w:rPr>
            </w:pPr>
            <w:r w:rsidRPr="00CD5159">
              <w:rPr>
                <w:sz w:val="19"/>
                <w:szCs w:val="19"/>
              </w:rP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Pr="007C3A8F" w:rsidRDefault="007C3A8F" w:rsidP="00CD5159">
            <w:pPr>
              <w:rPr>
                <w:sz w:val="19"/>
                <w:szCs w:val="19"/>
              </w:rPr>
            </w:pPr>
            <w:r w:rsidRPr="007C3A8F">
              <w:rPr>
                <w:sz w:val="19"/>
                <w:szCs w:val="19"/>
              </w:rPr>
              <w:t>28p+0s</w:t>
            </w:r>
            <w:r w:rsidRPr="007C3A8F">
              <w:rPr>
                <w:sz w:val="19"/>
                <w:szCs w:val="19"/>
                <w:lang w:val="en-GB"/>
              </w:rPr>
              <w:t>+</w:t>
            </w:r>
            <w:r w:rsidRPr="007C3A8F">
              <w:rPr>
                <w:sz w:val="19"/>
                <w:szCs w:val="19"/>
              </w:rPr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Pr="00C17A31" w:rsidRDefault="002F49CC" w:rsidP="00C17A31">
            <w:pPr>
              <w:jc w:val="both"/>
              <w:rPr>
                <w:b/>
                <w:sz w:val="19"/>
                <w:szCs w:val="19"/>
              </w:rPr>
            </w:pPr>
            <w:r w:rsidRPr="00C17A31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Pr="007C3A8F" w:rsidRDefault="007C3A8F" w:rsidP="00C17A31">
            <w:pPr>
              <w:jc w:val="both"/>
              <w:rPr>
                <w:sz w:val="19"/>
                <w:szCs w:val="19"/>
              </w:rPr>
            </w:pPr>
            <w:r w:rsidRPr="007C3A8F">
              <w:rPr>
                <w:sz w:val="19"/>
                <w:szCs w:val="19"/>
              </w:rP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Pr="00C17A31" w:rsidRDefault="007C3A8F" w:rsidP="00C17A3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Pr="00C17A31" w:rsidRDefault="002F49CC" w:rsidP="00C17A31">
            <w:pPr>
              <w:pStyle w:val="Default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zápočet, zkouška 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Pr="00C17A31" w:rsidRDefault="002F49CC" w:rsidP="001F45F4">
            <w:pPr>
              <w:pStyle w:val="Default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přednášky,</w:t>
            </w:r>
            <w:r>
              <w:rPr>
                <w:sz w:val="19"/>
                <w:szCs w:val="19"/>
              </w:rPr>
              <w:t xml:space="preserve"> </w:t>
            </w:r>
            <w:r w:rsidRPr="00C17A31">
              <w:rPr>
                <w:sz w:val="19"/>
                <w:szCs w:val="19"/>
              </w:rPr>
              <w:t>laborato</w:t>
            </w:r>
            <w:r>
              <w:rPr>
                <w:sz w:val="19"/>
                <w:szCs w:val="19"/>
              </w:rPr>
              <w:t>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Pr="00C17A31" w:rsidRDefault="002F49CC" w:rsidP="000A60E6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Povinná účast </w:t>
            </w:r>
            <w:r>
              <w:rPr>
                <w:sz w:val="19"/>
                <w:szCs w:val="19"/>
              </w:rPr>
              <w:t>v</w:t>
            </w:r>
            <w:r w:rsidRPr="00C17A31">
              <w:rPr>
                <w:sz w:val="19"/>
                <w:szCs w:val="19"/>
              </w:rPr>
              <w:t xml:space="preserve"> laboratorních cvičeních (100% docházka); připravenost na laboratoře bude ověřena před každou úlohou krátkým testem, jehož úspěšné vypracování je podmínkou další práce.</w:t>
            </w:r>
            <w:r>
              <w:rPr>
                <w:sz w:val="19"/>
                <w:szCs w:val="19"/>
              </w:rPr>
              <w:t xml:space="preserve"> </w:t>
            </w:r>
            <w:r w:rsidRPr="00C17A31">
              <w:rPr>
                <w:sz w:val="19"/>
                <w:szCs w:val="19"/>
              </w:rPr>
              <w:t>Podmínkou pro udělení zápočtu bude vypracování a odevzdání protokolů z jednotlivých laboratorních cvičení a úspěšné absolvování zápoč</w:t>
            </w:r>
            <w:r>
              <w:rPr>
                <w:sz w:val="19"/>
                <w:szCs w:val="19"/>
              </w:rPr>
              <w:t>tového testu (minimální zisk 60</w:t>
            </w:r>
            <w:r w:rsidRPr="00C17A31">
              <w:rPr>
                <w:sz w:val="19"/>
                <w:szCs w:val="19"/>
              </w:rPr>
              <w:t>% plného počtu bodů).</w:t>
            </w:r>
          </w:p>
          <w:p w:rsidR="002F49CC" w:rsidRPr="00C17A31" w:rsidRDefault="002F49CC" w:rsidP="0059256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Písemná zkouška</w:t>
            </w:r>
            <w:r>
              <w:rPr>
                <w:sz w:val="19"/>
                <w:szCs w:val="19"/>
              </w:rPr>
              <w:t xml:space="preserve">: </w:t>
            </w:r>
            <w:r w:rsidRPr="00C17A31">
              <w:rPr>
                <w:sz w:val="19"/>
                <w:szCs w:val="19"/>
              </w:rPr>
              <w:t>nutná znalost probrané látky v rozsahu přednášek a laboratorních cvičení.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doc. RNDr. Leona Buňková,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</w:t>
            </w:r>
            <w:r w:rsidRPr="00C17A31">
              <w:rPr>
                <w:sz w:val="19"/>
                <w:szCs w:val="19"/>
              </w:rPr>
              <w:t>%</w:t>
            </w:r>
            <w:r>
              <w:rPr>
                <w:sz w:val="19"/>
                <w:szCs w:val="19"/>
              </w:rPr>
              <w:t xml:space="preserve">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554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C24879" w:rsidRDefault="002F49CC" w:rsidP="008C2889">
            <w:pPr>
              <w:spacing w:before="60" w:after="60"/>
              <w:jc w:val="both"/>
              <w:rPr>
                <w:b/>
              </w:rPr>
            </w:pPr>
            <w:r w:rsidRPr="0078276A">
              <w:rPr>
                <w:b/>
              </w:rPr>
              <w:t xml:space="preserve">doc. </w:t>
            </w:r>
            <w:r>
              <w:rPr>
                <w:b/>
              </w:rPr>
              <w:t xml:space="preserve">RNDr. Leona </w:t>
            </w:r>
            <w:r w:rsidRPr="0078276A">
              <w:rPr>
                <w:b/>
              </w:rPr>
              <w:t>Buňková, Ph.D.</w:t>
            </w:r>
            <w:r>
              <w:rPr>
                <w:b/>
              </w:rPr>
              <w:t xml:space="preserve"> </w:t>
            </w:r>
            <w:r w:rsidRPr="00CB100E">
              <w:t>(70% p)</w:t>
            </w:r>
          </w:p>
          <w:p w:rsidR="002F49CC" w:rsidRDefault="002F49CC" w:rsidP="008C2889">
            <w:pPr>
              <w:spacing w:before="60" w:after="60"/>
              <w:jc w:val="both"/>
            </w:pPr>
            <w:r>
              <w:t xml:space="preserve">Mgr. Magda </w:t>
            </w:r>
            <w:r w:rsidRPr="007D0435">
              <w:t>Janalíková,</w:t>
            </w:r>
            <w:r>
              <w:t xml:space="preserve"> Ph.D. (30%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C17A31" w:rsidRDefault="002F49CC" w:rsidP="00C17A31">
            <w:pPr>
              <w:pStyle w:val="Default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Cílem předmětu je získat poznatky o biologických makromolekulách (nukleových kyselinách a proteinech) a metodách jejich analýzy. Student získá znalosti o vlastnostech genomu a přenosu genetické informace a seznámí se </w:t>
            </w:r>
            <w:r>
              <w:rPr>
                <w:sz w:val="19"/>
                <w:szCs w:val="19"/>
              </w:rPr>
              <w:t>s</w:t>
            </w:r>
            <w:r w:rsidRPr="00C17A31">
              <w:rPr>
                <w:sz w:val="19"/>
                <w:szCs w:val="19"/>
              </w:rPr>
              <w:t xml:space="preserve">e základními metodami molekulární biologie. Obsah předmětu tvoří tyto tematické celky: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Úvod do studia molekulární biologie.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Živé organizmy a složení buňky.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Nukleové kyseliny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typy, struktura, vlastnosti.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Genom virů, prokaryotických a eukaryotických organizmů.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Replikace DNA.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Transkripce a translace.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Regulace genové exprese.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Změna genetické informace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mutace, transpozice, transformace, konjugace, transdukce.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Molekulárně biologické metody a jejich využití I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izolace nukleových kyselin a proteinů, elektroforéza, hybridizace.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Molekulárně biologické metody a jejich využití II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PCR, real-time PCR a jejich modifikace.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Molekulárně biologické metody a jejich využití III </w:t>
            </w:r>
            <w:r>
              <w:rPr>
                <w:sz w:val="19"/>
                <w:szCs w:val="19"/>
              </w:rPr>
              <w:t>-</w:t>
            </w:r>
            <w:r w:rsidRPr="00C17A31">
              <w:rPr>
                <w:sz w:val="19"/>
                <w:szCs w:val="19"/>
              </w:rPr>
              <w:t xml:space="preserve"> restrikční štěpení nukleových kyselin, RFLP, DGGE, studium proteinů.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Genové inženýrství a klonování genů I. </w:t>
            </w:r>
          </w:p>
          <w:p w:rsidR="002F49CC" w:rsidRPr="00C17A31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Genové inženýrství a klonování genů II. </w:t>
            </w:r>
          </w:p>
          <w:p w:rsidR="002F49CC" w:rsidRDefault="002F49CC" w:rsidP="00033E37">
            <w:pPr>
              <w:pStyle w:val="Default"/>
              <w:numPr>
                <w:ilvl w:val="0"/>
                <w:numId w:val="10"/>
              </w:numPr>
              <w:ind w:left="284" w:hanging="57"/>
              <w:jc w:val="both"/>
            </w:pPr>
            <w:r w:rsidRPr="00C17A31">
              <w:rPr>
                <w:sz w:val="19"/>
                <w:szCs w:val="19"/>
              </w:rPr>
              <w:t>Geneticky modifikované organizmy a vztah k potravinářství.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  <w:u w:val="single"/>
              </w:rPr>
              <w:t>Povinná literatura</w:t>
            </w:r>
            <w:r w:rsidRPr="00C17A31">
              <w:rPr>
                <w:sz w:val="19"/>
                <w:szCs w:val="19"/>
              </w:rPr>
              <w:t>: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ROSYPAL, S. Úvod do molekulární biologie. Brno: Stanislav Rosypal, 2006. ISBN 80-092562-5-2</w:t>
            </w:r>
            <w:r>
              <w:rPr>
                <w:sz w:val="19"/>
                <w:szCs w:val="19"/>
              </w:rPr>
              <w:t>.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ŠMARDA, J. Metody molekulární biologie. Brno: </w:t>
            </w:r>
            <w:r>
              <w:rPr>
                <w:sz w:val="19"/>
                <w:szCs w:val="19"/>
              </w:rPr>
              <w:t>MU</w:t>
            </w:r>
            <w:r w:rsidRPr="00C17A31">
              <w:rPr>
                <w:sz w:val="19"/>
                <w:szCs w:val="19"/>
              </w:rPr>
              <w:t>, 2005. ISBN 80-210-3841-1</w:t>
            </w:r>
            <w:r>
              <w:rPr>
                <w:sz w:val="19"/>
                <w:szCs w:val="19"/>
              </w:rPr>
              <w:t>.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>ALBERTS, B. Základy buněčné biologie. Ústí nad Labem: Espero, 2001. ISBN 80-902906-2-0</w:t>
            </w:r>
            <w:r>
              <w:rPr>
                <w:sz w:val="19"/>
                <w:szCs w:val="19"/>
              </w:rPr>
              <w:t>.</w:t>
            </w:r>
          </w:p>
          <w:p w:rsidR="002F49CC" w:rsidRPr="00C17A31" w:rsidRDefault="002F49CC" w:rsidP="00C17A31">
            <w:pPr>
              <w:jc w:val="both"/>
              <w:rPr>
                <w:sz w:val="10"/>
                <w:szCs w:val="10"/>
                <w:u w:val="single"/>
              </w:rPr>
            </w:pP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  <w:u w:val="single"/>
              </w:rPr>
              <w:t>Doporučená literatura</w:t>
            </w:r>
            <w:r w:rsidRPr="00C17A31">
              <w:rPr>
                <w:sz w:val="19"/>
                <w:szCs w:val="19"/>
              </w:rPr>
              <w:t>: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SNUSTAD, D.P., SIMMONS, M.J., RELICHOVÁ, J. Genetika. Brno: </w:t>
            </w:r>
            <w:r>
              <w:rPr>
                <w:sz w:val="19"/>
                <w:szCs w:val="19"/>
              </w:rPr>
              <w:t>MU</w:t>
            </w:r>
            <w:r w:rsidRPr="00C17A31">
              <w:rPr>
                <w:sz w:val="19"/>
                <w:szCs w:val="19"/>
              </w:rPr>
              <w:t xml:space="preserve">, 2005. </w:t>
            </w:r>
            <w:r>
              <w:rPr>
                <w:sz w:val="19"/>
                <w:szCs w:val="19"/>
              </w:rPr>
              <w:t xml:space="preserve">ISBN </w:t>
            </w:r>
            <w:r w:rsidRPr="00C17A31">
              <w:rPr>
                <w:sz w:val="19"/>
                <w:szCs w:val="19"/>
              </w:rPr>
              <w:t>978-80-210-4852-2</w:t>
            </w:r>
            <w:r>
              <w:rPr>
                <w:sz w:val="19"/>
                <w:szCs w:val="19"/>
              </w:rPr>
              <w:t>.</w:t>
            </w:r>
          </w:p>
          <w:p w:rsidR="002F49CC" w:rsidRPr="00C17A31" w:rsidRDefault="002F49CC" w:rsidP="00C17A31">
            <w:pPr>
              <w:jc w:val="both"/>
              <w:rPr>
                <w:sz w:val="19"/>
                <w:szCs w:val="19"/>
              </w:rPr>
            </w:pPr>
            <w:r w:rsidRPr="00C17A31">
              <w:rPr>
                <w:sz w:val="19"/>
                <w:szCs w:val="19"/>
              </w:rPr>
              <w:t xml:space="preserve">CRAIG, N.L. Molecular Biology: Principles of Genome Function. 2nd </w:t>
            </w:r>
            <w:r>
              <w:rPr>
                <w:sz w:val="19"/>
                <w:szCs w:val="19"/>
              </w:rPr>
              <w:t>E</w:t>
            </w:r>
            <w:r w:rsidRPr="00C17A31">
              <w:rPr>
                <w:sz w:val="19"/>
                <w:szCs w:val="19"/>
              </w:rPr>
              <w:t xml:space="preserve">d. </w:t>
            </w:r>
            <w:r>
              <w:rPr>
                <w:sz w:val="19"/>
                <w:szCs w:val="19"/>
              </w:rPr>
              <w:t xml:space="preserve">Oxford: Oxford University Press. </w:t>
            </w:r>
            <w:r w:rsidRPr="00C17A31">
              <w:rPr>
                <w:sz w:val="19"/>
                <w:szCs w:val="19"/>
              </w:rPr>
              <w:t>ISBN 978-0-19-965857-2</w:t>
            </w:r>
            <w:r>
              <w:rPr>
                <w:sz w:val="19"/>
                <w:szCs w:val="19"/>
              </w:rPr>
              <w:t>.</w:t>
            </w:r>
          </w:p>
          <w:p w:rsidR="002F49CC" w:rsidRDefault="002F49CC" w:rsidP="0019128A">
            <w:pPr>
              <w:jc w:val="both"/>
            </w:pPr>
            <w:r>
              <w:rPr>
                <w:sz w:val="19"/>
                <w:szCs w:val="19"/>
              </w:rPr>
              <w:t>BROWN, T.</w:t>
            </w:r>
            <w:r w:rsidRPr="00C17A31">
              <w:rPr>
                <w:sz w:val="19"/>
                <w:szCs w:val="19"/>
              </w:rPr>
              <w:t xml:space="preserve">A. Gene Cloning and DNA Analysis: An Introduction. 7th </w:t>
            </w:r>
            <w:r>
              <w:rPr>
                <w:sz w:val="19"/>
                <w:szCs w:val="19"/>
              </w:rPr>
              <w:t>E</w:t>
            </w:r>
            <w:r w:rsidRPr="00C17A31">
              <w:rPr>
                <w:sz w:val="19"/>
                <w:szCs w:val="19"/>
              </w:rPr>
              <w:t>d. Chichester: Wiley Blackwell, 2016. ISBN 978-1-119-07256-0</w:t>
            </w:r>
            <w:r>
              <w:rPr>
                <w:sz w:val="19"/>
                <w:szCs w:val="19"/>
              </w:rPr>
              <w:t>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Pr="00110159" w:rsidRDefault="00013685" w:rsidP="00FC6AEB">
            <w:pPr>
              <w:jc w:val="center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>16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992"/>
        </w:trPr>
        <w:tc>
          <w:tcPr>
            <w:tcW w:w="9860" w:type="dxa"/>
            <w:gridSpan w:val="46"/>
          </w:tcPr>
          <w:p w:rsidR="002F49CC" w:rsidRPr="00E1633C" w:rsidRDefault="002F49CC" w:rsidP="00A35906">
            <w:pPr>
              <w:jc w:val="both"/>
            </w:pPr>
            <w:r w:rsidRPr="00C17A31">
              <w:rPr>
                <w:sz w:val="19"/>
                <w:szCs w:val="19"/>
              </w:rPr>
              <w:t>Studentům budou určeny části učiva k samostatnému nastudování. Kontrola samostatného studia bude provedena písemným testem. Studenti rovněž zpracovávají seminární práci v rozsahu cca 10 stran textu na zvolené téma z oblasti molekulární biologie.</w:t>
            </w:r>
            <w:r>
              <w:rPr>
                <w:sz w:val="19"/>
                <w:szCs w:val="19"/>
              </w:rPr>
              <w:t xml:space="preserve"> </w:t>
            </w:r>
            <w:r w:rsidRPr="00B73DC0">
              <w:rPr>
                <w:sz w:val="19"/>
                <w:szCs w:val="19"/>
              </w:rPr>
              <w:t>Dle potřeby jsou možné individuální konzultace po předchozí emailové či telefonické dohodě.</w:t>
            </w:r>
          </w:p>
          <w:p w:rsidR="002F49CC" w:rsidRPr="00C17A31" w:rsidRDefault="002F49CC" w:rsidP="00C17A31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992556">
            <w:pPr>
              <w:jc w:val="both"/>
            </w:pPr>
            <w:r w:rsidRPr="00C17A31">
              <w:rPr>
                <w:sz w:val="19"/>
                <w:szCs w:val="19"/>
              </w:rPr>
              <w:t>Možnosti komunikace s vyučujícím</w:t>
            </w:r>
            <w:r>
              <w:rPr>
                <w:sz w:val="19"/>
                <w:szCs w:val="19"/>
              </w:rPr>
              <w:t>i</w:t>
            </w:r>
            <w:r w:rsidRPr="00C17A31">
              <w:rPr>
                <w:sz w:val="19"/>
                <w:szCs w:val="19"/>
              </w:rPr>
              <w:t xml:space="preserve">: </w:t>
            </w:r>
            <w:hyperlink r:id="rId30" w:history="1">
              <w:r w:rsidRPr="00996F06">
                <w:rPr>
                  <w:rStyle w:val="Hypertextovodkaz"/>
                  <w:sz w:val="19"/>
                  <w:szCs w:val="19"/>
                </w:rPr>
                <w:t>bunkova@utb.cz</w:t>
              </w:r>
            </w:hyperlink>
            <w:r w:rsidRPr="00C17A31">
              <w:rPr>
                <w:sz w:val="19"/>
                <w:szCs w:val="19"/>
              </w:rPr>
              <w:t xml:space="preserve">, 576 </w:t>
            </w:r>
            <w:r>
              <w:rPr>
                <w:sz w:val="19"/>
                <w:szCs w:val="19"/>
              </w:rPr>
              <w:t xml:space="preserve">031 240, </w:t>
            </w:r>
            <w:hyperlink r:id="rId31" w:history="1">
              <w:r w:rsidRPr="00823D3F">
                <w:rPr>
                  <w:rStyle w:val="Hypertextovodkaz"/>
                  <w:sz w:val="19"/>
                  <w:szCs w:val="19"/>
                </w:rPr>
                <w:t>mdolezalova@utb.cz</w:t>
              </w:r>
            </w:hyperlink>
            <w:r w:rsidRPr="00C17A31">
              <w:rPr>
                <w:sz w:val="19"/>
                <w:szCs w:val="19"/>
              </w:rPr>
              <w:t>, 576 031</w:t>
            </w:r>
            <w:r w:rsidR="00394B59">
              <w:rPr>
                <w:sz w:val="19"/>
                <w:szCs w:val="19"/>
              </w:rPr>
              <w:t> </w:t>
            </w:r>
            <w:r w:rsidRPr="00C17A31">
              <w:rPr>
                <w:sz w:val="19"/>
                <w:szCs w:val="19"/>
              </w:rPr>
              <w:t>020.</w:t>
            </w:r>
          </w:p>
        </w:tc>
      </w:tr>
      <w:tr w:rsidR="002F49CC" w:rsidTr="00394B59">
        <w:trPr>
          <w:gridBefore w:val="1"/>
          <w:wBefore w:w="29" w:type="dxa"/>
          <w:trHeight w:val="283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BC7969" w:rsidRDefault="002F49CC" w:rsidP="00AF2DB6">
            <w:pPr>
              <w:jc w:val="both"/>
              <w:rPr>
                <w:b/>
                <w:sz w:val="28"/>
                <w:szCs w:val="28"/>
              </w:rPr>
            </w:pPr>
            <w:r w:rsidRPr="00BC7969">
              <w:rPr>
                <w:sz w:val="19"/>
                <w:szCs w:val="19"/>
              </w:rPr>
              <w:lastRenderedPageBreak/>
              <w:br w:type="page"/>
            </w:r>
            <w:r w:rsidRPr="00BC7969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AF2DB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BC7969" w:rsidRDefault="002F49CC" w:rsidP="00AF2DB6">
            <w:pPr>
              <w:jc w:val="both"/>
              <w:rPr>
                <w:b/>
              </w:rPr>
            </w:pPr>
            <w:bookmarkStart w:id="13" w:name="Lab_mikrob_potr"/>
            <w:bookmarkEnd w:id="13"/>
            <w:r w:rsidRPr="008F206C">
              <w:rPr>
                <w:b/>
              </w:rPr>
              <w:t xml:space="preserve">Laboratoř </w:t>
            </w:r>
            <w:r w:rsidR="008F206C" w:rsidRPr="008F206C">
              <w:rPr>
                <w:b/>
              </w:rPr>
              <w:t xml:space="preserve">z </w:t>
            </w:r>
            <w:r w:rsidRPr="008F206C">
              <w:rPr>
                <w:b/>
              </w:rPr>
              <w:t>mikrobiologie potravin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Pr="003D5D13" w:rsidRDefault="00AA776D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</w:t>
            </w:r>
            <w:r w:rsidR="002F49CC" w:rsidRPr="003D5D13">
              <w:rPr>
                <w:sz w:val="19"/>
                <w:szCs w:val="19"/>
              </w:rPr>
              <w:t>ovinný</w:t>
            </w:r>
            <w:r>
              <w:rPr>
                <w:sz w:val="19"/>
                <w:szCs w:val="19"/>
              </w:rPr>
              <w:t>, 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Pr="003D5D13" w:rsidRDefault="00CD5159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Pr="007C3A8F" w:rsidRDefault="007C3A8F" w:rsidP="00AF2DB6">
            <w:pPr>
              <w:jc w:val="both"/>
              <w:rPr>
                <w:sz w:val="19"/>
                <w:szCs w:val="19"/>
              </w:rPr>
            </w:pPr>
            <w:r w:rsidRPr="007C3A8F">
              <w:rPr>
                <w:sz w:val="19"/>
                <w:szCs w:val="19"/>
              </w:rPr>
              <w:t>0p</w:t>
            </w:r>
            <w:r w:rsidRPr="007C3A8F">
              <w:rPr>
                <w:sz w:val="19"/>
                <w:szCs w:val="19"/>
                <w:lang w:val="en-GB"/>
              </w:rPr>
              <w:t>+</w:t>
            </w:r>
            <w:r w:rsidRPr="007C3A8F">
              <w:rPr>
                <w:sz w:val="19"/>
                <w:szCs w:val="19"/>
              </w:rPr>
              <w:t>0s</w:t>
            </w:r>
            <w:r w:rsidRPr="007C3A8F">
              <w:rPr>
                <w:sz w:val="19"/>
                <w:szCs w:val="19"/>
                <w:lang w:val="en-GB"/>
              </w:rPr>
              <w:t>+</w:t>
            </w:r>
            <w:r w:rsidRPr="007C3A8F">
              <w:rPr>
                <w:sz w:val="19"/>
                <w:szCs w:val="19"/>
              </w:rPr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2</w:t>
            </w:r>
            <w:r w:rsidR="007C3A8F">
              <w:rPr>
                <w:sz w:val="19"/>
                <w:szCs w:val="19"/>
              </w:rPr>
              <w:t>8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2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Pr="003D5D13" w:rsidRDefault="002F49CC" w:rsidP="00AF2DB6">
            <w:pPr>
              <w:pStyle w:val="Default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klasifikovaný zápočet </w:t>
            </w:r>
          </w:p>
        </w:tc>
        <w:tc>
          <w:tcPr>
            <w:tcW w:w="1413" w:type="dxa"/>
            <w:gridSpan w:val="2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60" w:type="dxa"/>
            <w:gridSpan w:val="16"/>
          </w:tcPr>
          <w:p w:rsidR="002F49CC" w:rsidRPr="003D5D13" w:rsidRDefault="002F49CC" w:rsidP="00937A87">
            <w:pPr>
              <w:pStyle w:val="Default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Povinná účast na laboratorních cvičeních (100% docházka); připravenost na laboratoře bude ověřena před každou úlohou krátkým testem, jehož úspěšné vypracování je podmínkou další práce.</w:t>
            </w: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Zápočet: </w:t>
            </w:r>
            <w:r w:rsidRPr="003D5D13">
              <w:rPr>
                <w:sz w:val="19"/>
                <w:szCs w:val="19"/>
              </w:rPr>
              <w:t>vypracování a odevzdání protokolů z jednotlivých laboratorních cvičení a úspěšné absolvování zápočtového testu (minimální zisk 60% plného počtu bodů).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Mgr. Magda Janalíková,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50% l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  <w:trHeight w:val="204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3D5D13" w:rsidRDefault="002F49CC" w:rsidP="008F206C">
            <w:pPr>
              <w:spacing w:before="60" w:after="60"/>
              <w:jc w:val="both"/>
              <w:rPr>
                <w:sz w:val="19"/>
                <w:szCs w:val="19"/>
              </w:rPr>
            </w:pPr>
            <w:r>
              <w:rPr>
                <w:b/>
              </w:rPr>
              <w:t xml:space="preserve">Mgr. Magda Janalíková, Ph.D. </w:t>
            </w:r>
            <w:r w:rsidRPr="00CB100E">
              <w:t>(50% l)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RPr="00750B18" w:rsidTr="00394B59">
        <w:trPr>
          <w:gridBefore w:val="1"/>
          <w:wBefore w:w="29" w:type="dxa"/>
          <w:trHeight w:val="3093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3D5D13" w:rsidRDefault="002F49CC" w:rsidP="00AF2DB6">
            <w:pPr>
              <w:pStyle w:val="Default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  <w:shd w:val="clear" w:color="auto" w:fill="FFFFFF"/>
              </w:rPr>
              <w:t>Cílem předmětu je seznámit studenty s mikrobiologickou analýzou potravin. Student získá znalosti o mikrobiologických metodách a faktorech, které mohou mít vliv na růst a množení mikroorganizmů v potravinách. </w:t>
            </w:r>
            <w:r w:rsidRPr="003D5D13">
              <w:rPr>
                <w:sz w:val="19"/>
                <w:szCs w:val="19"/>
              </w:rPr>
              <w:t xml:space="preserve"> Obsah předmětu tvoří tyto tematické celky: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Bezpečnost práce, přístroje v laboratoři, úvod a organizace laboratorních cvičení.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Růst a množení bakteriálních buněk v prostředí antimikrobiálních látek (difúzní metody).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Růst a množení bakteriálních buněk v prostředí antimikrobiálních látek (diluční metody).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Indikátorové a patogenní mikroorganizmy v potravinách – využití chromogenních půd.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Indikátorové a patogenní mikroorganizmy v potravinách – využití imunochemických metod.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Mikroorganismy v potravinách živočišného původu (maso, drůbež, ryby).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Mikroorganismy v potravinách živočišného původu (mléko, mléčné výrobky, masné výrobky, lahůdky).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Mikroorganismy v potravinách rostlinného původu (obiloviny, pekařské a cukrářské výrobky, naklíčená semena, koření).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Identifikace gramnegativních mikrobiálních izolátů z potravin pomocí moderních standardizovaných metod (identifikační systém MIKRO-LA-TEST včetně softwaru TNW).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Identifikace grampozitivních mikrobiálních izolátů z potravin pomocí moderních standardizovaných metod (identifikační systém MIKRO-LA-TEST včetně softwaru TNW). </w:t>
            </w:r>
          </w:p>
          <w:p w:rsidR="002F49CC" w:rsidRPr="00110159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 xml:space="preserve">Identifikace mikrobiálních izolátů z potravin pomocí molekulárně biologických metod (izolace DNA) I. </w:t>
            </w:r>
          </w:p>
          <w:p w:rsidR="002F49CC" w:rsidRPr="00110159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 xml:space="preserve">Identifikace mikrobiálních izolátů z potravin pomocí molekulárně biologických metod (PCR, real-time PCR) II. </w:t>
            </w:r>
          </w:p>
          <w:p w:rsidR="002F49CC" w:rsidRPr="00110159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 xml:space="preserve">Identifikace mikrobiálních izolátů z potravin pomocí molekulárně biologických metod (vyhodnocení sekvenování) III. </w:t>
            </w:r>
          </w:p>
          <w:p w:rsidR="002F49CC" w:rsidRPr="003D5D13" w:rsidRDefault="002F49CC" w:rsidP="00033E37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 xml:space="preserve">Individuální projekt, vyhodnocení protokolů, zápočet.  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AF2DB6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  <w:u w:val="single"/>
              </w:rPr>
              <w:t>Povinná literatura</w:t>
            </w:r>
            <w:r w:rsidRPr="003D5D13">
              <w:rPr>
                <w:sz w:val="19"/>
                <w:szCs w:val="19"/>
              </w:rPr>
              <w:t>:</w:t>
            </w: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ALBERTS, B. Základy buněčné biologie. Ústí nad Labem: Espero, 2001. ISBN 80-902906-2-0.</w:t>
            </w: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ROSYPAL, S. Úvod do molekulární biologie. Brno: Stanislav Rosypal, 2006. ISBN 80-092562-5-2.</w:t>
            </w: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ŠMARDA, J. Metody molekulární biologie. Brno: MU, 2005. ISBN 80-210-3841-1.</w:t>
            </w: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ČSN normy v platném znění.</w:t>
            </w:r>
          </w:p>
          <w:p w:rsidR="002F49CC" w:rsidRPr="008C2889" w:rsidRDefault="002F49CC" w:rsidP="00AF2DB6">
            <w:pPr>
              <w:jc w:val="both"/>
              <w:rPr>
                <w:sz w:val="10"/>
                <w:szCs w:val="10"/>
              </w:rPr>
            </w:pP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  <w:u w:val="single"/>
              </w:rPr>
              <w:t>Doporučená literatura</w:t>
            </w:r>
            <w:r w:rsidRPr="003D5D13">
              <w:rPr>
                <w:sz w:val="19"/>
                <w:szCs w:val="19"/>
              </w:rPr>
              <w:t>:</w:t>
            </w:r>
          </w:p>
          <w:p w:rsidR="002F49CC" w:rsidRPr="0027644D" w:rsidRDefault="002F49CC" w:rsidP="00AF2DB6">
            <w:pPr>
              <w:jc w:val="both"/>
              <w:rPr>
                <w:sz w:val="19"/>
                <w:szCs w:val="19"/>
              </w:rPr>
            </w:pPr>
            <w:r w:rsidRPr="0027644D">
              <w:rPr>
                <w:color w:val="000000"/>
                <w:sz w:val="19"/>
                <w:szCs w:val="19"/>
              </w:rPr>
              <w:t>MONTVILLE, T.J., MATTHEWS, K.R., KNIEL, K.E. </w:t>
            </w:r>
            <w:r w:rsidRPr="0027644D">
              <w:rPr>
                <w:iCs/>
                <w:color w:val="000000"/>
                <w:sz w:val="19"/>
                <w:szCs w:val="19"/>
              </w:rPr>
              <w:t>Food Microbiology: An Introduction</w:t>
            </w:r>
            <w:r w:rsidRPr="0027644D">
              <w:rPr>
                <w:color w:val="000000"/>
                <w:sz w:val="19"/>
                <w:szCs w:val="19"/>
              </w:rPr>
              <w:t>. 3rd Ed. Washington: ASM Press, 2012. xxii, 547 s. ISBN 978-1-55581-636-0.</w:t>
            </w:r>
          </w:p>
          <w:p w:rsidR="002F49CC" w:rsidRPr="0027644D" w:rsidRDefault="002F49CC" w:rsidP="00AF2DB6">
            <w:pPr>
              <w:jc w:val="both"/>
              <w:rPr>
                <w:sz w:val="19"/>
                <w:szCs w:val="19"/>
              </w:rPr>
            </w:pPr>
            <w:r w:rsidRPr="0027644D">
              <w:rPr>
                <w:color w:val="000000"/>
                <w:sz w:val="19"/>
                <w:szCs w:val="19"/>
              </w:rPr>
              <w:t>DOYLE, M.P., BUCHANAN, R. </w:t>
            </w:r>
            <w:r w:rsidRPr="0027644D">
              <w:rPr>
                <w:iCs/>
                <w:color w:val="000000"/>
                <w:sz w:val="19"/>
                <w:szCs w:val="19"/>
              </w:rPr>
              <w:t>Food Microbiology: Fundamentals and Frontiers</w:t>
            </w:r>
            <w:r w:rsidRPr="0027644D">
              <w:rPr>
                <w:color w:val="000000"/>
                <w:sz w:val="19"/>
                <w:szCs w:val="19"/>
              </w:rPr>
              <w:t>. 4th Ed. Washington: ASM Press, 2013. xix, 1118 s. ISBN 978-1-55581-626-1.</w:t>
            </w: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SNUSTAD, D.P., SIMMONS, M.J., RELICHOVÁ, J. Genetika. Brno: MU, 2005. 978-80-210-4852-2</w:t>
            </w:r>
            <w:r>
              <w:rPr>
                <w:sz w:val="19"/>
                <w:szCs w:val="19"/>
              </w:rPr>
              <w:t>.</w:t>
            </w:r>
          </w:p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CRAIG, N.L. Molecular Biology: Principles of Genome Function. 2nd Ed. Oxford: Oxford University Press. ISBN 978-0-19-965857-2.</w:t>
            </w:r>
          </w:p>
          <w:p w:rsidR="002F49CC" w:rsidRPr="003D5D13" w:rsidRDefault="002F49CC" w:rsidP="003D5D13">
            <w:pPr>
              <w:jc w:val="both"/>
              <w:rPr>
                <w:sz w:val="19"/>
                <w:szCs w:val="19"/>
              </w:rPr>
            </w:pPr>
            <w:r w:rsidRPr="003D5D13">
              <w:rPr>
                <w:sz w:val="19"/>
                <w:szCs w:val="19"/>
              </w:rPr>
              <w:t>BROWN, T.A. Gene Cloning and DNA Analysis: An Introduction. 7th Ed. Chichester: Wiley Blackwell, 2016. ISBN 978-1-119-07256-0.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3D5D13" w:rsidRDefault="002F49CC" w:rsidP="00AF2DB6">
            <w:pPr>
              <w:jc w:val="center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Pr="00110159" w:rsidRDefault="00013685" w:rsidP="00FC6AEB">
            <w:pPr>
              <w:jc w:val="center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>8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AF2DB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Pr="003D5D13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3D5D13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708"/>
        </w:trPr>
        <w:tc>
          <w:tcPr>
            <w:tcW w:w="9860" w:type="dxa"/>
            <w:gridSpan w:val="46"/>
          </w:tcPr>
          <w:p w:rsidR="002F49CC" w:rsidRPr="00E1633C" w:rsidRDefault="002F49CC" w:rsidP="00DC1A11">
            <w:pPr>
              <w:jc w:val="both"/>
            </w:pPr>
            <w:r w:rsidRPr="003D5D13">
              <w:rPr>
                <w:sz w:val="19"/>
                <w:szCs w:val="19"/>
              </w:rPr>
              <w:t xml:space="preserve">Studentům budou určeny části učiva k samostatnému nastudování. Kontrola samostatného studia bude provedena písemným testem. </w:t>
            </w:r>
            <w:r w:rsidRPr="00DC1A11">
              <w:rPr>
                <w:sz w:val="19"/>
                <w:szCs w:val="19"/>
              </w:rPr>
              <w:t>Dle potřeby jsou možné individuální konzultace po předchozí emailové či telefonické dohodě.</w:t>
            </w:r>
          </w:p>
          <w:p w:rsidR="002F49CC" w:rsidRPr="008C2889" w:rsidRDefault="002F49CC" w:rsidP="00AF2DB6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8F206C">
            <w:pPr>
              <w:jc w:val="both"/>
              <w:rPr>
                <w:sz w:val="19"/>
                <w:szCs w:val="19"/>
              </w:rPr>
            </w:pPr>
            <w:r w:rsidRPr="00823D3F">
              <w:rPr>
                <w:sz w:val="19"/>
                <w:szCs w:val="19"/>
              </w:rPr>
              <w:t xml:space="preserve">Možnosti komunikace s vyučujícím: </w:t>
            </w:r>
            <w:hyperlink r:id="rId32" w:history="1">
              <w:r w:rsidRPr="00D16528">
                <w:rPr>
                  <w:rStyle w:val="Hypertextovodkaz"/>
                  <w:sz w:val="19"/>
                  <w:szCs w:val="19"/>
                </w:rPr>
                <w:t>mdolezalova@utb.cz</w:t>
              </w:r>
            </w:hyperlink>
            <w:r w:rsidRPr="00823D3F">
              <w:rPr>
                <w:sz w:val="19"/>
                <w:szCs w:val="19"/>
              </w:rPr>
              <w:t>, 576 031</w:t>
            </w:r>
            <w:r w:rsidR="00394B59">
              <w:rPr>
                <w:sz w:val="19"/>
                <w:szCs w:val="19"/>
              </w:rPr>
              <w:t> </w:t>
            </w:r>
            <w:r w:rsidRPr="00823D3F">
              <w:rPr>
                <w:sz w:val="19"/>
                <w:szCs w:val="19"/>
              </w:rPr>
              <w:t>020</w:t>
            </w:r>
            <w:r w:rsidR="008F206C">
              <w:rPr>
                <w:sz w:val="19"/>
                <w:szCs w:val="19"/>
              </w:rPr>
              <w:t>.</w:t>
            </w:r>
          </w:p>
          <w:p w:rsidR="00394B59" w:rsidRPr="003D5D13" w:rsidRDefault="00394B59" w:rsidP="008F206C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AF2DB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Pr="008B7B05" w:rsidRDefault="002F49CC" w:rsidP="00AF2DB6">
            <w:pPr>
              <w:jc w:val="both"/>
              <w:rPr>
                <w:b/>
                <w:sz w:val="19"/>
                <w:szCs w:val="19"/>
              </w:rPr>
            </w:pPr>
            <w:r w:rsidRPr="008B7B05">
              <w:rPr>
                <w:b/>
                <w:sz w:val="19"/>
                <w:szCs w:val="19"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8B7B05" w:rsidRDefault="002F49CC" w:rsidP="00AF2DB6">
            <w:pPr>
              <w:jc w:val="both"/>
              <w:rPr>
                <w:b/>
                <w:sz w:val="19"/>
                <w:szCs w:val="19"/>
              </w:rPr>
            </w:pPr>
            <w:bookmarkStart w:id="14" w:name="Apl_pov_a_kol_chem_v_potr"/>
            <w:bookmarkEnd w:id="14"/>
            <w:r w:rsidRPr="008B7B05">
              <w:rPr>
                <w:b/>
                <w:sz w:val="19"/>
                <w:szCs w:val="19"/>
              </w:rPr>
              <w:t>Aplikovaná povrchová a koloidní chemie v potravinářství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Pr="00AA776D" w:rsidRDefault="00AA776D" w:rsidP="00AF2DB6">
            <w:pPr>
              <w:jc w:val="both"/>
              <w:rPr>
                <w:sz w:val="19"/>
                <w:szCs w:val="19"/>
              </w:rPr>
            </w:pPr>
            <w:r w:rsidRPr="00AA776D">
              <w:rPr>
                <w:sz w:val="19"/>
                <w:szCs w:val="19"/>
              </w:rPr>
              <w:t>povinný,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Pr="00CD5159" w:rsidRDefault="00CD5159" w:rsidP="00AF2DB6">
            <w:pPr>
              <w:jc w:val="both"/>
              <w:rPr>
                <w:sz w:val="19"/>
                <w:szCs w:val="19"/>
              </w:rPr>
            </w:pPr>
            <w:r w:rsidRPr="00CD5159">
              <w:rPr>
                <w:sz w:val="19"/>
                <w:szCs w:val="19"/>
              </w:rP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Pr="007C3A8F" w:rsidRDefault="007C3A8F" w:rsidP="00471CC2">
            <w:pPr>
              <w:jc w:val="both"/>
              <w:rPr>
                <w:sz w:val="19"/>
                <w:szCs w:val="19"/>
              </w:rPr>
            </w:pPr>
            <w:r w:rsidRPr="007C3A8F">
              <w:rPr>
                <w:sz w:val="19"/>
                <w:szCs w:val="19"/>
              </w:rPr>
              <w:t>28p+0s</w:t>
            </w:r>
            <w:r w:rsidRPr="007C3A8F">
              <w:rPr>
                <w:sz w:val="19"/>
                <w:szCs w:val="19"/>
                <w:lang w:val="en-GB"/>
              </w:rPr>
              <w:t>+</w:t>
            </w:r>
            <w:r w:rsidRPr="007C3A8F">
              <w:rPr>
                <w:sz w:val="19"/>
                <w:szCs w:val="19"/>
              </w:rPr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Pr="00471CC2" w:rsidRDefault="007C3A8F" w:rsidP="00AF2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Pr="00471CC2" w:rsidRDefault="007C3A8F" w:rsidP="00AF2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Pr="00471CC2" w:rsidRDefault="007C3A8F" w:rsidP="00471CC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zápočet, zkouška</w:t>
            </w:r>
          </w:p>
        </w:tc>
        <w:tc>
          <w:tcPr>
            <w:tcW w:w="1413" w:type="dxa"/>
            <w:gridSpan w:val="2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Forma výuky</w:t>
            </w:r>
          </w:p>
        </w:tc>
        <w:tc>
          <w:tcPr>
            <w:tcW w:w="1960" w:type="dxa"/>
            <w:gridSpan w:val="16"/>
          </w:tcPr>
          <w:p w:rsidR="002F49CC" w:rsidRPr="008F1F46" w:rsidRDefault="002F49CC" w:rsidP="00AF2DB6">
            <w:pPr>
              <w:jc w:val="both"/>
              <w:rPr>
                <w:sz w:val="18"/>
                <w:szCs w:val="18"/>
              </w:rPr>
            </w:pPr>
            <w:r w:rsidRPr="008F1F46">
              <w:rPr>
                <w:sz w:val="18"/>
                <w:szCs w:val="18"/>
              </w:rPr>
              <w:t>přednášky,</w:t>
            </w:r>
          </w:p>
          <w:p w:rsidR="002F49CC" w:rsidRPr="00471CC2" w:rsidRDefault="002F49CC" w:rsidP="00471CC2">
            <w:pPr>
              <w:jc w:val="both"/>
              <w:rPr>
                <w:sz w:val="18"/>
                <w:szCs w:val="18"/>
              </w:rPr>
            </w:pPr>
            <w:r w:rsidRPr="008F1F46">
              <w:rPr>
                <w:sz w:val="18"/>
                <w:szCs w:val="18"/>
              </w:rPr>
              <w:t>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AF2DB6">
            <w:pPr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Absolvování všech laboratorních úloh, odevzdání všech vypracovaných protokolů z laboratorních cvičení. </w:t>
            </w:r>
          </w:p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>Písemný test z vybraných numerických příkladů z probíraných okruhů témat, po absolvování kterého dále student musí prokázat znalosti z přednášené látky dle sylabů.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>prof. Ing. Lubomír Lapčík, CSc.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</w:p>
        </w:tc>
      </w:tr>
      <w:tr w:rsidR="002F49CC" w:rsidTr="00394B59">
        <w:trPr>
          <w:gridBefore w:val="1"/>
          <w:wBefore w:w="29" w:type="dxa"/>
          <w:trHeight w:val="356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471CC2" w:rsidRDefault="002F49CC" w:rsidP="008B7B05">
            <w:pPr>
              <w:spacing w:before="40"/>
              <w:jc w:val="both"/>
              <w:rPr>
                <w:sz w:val="18"/>
                <w:szCs w:val="18"/>
              </w:rPr>
            </w:pPr>
            <w:r w:rsidRPr="008C2889">
              <w:rPr>
                <w:b/>
                <w:sz w:val="18"/>
                <w:szCs w:val="18"/>
              </w:rPr>
              <w:t>prof. Ing. Lubomír Lapčík, CSc.</w:t>
            </w:r>
            <w:r>
              <w:rPr>
                <w:sz w:val="18"/>
                <w:szCs w:val="18"/>
              </w:rPr>
              <w:t xml:space="preserve"> (80% p)</w:t>
            </w:r>
          </w:p>
          <w:p w:rsidR="002F49CC" w:rsidRPr="00471CC2" w:rsidRDefault="002F49CC" w:rsidP="008B7B05">
            <w:pPr>
              <w:spacing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71CC2">
              <w:rPr>
                <w:sz w:val="18"/>
                <w:szCs w:val="18"/>
              </w:rPr>
              <w:t>oc. Mgr. Barbora Lapčíková, Ph.D.</w:t>
            </w:r>
            <w:r>
              <w:rPr>
                <w:sz w:val="18"/>
                <w:szCs w:val="18"/>
              </w:rPr>
              <w:t xml:space="preserve"> (20%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471CC2" w:rsidRDefault="002F49CC" w:rsidP="00471CC2">
            <w:pPr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>Cílem předmětu je obeznámení studentů s problematikou koloidní a povrchové chemie se zaměřením na potravinářskou problematiku. Student získá znalosti o klasifikaci disperzních soustav, základech termodynamiky, reologii disperzí. Je seznámen se základními p</w:t>
            </w:r>
            <w:r>
              <w:rPr>
                <w:sz w:val="18"/>
                <w:szCs w:val="18"/>
              </w:rPr>
              <w:t xml:space="preserve">ojmy oblasti </w:t>
            </w:r>
            <w:r w:rsidRPr="00471CC2">
              <w:rPr>
                <w:sz w:val="18"/>
                <w:szCs w:val="18"/>
              </w:rPr>
              <w:t xml:space="preserve">(sedimentace, difúze, osmóza, viskozita, elektroforéza, emulze). </w:t>
            </w:r>
            <w:r w:rsidRPr="00A627C5">
              <w:rPr>
                <w:sz w:val="18"/>
                <w:szCs w:val="18"/>
              </w:rPr>
              <w:t>Obsah předmětu tvoří tyto tematické celky: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>Koloidní soustavy: definice základních fyzikálních pojmů, jednotek a veličin, hmotnostní bilance,</w:t>
            </w:r>
            <w:r>
              <w:rPr>
                <w:sz w:val="18"/>
                <w:szCs w:val="18"/>
              </w:rPr>
              <w:t xml:space="preserve"> </w:t>
            </w:r>
            <w:r w:rsidRPr="00471CC2">
              <w:rPr>
                <w:sz w:val="18"/>
                <w:szCs w:val="18"/>
              </w:rPr>
              <w:t xml:space="preserve">význam povrchové energie malé částice, klasifikace disperzních soustav, tvar a velikost částic, agregace, polydisperzita.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Koloidní soustavy: střední hodnoty, distribuční funkce podle velikosti částic, diferenciální a integrální rozdělovací funkce dle velikosti částic, histogram.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Sedimentace: sedimentační rychlost, sedimentační analýza.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Difúze: Brownův pohyb, Fickovy zákony, sedimentační rovnováha.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Osmotický tlak: ideální roztok, 2. viriální koeficient, vyloučený objem, Donnanova rovnováha.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Osmotický tlak: osmotický tlak nabitých koloidů, dialýza, reverzní osmóza.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Viskozita zředěných disperzí: Einsteinův vztah pro relativní viskozitu, limitní viskozitní číslo, ne-Newtonské kapaliny, závislost viskozity na smykové rychlosti, Markova - Howinkova rovnice, Schulzova - Blaschkeho rovnice.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Rozptyl světla: klasická teorie, fluktuační teorie, stanovení velikosti, tvaru a interakcí koloidní částice.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Rozptyl světla: Rayleighova rovnice, Zimmova závislost, disimetrie.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Povrchové energie a smáčecí úhel: povrchově aktivní látky, funkce, struktura, micelární, makromolekulární, povrchové napětí, povrchová energie, tenze par, rozpustnost, smáčení, flotace.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Povrchové filmy nerozpustných látek: povrchový tlak, Gibbsova rovnice, povrchově aktivní látky, adsorpce z roztoku, adsorpce na povrchu tuhé látky, fyzikální adsorpce a chemisorpce, adsorpční teplo, základní typy adsorpčních izoterem (Langmuirova, Freundlichova adsorpční izoterma). Emulze, emulgátory, mikroemulze, pěny.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Adsorpce na rozhraní plyn - tuhá látka: vícevrstvová adsorpce, BET izoterma, stanovení měrného povrchu, hystereze adsorpční izotermy.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Elektrická dvojvrstva: kondenzátorový model dvojvrstvy, difúzní modely, DLVO teorie, koagulace, flokulace, Smoluchowského rovnice rychlé koagulace, Schulzovo - Hardyho pravidlo. </w:t>
            </w:r>
          </w:p>
          <w:p w:rsidR="002F49CC" w:rsidRPr="00471CC2" w:rsidRDefault="002F49CC" w:rsidP="00033E37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>Elektrokinetické jevy: zeta - potenciál, elektroosmóza, elektroforéza, kapilární elektroforéza, proudový potenciál, koeficient elektroforetického zbržďování, aplikace elektroforetických jevů v potravinářském průmyslu.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Pr="00471CC2" w:rsidRDefault="002F49CC" w:rsidP="00AF2DB6">
            <w:pPr>
              <w:rPr>
                <w:sz w:val="18"/>
                <w:szCs w:val="18"/>
              </w:rPr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471CC2" w:rsidRDefault="002F49CC" w:rsidP="00471CC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Povinná</w:t>
            </w:r>
            <w:r w:rsidRPr="00471CC2">
              <w:rPr>
                <w:sz w:val="18"/>
                <w:szCs w:val="18"/>
                <w:u w:val="single"/>
              </w:rPr>
              <w:t xml:space="preserve"> literatura</w:t>
            </w:r>
            <w:r w:rsidRPr="00471CC2">
              <w:rPr>
                <w:sz w:val="18"/>
                <w:szCs w:val="18"/>
              </w:rPr>
              <w:t>:</w:t>
            </w:r>
          </w:p>
          <w:p w:rsidR="002F49CC" w:rsidRPr="008B7B05" w:rsidRDefault="002F49CC" w:rsidP="00471CC2">
            <w:pPr>
              <w:jc w:val="both"/>
              <w:rPr>
                <w:color w:val="000000" w:themeColor="text1"/>
                <w:sz w:val="16"/>
                <w:szCs w:val="16"/>
                <w:lang w:val="pl-PL"/>
              </w:rPr>
            </w:pPr>
            <w:r w:rsidRPr="00471CC2">
              <w:rPr>
                <w:color w:val="000000" w:themeColor="text1"/>
                <w:sz w:val="18"/>
                <w:szCs w:val="18"/>
                <w:lang w:val="pl-PL"/>
              </w:rPr>
              <w:t xml:space="preserve">BARTOVSKÁ, L., ŠIŠKOVÁ, M. Fyzikální chemie povrchů a koloidních soustav. 5. vyd. Praha: VŠCHT, 2005. </w:t>
            </w:r>
            <w:r w:rsidRPr="008B7B05">
              <w:rPr>
                <w:color w:val="000000" w:themeColor="text1"/>
                <w:sz w:val="16"/>
                <w:szCs w:val="16"/>
                <w:lang w:val="pl-PL"/>
              </w:rPr>
              <w:t>ISBN 80-7080-579-X.</w:t>
            </w:r>
          </w:p>
          <w:p w:rsidR="002F49CC" w:rsidRDefault="002F49CC" w:rsidP="00471CC2">
            <w:pPr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POUCHLÝ, J. Fyzikální chemie makromolekulárních a koloidních soustav. Praha: VŠCHT, </w:t>
            </w:r>
            <w:r>
              <w:rPr>
                <w:sz w:val="18"/>
                <w:szCs w:val="18"/>
              </w:rPr>
              <w:t>2001. ISBN 80-7080-422-X.</w:t>
            </w:r>
          </w:p>
          <w:p w:rsidR="002F49CC" w:rsidRPr="00471CC2" w:rsidRDefault="002F49CC" w:rsidP="00471CC2">
            <w:pPr>
              <w:jc w:val="both"/>
              <w:rPr>
                <w:sz w:val="18"/>
                <w:szCs w:val="18"/>
              </w:rPr>
            </w:pPr>
            <w:r w:rsidRPr="00660769">
              <w:rPr>
                <w:sz w:val="18"/>
                <w:szCs w:val="18"/>
                <w:shd w:val="clear" w:color="auto" w:fill="FFFFFF"/>
              </w:rPr>
              <w:t xml:space="preserve">ATKINS, P.W. Physical </w:t>
            </w:r>
            <w:r>
              <w:rPr>
                <w:sz w:val="18"/>
                <w:szCs w:val="18"/>
                <w:shd w:val="clear" w:color="auto" w:fill="FFFFFF"/>
              </w:rPr>
              <w:t>C</w:t>
            </w:r>
            <w:r w:rsidRPr="00660769">
              <w:rPr>
                <w:sz w:val="18"/>
                <w:szCs w:val="18"/>
                <w:shd w:val="clear" w:color="auto" w:fill="FFFFFF"/>
              </w:rPr>
              <w:t>hemistry. O</w:t>
            </w:r>
            <w:r>
              <w:rPr>
                <w:sz w:val="18"/>
                <w:szCs w:val="18"/>
                <w:shd w:val="clear" w:color="auto" w:fill="FFFFFF"/>
              </w:rPr>
              <w:t xml:space="preserve">xford: Oxford University Press, </w:t>
            </w:r>
            <w:r w:rsidRPr="00660769">
              <w:rPr>
                <w:sz w:val="18"/>
                <w:szCs w:val="18"/>
                <w:shd w:val="clear" w:color="auto" w:fill="FFFFFF"/>
              </w:rPr>
              <w:t>1994.</w:t>
            </w:r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660769">
              <w:rPr>
                <w:sz w:val="18"/>
                <w:szCs w:val="18"/>
                <w:shd w:val="clear" w:color="auto" w:fill="FFFFFF"/>
              </w:rPr>
              <w:t>ISBN 0-19-855731-0.</w:t>
            </w:r>
          </w:p>
          <w:p w:rsidR="002F49CC" w:rsidRPr="008B7B05" w:rsidRDefault="002F49CC" w:rsidP="00471CC2">
            <w:pPr>
              <w:jc w:val="both"/>
              <w:rPr>
                <w:sz w:val="8"/>
                <w:szCs w:val="8"/>
                <w:u w:val="single"/>
              </w:rPr>
            </w:pPr>
          </w:p>
          <w:p w:rsidR="002F49CC" w:rsidRPr="00471CC2" w:rsidRDefault="002F49CC" w:rsidP="00471CC2">
            <w:pPr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  <w:u w:val="single"/>
              </w:rPr>
              <w:t>Doporučená literatura</w:t>
            </w:r>
            <w:r w:rsidRPr="00471CC2">
              <w:rPr>
                <w:sz w:val="18"/>
                <w:szCs w:val="18"/>
              </w:rPr>
              <w:t>:</w:t>
            </w:r>
          </w:p>
          <w:p w:rsidR="002F49CC" w:rsidRDefault="002F49CC" w:rsidP="00471CC2">
            <w:pPr>
              <w:jc w:val="both"/>
              <w:rPr>
                <w:sz w:val="18"/>
                <w:szCs w:val="18"/>
                <w:lang w:val="pl-PL"/>
              </w:rPr>
            </w:pPr>
            <w:r w:rsidRPr="00471CC2">
              <w:rPr>
                <w:caps/>
                <w:sz w:val="18"/>
                <w:szCs w:val="18"/>
                <w:lang w:val="pl-PL"/>
              </w:rPr>
              <w:t>Hiemenz, P.C., Rajagopalan, R</w:t>
            </w:r>
            <w:r w:rsidRPr="00471CC2">
              <w:rPr>
                <w:sz w:val="18"/>
                <w:szCs w:val="18"/>
                <w:lang w:val="pl-PL"/>
              </w:rPr>
              <w:t>. Principles of Colloid and Surface Chemistry. New York: Marcel Dekker, 1997. ISBN 0-8247-9397-8.</w:t>
            </w:r>
          </w:p>
          <w:p w:rsidR="002F49CC" w:rsidRPr="00660769" w:rsidRDefault="002F49CC" w:rsidP="00660769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660769">
              <w:rPr>
                <w:sz w:val="18"/>
                <w:szCs w:val="18"/>
              </w:rPr>
              <w:t>METIU, H. Physical Chemistry. Thermodynamics. New York: Taylor and Francis, 2006. ISBN 0-8153-4091-5.</w:t>
            </w:r>
          </w:p>
          <w:p w:rsidR="002F49CC" w:rsidRPr="00471CC2" w:rsidRDefault="002F49CC" w:rsidP="00660769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660769">
              <w:rPr>
                <w:sz w:val="18"/>
                <w:szCs w:val="18"/>
              </w:rPr>
              <w:t>MITTAL, K.L. Particles on Surfaces 5 and 6. Detection, Adhesion and Removal. Utrecht: VSP, 1999. ISBN 90-6764-312-2.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471CC2" w:rsidRDefault="002F49CC" w:rsidP="00AF2DB6">
            <w:pPr>
              <w:jc w:val="center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Pr="00471CC2" w:rsidRDefault="002F49CC" w:rsidP="00FC6AEB">
            <w:pPr>
              <w:jc w:val="center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>1</w:t>
            </w:r>
            <w:r w:rsidR="00013685">
              <w:rPr>
                <w:sz w:val="18"/>
                <w:szCs w:val="18"/>
              </w:rPr>
              <w:t>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Pr="00471CC2" w:rsidRDefault="002F49CC" w:rsidP="00AF2DB6">
            <w:pPr>
              <w:jc w:val="both"/>
              <w:rPr>
                <w:b/>
                <w:sz w:val="18"/>
                <w:szCs w:val="18"/>
              </w:rPr>
            </w:pPr>
            <w:r w:rsidRPr="00471CC2">
              <w:rPr>
                <w:b/>
                <w:sz w:val="18"/>
                <w:szCs w:val="18"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373"/>
        </w:trPr>
        <w:tc>
          <w:tcPr>
            <w:tcW w:w="9860" w:type="dxa"/>
            <w:gridSpan w:val="46"/>
          </w:tcPr>
          <w:p w:rsidR="002F49CC" w:rsidRPr="0036203F" w:rsidRDefault="002F49CC" w:rsidP="0036203F">
            <w:pPr>
              <w:jc w:val="both"/>
              <w:rPr>
                <w:sz w:val="18"/>
                <w:szCs w:val="18"/>
              </w:rPr>
            </w:pPr>
            <w:r w:rsidRPr="00471CC2">
              <w:rPr>
                <w:sz w:val="18"/>
                <w:szCs w:val="18"/>
              </w:rPr>
              <w:t xml:space="preserve">Student vypracuje ze zadaných témat seminární práci, kterou obhájí formou prezentace. Individuální práce studentů a jejich rozsah budou zadávány v návaznosti na anotaci předmětu. </w:t>
            </w:r>
            <w:r w:rsidRPr="003C6A6F">
              <w:rPr>
                <w:sz w:val="18"/>
                <w:szCs w:val="18"/>
              </w:rPr>
              <w:t>V rámci laboratorních cvičení</w:t>
            </w:r>
            <w:r w:rsidRPr="00471CC2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  <w:r w:rsidRPr="00471CC2">
              <w:rPr>
                <w:sz w:val="18"/>
                <w:szCs w:val="18"/>
              </w:rPr>
              <w:t xml:space="preserve">tudenti zpracují během semestru 2 protokoly, které jsou bodově ohodnoceny. Zároveň v rámci LC píšou test z absolvovaných prací. Součástí získání zápočtu je dosažení min. 50% bodů za LC a úspěšná kontrolní písemná práce z výpočetního cvičení (semináře). </w:t>
            </w:r>
            <w:r w:rsidRPr="00471CC2">
              <w:rPr>
                <w:rFonts w:eastAsia="Calibri"/>
                <w:sz w:val="18"/>
                <w:szCs w:val="18"/>
              </w:rPr>
              <w:t>Pro získání zápočtu je nutná povinná účast na laboratorních cvičeních a vypracování protokolů experimentálních úloh s vyhodnocením, diskusí výsledků a závěry.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36203F">
              <w:rPr>
                <w:sz w:val="18"/>
                <w:szCs w:val="18"/>
              </w:rPr>
              <w:t>Dle potřeby jsou možné individuální konzultace po předchozí emailové či telefonické dohodě.</w:t>
            </w:r>
          </w:p>
          <w:p w:rsidR="002F49CC" w:rsidRPr="003C6A6F" w:rsidRDefault="002F49CC" w:rsidP="00471CC2">
            <w:pPr>
              <w:jc w:val="both"/>
              <w:rPr>
                <w:rFonts w:eastAsia="Calibri"/>
                <w:sz w:val="8"/>
                <w:szCs w:val="8"/>
              </w:rPr>
            </w:pPr>
          </w:p>
          <w:p w:rsidR="002F49CC" w:rsidRDefault="002F49CC" w:rsidP="0036203F">
            <w:pPr>
              <w:jc w:val="both"/>
              <w:rPr>
                <w:sz w:val="18"/>
                <w:szCs w:val="18"/>
              </w:rPr>
            </w:pPr>
            <w:r w:rsidRPr="003C6A6F">
              <w:rPr>
                <w:sz w:val="18"/>
                <w:szCs w:val="18"/>
              </w:rPr>
              <w:t>Možnosti komunikace s vyučujícím</w:t>
            </w:r>
            <w:r>
              <w:rPr>
                <w:sz w:val="18"/>
                <w:szCs w:val="18"/>
              </w:rPr>
              <w:t>i</w:t>
            </w:r>
            <w:r w:rsidRPr="003C6A6F">
              <w:rPr>
                <w:sz w:val="18"/>
                <w:szCs w:val="18"/>
              </w:rPr>
              <w:t xml:space="preserve">: </w:t>
            </w:r>
            <w:hyperlink r:id="rId33" w:history="1">
              <w:r w:rsidRPr="003C6A6F">
                <w:rPr>
                  <w:rStyle w:val="Hypertextovodkaz"/>
                  <w:sz w:val="18"/>
                  <w:szCs w:val="18"/>
                </w:rPr>
                <w:t>lapcik@utb.cz</w:t>
              </w:r>
            </w:hyperlink>
            <w:r w:rsidRPr="003C6A6F">
              <w:rPr>
                <w:sz w:val="18"/>
                <w:szCs w:val="18"/>
              </w:rPr>
              <w:t>,</w:t>
            </w:r>
            <w:r w:rsidRPr="003C6A6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3C6A6F">
              <w:rPr>
                <w:sz w:val="18"/>
                <w:szCs w:val="18"/>
              </w:rPr>
              <w:t>576 03</w:t>
            </w:r>
            <w:r w:rsidRPr="003C6A6F">
              <w:rPr>
                <w:bCs/>
                <w:sz w:val="18"/>
                <w:szCs w:val="18"/>
              </w:rPr>
              <w:t>5 115,</w:t>
            </w:r>
            <w:r w:rsidRPr="003C6A6F">
              <w:rPr>
                <w:rStyle w:val="Siln"/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hyperlink r:id="rId34" w:history="1">
              <w:r w:rsidRPr="003C6A6F">
                <w:rPr>
                  <w:rStyle w:val="Hypertextovodkaz"/>
                  <w:sz w:val="18"/>
                  <w:szCs w:val="18"/>
                </w:rPr>
                <w:t>lapcikova@utb.cz</w:t>
              </w:r>
            </w:hyperlink>
            <w:r w:rsidRPr="003C6A6F">
              <w:rPr>
                <w:sz w:val="18"/>
                <w:szCs w:val="18"/>
              </w:rPr>
              <w:t xml:space="preserve">, 576 035 126. </w:t>
            </w:r>
          </w:p>
          <w:p w:rsidR="00394B59" w:rsidRPr="008B7B05" w:rsidRDefault="00394B59" w:rsidP="0036203F">
            <w:pPr>
              <w:jc w:val="both"/>
              <w:rPr>
                <w:sz w:val="17"/>
                <w:szCs w:val="17"/>
              </w:rPr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jc w:val="both"/>
              <w:rPr>
                <w:b/>
              </w:rPr>
            </w:pPr>
            <w:bookmarkStart w:id="15" w:name="Technol_cvič_I"/>
            <w:bookmarkEnd w:id="15"/>
            <w:r w:rsidRPr="00AB7AFA">
              <w:rPr>
                <w:b/>
              </w:rPr>
              <w:t>Technologická cvičení 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C17A31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CD5159" w:rsidP="00C17A31">
            <w:pPr>
              <w:jc w:val="both"/>
            </w:pPr>
            <w: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7C3A8F" w:rsidP="00C17A31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42l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7C3A8F" w:rsidP="00C17A31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7C3A8F" w:rsidP="00C17A31">
            <w:pPr>
              <w:jc w:val="both"/>
            </w:pPr>
            <w:r>
              <w:t>3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41376B">
            <w:pPr>
              <w:jc w:val="both"/>
            </w:pPr>
            <w:r>
              <w:t>zápočet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1F45F4">
            <w:pPr>
              <w:jc w:val="both"/>
            </w:pPr>
            <w:r>
              <w:t>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Zápočet: splněná 80% docházka v laboratořích, vypracování protokolů z experimentálních úloh.</w:t>
            </w:r>
          </w:p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doc. Ing. Vendula Pachlová,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40% l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92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8C2889">
            <w:pPr>
              <w:spacing w:before="60" w:after="60"/>
              <w:jc w:val="both"/>
            </w:pPr>
            <w:r>
              <w:rPr>
                <w:b/>
              </w:rPr>
              <w:t xml:space="preserve">doc. Ing. Vendula Pachlová, Ph.D. </w:t>
            </w:r>
            <w:r w:rsidRPr="00CB100E">
              <w:t>(40% l)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669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jc w:val="both"/>
            </w:pPr>
            <w:r>
              <w:t xml:space="preserve">Cílem předmětu je rozšíření praktických zkušeností v technologii zpracování mléka, masa a výroby potravin ze surovin rostlinného původu.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Bezpečnost práce.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mléka a výroba mléčných výrobků IV.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surovin rostlinného původu IV.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III.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Zpracování masa a výroba masných výrobků IV.</w:t>
            </w:r>
          </w:p>
          <w:p w:rsidR="002F49CC" w:rsidRPr="00462F34" w:rsidRDefault="002F49CC" w:rsidP="00033E37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>
              <w:t>Vady výrobků a jejich příčiny.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41376B" w:rsidRDefault="002F49CC" w:rsidP="00C17A31">
            <w:pPr>
              <w:jc w:val="both"/>
              <w:rPr>
                <w:u w:val="single"/>
              </w:rPr>
            </w:pPr>
            <w:r w:rsidRPr="0041376B">
              <w:rPr>
                <w:u w:val="single"/>
              </w:rPr>
              <w:t>Povinná literatura:</w:t>
            </w:r>
          </w:p>
          <w:p w:rsidR="002F49CC" w:rsidRDefault="002F49CC" w:rsidP="00C17A31">
            <w:pPr>
              <w:jc w:val="both"/>
            </w:pPr>
            <w:r w:rsidRPr="0041376B">
              <w:t>Návody do cvičení.</w:t>
            </w:r>
          </w:p>
          <w:p w:rsidR="002F49CC" w:rsidRPr="0041376B" w:rsidRDefault="002F49CC" w:rsidP="00C17A31">
            <w:pPr>
              <w:jc w:val="both"/>
              <w:rPr>
                <w:u w:val="single"/>
              </w:rPr>
            </w:pPr>
          </w:p>
          <w:p w:rsidR="002F49CC" w:rsidRDefault="002F49CC" w:rsidP="00C17A31">
            <w:pPr>
              <w:jc w:val="both"/>
            </w:pPr>
            <w:r w:rsidRPr="0041376B">
              <w:rPr>
                <w:u w:val="single"/>
              </w:rPr>
              <w:t>Doporučená literatura: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>RANKEN, M.D.</w:t>
            </w:r>
            <w:r>
              <w:t xml:space="preserve">, KILL, R.C., BAKER, C. (Eds.) </w:t>
            </w:r>
            <w:r w:rsidRPr="00E92095">
              <w:t>Food Industries Manual. London, 1997. ISBN 9780751404043.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rPr>
                <w:caps/>
              </w:rPr>
              <w:t>Edwards</w:t>
            </w:r>
            <w:r>
              <w:t xml:space="preserve">, </w:t>
            </w:r>
            <w:r w:rsidRPr="00E92095">
              <w:t>W.P. The Science of Sugar Confectionery. Cambridge, 2000. ISBN 0-85404-596-7.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>LAW, B</w:t>
            </w:r>
            <w:r>
              <w:t>.</w:t>
            </w:r>
            <w:r w:rsidRPr="00E92095">
              <w:t>A.</w:t>
            </w:r>
            <w:r>
              <w:t xml:space="preserve">, </w:t>
            </w:r>
            <w:r w:rsidRPr="00E92095">
              <w:t>TAMIME</w:t>
            </w:r>
            <w:r>
              <w:t>, A.Y</w:t>
            </w:r>
            <w:r w:rsidRPr="00E92095">
              <w:t xml:space="preserve">. Technology of </w:t>
            </w:r>
            <w:r>
              <w:t>C</w:t>
            </w:r>
            <w:r w:rsidRPr="00E92095">
              <w:t xml:space="preserve">heesemaking. 2nd </w:t>
            </w:r>
            <w:r>
              <w:t>E</w:t>
            </w:r>
            <w:r w:rsidRPr="00E92095">
              <w:t>d. Malden: Blackwell, 2010. ISBN 9781405182980.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>TAMIME, A.Y., ROBINSON, R.K. Yoghurt - Science and Technology. 3rd Ed. CRC Press, 2007.</w:t>
            </w:r>
          </w:p>
          <w:p w:rsidR="002F49CC" w:rsidRPr="00E92095" w:rsidRDefault="002F49CC" w:rsidP="00E92095">
            <w:pPr>
              <w:pStyle w:val="Odstavecseseznamem"/>
              <w:ind w:left="0"/>
              <w:jc w:val="both"/>
            </w:pPr>
            <w:r w:rsidRPr="00E92095">
              <w:t xml:space="preserve">FEINER, G. Meat </w:t>
            </w:r>
            <w:r>
              <w:t>P</w:t>
            </w:r>
            <w:r w:rsidRPr="00E92095">
              <w:t xml:space="preserve">roducts </w:t>
            </w:r>
            <w:r>
              <w:t>H</w:t>
            </w:r>
            <w:r w:rsidRPr="00E92095">
              <w:t xml:space="preserve">andbook: </w:t>
            </w:r>
            <w:r>
              <w:t>P</w:t>
            </w:r>
            <w:r w:rsidRPr="00E92095">
              <w:t xml:space="preserve">ractical </w:t>
            </w:r>
            <w:r>
              <w:t>S</w:t>
            </w:r>
            <w:r w:rsidRPr="00E92095">
              <w:t xml:space="preserve">cience and </w:t>
            </w:r>
            <w:r>
              <w:t>T</w:t>
            </w:r>
            <w:r w:rsidRPr="00E92095">
              <w:t>echnology. Cambridge: Woodhead Pub.</w:t>
            </w:r>
            <w:r>
              <w:t xml:space="preserve">, </w:t>
            </w:r>
            <w:r w:rsidRPr="00E92095">
              <w:t>2008. ISBN 9781845690502.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013685" w:rsidP="00FC6AEB">
            <w:pPr>
              <w:jc w:val="center"/>
            </w:pPr>
            <w:r>
              <w:t>12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373"/>
        </w:trPr>
        <w:tc>
          <w:tcPr>
            <w:tcW w:w="9860" w:type="dxa"/>
            <w:gridSpan w:val="46"/>
          </w:tcPr>
          <w:p w:rsidR="002F49CC" w:rsidRPr="00E1633C" w:rsidRDefault="002F49CC" w:rsidP="008F31D0">
            <w:pPr>
              <w:jc w:val="both"/>
            </w:pPr>
            <w:r>
              <w:rPr>
                <w:rFonts w:eastAsia="Calibri"/>
              </w:rPr>
              <w:t xml:space="preserve">Pro získání zápočtu je nutná povinná 80% účast v laboratorních cvičeních, vypracování protokolů experimentálních úloh s vyhodnocením, diskusí výsledků a závěry. </w:t>
            </w:r>
            <w:r w:rsidRPr="00AB5216">
              <w:t>Dle potřeby jsou možné individuální konzultace po předchozí emailové či telefonické dohodě.</w:t>
            </w:r>
          </w:p>
          <w:p w:rsidR="002F49CC" w:rsidRDefault="002F49CC" w:rsidP="00C17A31">
            <w:pPr>
              <w:jc w:val="both"/>
            </w:pPr>
          </w:p>
          <w:p w:rsidR="002F49CC" w:rsidRPr="008F31D0" w:rsidRDefault="002F49CC" w:rsidP="00C17A31">
            <w:pPr>
              <w:jc w:val="both"/>
            </w:pPr>
            <w:r w:rsidRPr="008F31D0">
              <w:t xml:space="preserve">Možnosti komunikace s vyučujícím: </w:t>
            </w:r>
            <w:hyperlink r:id="rId35" w:history="1">
              <w:r w:rsidRPr="008F31D0">
                <w:rPr>
                  <w:rStyle w:val="Hypertextovodkaz"/>
                </w:rPr>
                <w:t>pachlova@utb.cz</w:t>
              </w:r>
            </w:hyperlink>
            <w:r w:rsidRPr="008F31D0">
              <w:t>, 576 033 007.</w:t>
            </w: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74"/>
        </w:trPr>
        <w:tc>
          <w:tcPr>
            <w:tcW w:w="986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F49CC" w:rsidRPr="00241643" w:rsidRDefault="002F49CC" w:rsidP="00256AE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241643">
              <w:rPr>
                <w:rFonts w:eastAsia="Calibri"/>
              </w:rPr>
              <w:lastRenderedPageBreak/>
              <w:br w:type="page"/>
            </w:r>
            <w:r w:rsidRPr="00241643">
              <w:rPr>
                <w:rFonts w:eastAsia="Calibri"/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241643" w:rsidRDefault="002F49CC" w:rsidP="00256AED">
            <w:pPr>
              <w:jc w:val="both"/>
              <w:rPr>
                <w:b/>
              </w:rPr>
            </w:pPr>
            <w:bookmarkStart w:id="16" w:name="Podp_příp_a_real_výr_potr_II"/>
            <w:bookmarkEnd w:id="16"/>
            <w:r w:rsidRPr="00241643">
              <w:rPr>
                <w:b/>
              </w:rPr>
              <w:t>Podpora přípravy a realizace výroby potravin II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Pr="009B4CDE" w:rsidRDefault="00AA776D" w:rsidP="00256A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F49CC">
              <w:rPr>
                <w:sz w:val="18"/>
                <w:szCs w:val="18"/>
              </w:rPr>
              <w:t>ovinný</w:t>
            </w:r>
            <w:r>
              <w:rPr>
                <w:sz w:val="18"/>
                <w:szCs w:val="18"/>
              </w:rPr>
              <w:t>, 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Pr="009B4CDE" w:rsidRDefault="002F49CC" w:rsidP="00256AED">
            <w:pPr>
              <w:jc w:val="both"/>
              <w:rPr>
                <w:sz w:val="18"/>
                <w:szCs w:val="18"/>
              </w:rPr>
            </w:pPr>
            <w:r w:rsidRPr="009B4CDE">
              <w:rPr>
                <w:sz w:val="18"/>
                <w:szCs w:val="18"/>
              </w:rP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Pr="007C3A8F" w:rsidRDefault="007C3A8F" w:rsidP="00256AED">
            <w:pPr>
              <w:jc w:val="both"/>
              <w:rPr>
                <w:sz w:val="18"/>
                <w:szCs w:val="18"/>
              </w:rPr>
            </w:pPr>
            <w:r w:rsidRPr="007C3A8F">
              <w:rPr>
                <w:sz w:val="18"/>
                <w:szCs w:val="18"/>
              </w:rPr>
              <w:t>0p</w:t>
            </w:r>
            <w:r w:rsidRPr="007C3A8F">
              <w:rPr>
                <w:sz w:val="18"/>
                <w:szCs w:val="18"/>
                <w:lang w:val="en-GB"/>
              </w:rPr>
              <w:t>+</w:t>
            </w:r>
            <w:r w:rsidRPr="007C3A8F">
              <w:rPr>
                <w:sz w:val="18"/>
                <w:szCs w:val="18"/>
              </w:rPr>
              <w:t>14s+28l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Pr="00190AF2" w:rsidRDefault="008F1F46" w:rsidP="00256AE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42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Pr="009B4CDE" w:rsidRDefault="002F49CC" w:rsidP="00256AED">
            <w:pPr>
              <w:jc w:val="both"/>
              <w:rPr>
                <w:sz w:val="18"/>
                <w:szCs w:val="18"/>
              </w:rPr>
            </w:pPr>
            <w:r w:rsidRPr="009B4CDE">
              <w:rPr>
                <w:sz w:val="18"/>
                <w:szCs w:val="18"/>
              </w:rPr>
              <w:t>3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Pr="00190AF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Pr="009B4CDE" w:rsidRDefault="007C3A8F" w:rsidP="00256A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klasifikovaný zápočet</w:t>
            </w:r>
          </w:p>
        </w:tc>
        <w:tc>
          <w:tcPr>
            <w:tcW w:w="1564" w:type="dxa"/>
            <w:gridSpan w:val="5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809" w:type="dxa"/>
            <w:gridSpan w:val="13"/>
          </w:tcPr>
          <w:p w:rsidR="002F49CC" w:rsidRDefault="002F49CC" w:rsidP="001A3A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B4CDE">
              <w:rPr>
                <w:sz w:val="18"/>
                <w:szCs w:val="18"/>
              </w:rPr>
              <w:t>emináře</w:t>
            </w:r>
            <w:r>
              <w:rPr>
                <w:sz w:val="18"/>
                <w:szCs w:val="18"/>
              </w:rPr>
              <w:t xml:space="preserve">, </w:t>
            </w:r>
          </w:p>
          <w:p w:rsidR="002F49CC" w:rsidRPr="00190AF2" w:rsidRDefault="002F49CC" w:rsidP="001A3A11">
            <w:pPr>
              <w:jc w:val="both"/>
              <w:rPr>
                <w:sz w:val="19"/>
                <w:szCs w:val="19"/>
              </w:rPr>
            </w:pPr>
            <w:r>
              <w:rPr>
                <w:sz w:val="18"/>
                <w:szCs w:val="18"/>
              </w:rPr>
              <w:t>laboratoratorní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Pr="009B4CDE" w:rsidRDefault="007615B3" w:rsidP="00256A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F49CC" w:rsidRPr="009B4CDE">
              <w:rPr>
                <w:sz w:val="18"/>
                <w:szCs w:val="18"/>
              </w:rPr>
              <w:t>plněná 80% docházka v seminářích a laboratořích, vypracování projektu výrobní linky v programu SuperPro Designer se zadanými parametry (studentská verze).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9B4CDE" w:rsidRDefault="002F49CC" w:rsidP="00256AED">
            <w:pPr>
              <w:jc w:val="both"/>
              <w:rPr>
                <w:sz w:val="18"/>
                <w:szCs w:val="18"/>
              </w:rPr>
            </w:pPr>
            <w:r w:rsidRPr="009B4CDE">
              <w:rPr>
                <w:sz w:val="18"/>
                <w:szCs w:val="18"/>
              </w:rPr>
              <w:t>Ing. Richardos Nikolaos Salek,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Pr="004C7762" w:rsidRDefault="002F49CC" w:rsidP="004C77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 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190AF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  <w:trHeight w:val="150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8C2889" w:rsidRDefault="002F49CC" w:rsidP="004C7762">
            <w:pPr>
              <w:spacing w:before="60" w:after="60"/>
              <w:jc w:val="both"/>
              <w:rPr>
                <w:b/>
                <w:sz w:val="19"/>
                <w:szCs w:val="19"/>
              </w:rPr>
            </w:pPr>
            <w:r w:rsidRPr="008C2889">
              <w:rPr>
                <w:b/>
                <w:sz w:val="19"/>
                <w:szCs w:val="19"/>
              </w:rPr>
              <w:t xml:space="preserve">Ing. Richardos Nikolaos Salek, Ph.D. </w:t>
            </w:r>
            <w:r w:rsidRPr="008C2889">
              <w:rPr>
                <w:sz w:val="19"/>
                <w:szCs w:val="19"/>
              </w:rPr>
              <w:t xml:space="preserve">(100% s)        </w:t>
            </w:r>
            <w:r w:rsidRPr="008C2889">
              <w:rPr>
                <w:b/>
                <w:sz w:val="19"/>
                <w:szCs w:val="19"/>
              </w:rPr>
              <w:t xml:space="preserve">                                                   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Pr="00190AF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Pr="00190AF2" w:rsidRDefault="002F49CC" w:rsidP="00256AED">
            <w:pPr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Cílem předmětu je prohloubit znalosti studentů při navrhování výrobních linek se zaměřením na materiálové bilance, propustnost množství surovin a meziproduktů a návazností na pomocné procesy (balení, skladování apod.). Dále budou studenti optimalizovat výrobní procesy při zadané změně vnějších parametrů. V neposlední řadě je cílem prohloubit znalosti studentů v oblasti zpracovávání surovinových skladeb se zadanými parametry a ekonomickým kontextem. K tomuto účelu bude využíván program SuperPro Designer (jedná se o simulační program pro materiálové a energetické bilance, odhadu investičních a provozních nákladů apod.; program je využíván pro simulaci a optimalizaci diskontinuálních a kontinuálních procesů). Obsah předmětu tvoří tyto tematické celky: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Zpracování surovinové skladby vybrané potraviny a návrh základního modelu výrobního diagramu.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softwarové rozhraní studentské verze programu.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tvorba základního výrobního diagramu vybrané potraviny.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materiálová bilance vstupů, meziproduktů a výstupů vybrané potraviny.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optimalizace základních procesů u výroby vybrané potraviny.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ovládání programu - faktory změny množství vstupů a optimalizace procesů.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ovládání programu - faktory změny množství výstupů a optimalizace procesů.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ovládání programu - faktory změny kapacity výrobních zařízení a optimalizace procesů.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ovládání programu - časové souvislosti počátku a konce výroby, kontinuální a diskontinuální výroba.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ovládání programu - ekonomické funkce programu (odhad investičních a provozních nákladů), vliv změn množství vstupů, výstupů a kapacit výrobních zařízení na ekonomické parametry výrobního procesu.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ovládání programu - analýza využití kapacity jednotlivých výrobních zařízení, ekonomické souvislosti.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aplikace změny množství vstupů, výstupů a kapacity výrobních zařízení a optimalizace procesů u vybrané potraviny I.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Program SuperPro Designer - aplikace změny množství vstupů, výstupů a kapacity výrobních zařízení a optimalizace procesů u vybrané potraviny II.</w:t>
            </w:r>
          </w:p>
          <w:p w:rsidR="002F49CC" w:rsidRPr="00190AF2" w:rsidRDefault="002F49CC" w:rsidP="00241643">
            <w:pPr>
              <w:pStyle w:val="Odstavecseseznamem"/>
              <w:numPr>
                <w:ilvl w:val="0"/>
                <w:numId w:val="32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190AF2">
              <w:rPr>
                <w:sz w:val="18"/>
                <w:szCs w:val="18"/>
              </w:rPr>
              <w:t>Prezentace výsledků tvorby modelové výrobní linky.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Pr="00190AF2" w:rsidRDefault="002F49CC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2F49CC" w:rsidTr="00394B59">
        <w:trPr>
          <w:gridBefore w:val="1"/>
          <w:wBefore w:w="29" w:type="dxa"/>
          <w:trHeight w:val="579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190AF2" w:rsidRDefault="002F49CC" w:rsidP="00256AED">
            <w:pPr>
              <w:jc w:val="both"/>
              <w:rPr>
                <w:sz w:val="18"/>
                <w:szCs w:val="18"/>
                <w:u w:val="single"/>
              </w:rPr>
            </w:pPr>
            <w:r w:rsidRPr="00190AF2">
              <w:rPr>
                <w:sz w:val="18"/>
                <w:szCs w:val="18"/>
                <w:u w:val="single"/>
              </w:rPr>
              <w:t>Povinná literatura:</w:t>
            </w:r>
          </w:p>
          <w:p w:rsidR="002F49CC" w:rsidRPr="00190AF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>Manuál k programu SuperPro Designer.</w:t>
            </w:r>
          </w:p>
          <w:p w:rsidR="002F49CC" w:rsidRPr="00190AF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18"/>
                <w:szCs w:val="18"/>
              </w:rPr>
            </w:pPr>
            <w:r w:rsidRPr="00190AF2">
              <w:rPr>
                <w:color w:val="212121"/>
                <w:sz w:val="18"/>
                <w:szCs w:val="18"/>
              </w:rPr>
              <w:t>KADLEC, P. a kol. Technologie potravin - Procesy a zařízení v potravinářství a biotechnologiích. 1. vyd. Ostrava: Key Publishing, 2013. 496 s. ISBN 978-80-7418-163-4.</w:t>
            </w:r>
          </w:p>
          <w:p w:rsidR="002F49CC" w:rsidRPr="00190AF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90AF2">
              <w:rPr>
                <w:sz w:val="18"/>
                <w:szCs w:val="18"/>
              </w:rPr>
              <w:t xml:space="preserve">RANKEN, M.D., KILL, R.C., BAKER, C. (Eds.) </w:t>
            </w:r>
            <w:r w:rsidRPr="00190AF2">
              <w:rPr>
                <w:iCs/>
                <w:sz w:val="18"/>
                <w:szCs w:val="18"/>
              </w:rPr>
              <w:t>Food Industries Manual</w:t>
            </w:r>
            <w:r w:rsidRPr="00190AF2">
              <w:rPr>
                <w:sz w:val="18"/>
                <w:szCs w:val="18"/>
              </w:rPr>
              <w:t>. London, 1997. ISBN 9780751404043.</w:t>
            </w:r>
          </w:p>
          <w:p w:rsidR="002F49CC" w:rsidRPr="00190AF2" w:rsidRDefault="002F49CC" w:rsidP="00241643">
            <w:pPr>
              <w:jc w:val="both"/>
              <w:rPr>
                <w:rStyle w:val="Hypertextovodkaz"/>
                <w:sz w:val="8"/>
                <w:szCs w:val="8"/>
              </w:rPr>
            </w:pPr>
          </w:p>
          <w:p w:rsidR="002F49CC" w:rsidRDefault="002F49CC" w:rsidP="00241643">
            <w:pPr>
              <w:jc w:val="both"/>
              <w:rPr>
                <w:rStyle w:val="Hypertextovodkaz"/>
                <w:color w:val="auto"/>
                <w:sz w:val="18"/>
                <w:szCs w:val="18"/>
              </w:rPr>
            </w:pPr>
            <w:r w:rsidRPr="00190AF2">
              <w:rPr>
                <w:rStyle w:val="Hypertextovodkaz"/>
                <w:color w:val="auto"/>
                <w:sz w:val="18"/>
                <w:szCs w:val="18"/>
              </w:rPr>
              <w:t>Doporučená literatura:</w:t>
            </w:r>
          </w:p>
          <w:p w:rsidR="002F49CC" w:rsidRPr="00B8309D" w:rsidRDefault="00E24DAB" w:rsidP="00241643">
            <w:pPr>
              <w:jc w:val="both"/>
              <w:rPr>
                <w:rStyle w:val="Hypertextovodkaz"/>
                <w:color w:val="auto"/>
                <w:sz w:val="18"/>
                <w:szCs w:val="18"/>
              </w:rPr>
            </w:pPr>
            <w:hyperlink r:id="rId36" w:history="1">
              <w:r w:rsidR="002F49CC" w:rsidRPr="00B8309D">
                <w:rPr>
                  <w:rStyle w:val="Hypertextovodkaz"/>
                  <w:sz w:val="18"/>
                  <w:szCs w:val="18"/>
                </w:rPr>
                <w:t>www.intelligen.com</w:t>
              </w:r>
            </w:hyperlink>
          </w:p>
          <w:p w:rsidR="002F49CC" w:rsidRPr="00190AF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18"/>
                <w:szCs w:val="18"/>
              </w:rPr>
            </w:pPr>
            <w:r w:rsidRPr="00190AF2">
              <w:rPr>
                <w:caps/>
                <w:color w:val="212121"/>
                <w:sz w:val="18"/>
                <w:szCs w:val="18"/>
              </w:rPr>
              <w:t>Dostálová, J.</w:t>
            </w:r>
            <w:r w:rsidRPr="00190AF2">
              <w:rPr>
                <w:color w:val="212121"/>
                <w:sz w:val="18"/>
                <w:szCs w:val="18"/>
              </w:rPr>
              <w:t xml:space="preserve"> a kol. Technologie potravin - Potravinářské zbožíznalství. 1. vyd. Ostrava: Key Publishing, 2014. 425 s. ISBN 978-80-7418-208-2.</w:t>
            </w:r>
          </w:p>
          <w:p w:rsidR="002F49CC" w:rsidRPr="00190AF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18"/>
                <w:szCs w:val="18"/>
              </w:rPr>
            </w:pPr>
            <w:r w:rsidRPr="00190AF2">
              <w:rPr>
                <w:caps/>
                <w:color w:val="212121"/>
                <w:sz w:val="18"/>
                <w:szCs w:val="18"/>
              </w:rPr>
              <w:t>Kadlec,</w:t>
            </w:r>
            <w:r w:rsidRPr="00190AF2">
              <w:rPr>
                <w:color w:val="212121"/>
                <w:sz w:val="18"/>
                <w:szCs w:val="18"/>
              </w:rPr>
              <w:t xml:space="preserve"> P. a kol. Technologie potravin - Přehled tradičních potravinářských výrob. 1. vyd. Ostrava: Key Publishing, 2012. 569 s. ISBN 978-80-7418-145-0.</w:t>
            </w:r>
          </w:p>
          <w:p w:rsidR="002F49CC" w:rsidRPr="00190AF2" w:rsidRDefault="002F49CC" w:rsidP="00190AF2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  <w:u w:val="single"/>
              </w:rPr>
            </w:pPr>
            <w:r w:rsidRPr="00190AF2">
              <w:rPr>
                <w:sz w:val="18"/>
                <w:szCs w:val="18"/>
              </w:rPr>
              <w:t>GRIFFITHS, M. </w:t>
            </w:r>
            <w:r w:rsidRPr="00190AF2">
              <w:rPr>
                <w:iCs/>
                <w:sz w:val="18"/>
                <w:szCs w:val="18"/>
              </w:rPr>
              <w:t>Improving the Safety and Quality of Milk. Improving Quality in Milk Products</w:t>
            </w:r>
            <w:r w:rsidRPr="00190AF2">
              <w:rPr>
                <w:sz w:val="18"/>
                <w:szCs w:val="18"/>
              </w:rPr>
              <w:t>. Cambridge: Woodhead Pub, 2010. ISBN 9781845699437.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Pr="00190AF2" w:rsidRDefault="002F49CC" w:rsidP="00256AED">
            <w:pPr>
              <w:jc w:val="center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Pr="00110159" w:rsidRDefault="002F49CC" w:rsidP="009B4CDE">
            <w:pPr>
              <w:jc w:val="center"/>
              <w:rPr>
                <w:sz w:val="18"/>
                <w:szCs w:val="18"/>
              </w:rPr>
            </w:pPr>
            <w:r w:rsidRPr="00110159">
              <w:rPr>
                <w:sz w:val="18"/>
                <w:szCs w:val="18"/>
              </w:rPr>
              <w:t>12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Pr="00190AF2" w:rsidRDefault="002F49CC" w:rsidP="00256AED">
            <w:pPr>
              <w:jc w:val="both"/>
              <w:rPr>
                <w:b/>
                <w:sz w:val="19"/>
                <w:szCs w:val="19"/>
              </w:rPr>
            </w:pPr>
            <w:r w:rsidRPr="00190AF2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41"/>
        </w:trPr>
        <w:tc>
          <w:tcPr>
            <w:tcW w:w="9860" w:type="dxa"/>
            <w:gridSpan w:val="46"/>
          </w:tcPr>
          <w:p w:rsidR="002F49CC" w:rsidRPr="009B4CDE" w:rsidRDefault="002F49CC" w:rsidP="00241643">
            <w:pPr>
              <w:jc w:val="both"/>
              <w:rPr>
                <w:sz w:val="18"/>
                <w:szCs w:val="18"/>
              </w:rPr>
            </w:pPr>
            <w:r w:rsidRPr="009B4CDE">
              <w:rPr>
                <w:rFonts w:eastAsia="Calibri"/>
                <w:sz w:val="18"/>
                <w:szCs w:val="18"/>
              </w:rPr>
              <w:t xml:space="preserve">Pro získání zápočtu je nutná 80% povinná účast na seminářích a cvičeních a </w:t>
            </w:r>
            <w:r w:rsidRPr="009B4CDE">
              <w:rPr>
                <w:sz w:val="18"/>
                <w:szCs w:val="18"/>
              </w:rPr>
              <w:t xml:space="preserve">vypracování projektu výrobní linky v programu SuperPro Designer se zadanými parametry (ve studentské verzi). Dle potřeby jsou možné individuální konzultace po předchozí emailové či telefonické dohodě. </w:t>
            </w:r>
          </w:p>
          <w:p w:rsidR="002F49CC" w:rsidRPr="009B4CDE" w:rsidRDefault="002F49CC" w:rsidP="00241643">
            <w:pPr>
              <w:jc w:val="both"/>
              <w:rPr>
                <w:sz w:val="8"/>
                <w:szCs w:val="8"/>
              </w:rPr>
            </w:pPr>
          </w:p>
          <w:p w:rsidR="002F49CC" w:rsidRPr="00190AF2" w:rsidRDefault="002F49CC" w:rsidP="00241643">
            <w:pPr>
              <w:jc w:val="both"/>
              <w:rPr>
                <w:sz w:val="19"/>
                <w:szCs w:val="19"/>
              </w:rPr>
            </w:pPr>
            <w:r w:rsidRPr="009B4CDE">
              <w:rPr>
                <w:sz w:val="18"/>
                <w:szCs w:val="18"/>
              </w:rPr>
              <w:t xml:space="preserve">Možnost komunikace s vyučujícím: </w:t>
            </w:r>
            <w:hyperlink r:id="rId37" w:history="1">
              <w:r w:rsidRPr="009B4CDE">
                <w:rPr>
                  <w:rStyle w:val="Hypertextovodkaz"/>
                  <w:sz w:val="18"/>
                  <w:szCs w:val="18"/>
                </w:rPr>
                <w:t>rsalek@utb.cz</w:t>
              </w:r>
            </w:hyperlink>
            <w:r w:rsidRPr="009B4CDE">
              <w:rPr>
                <w:sz w:val="18"/>
                <w:szCs w:val="18"/>
              </w:rPr>
              <w:t>, 576 038</w:t>
            </w:r>
            <w:r>
              <w:rPr>
                <w:sz w:val="18"/>
                <w:szCs w:val="18"/>
              </w:rPr>
              <w:t> </w:t>
            </w:r>
            <w:r w:rsidRPr="009B4CDE">
              <w:rPr>
                <w:sz w:val="18"/>
                <w:szCs w:val="18"/>
              </w:rPr>
              <w:t>087.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B02213" w:rsidRDefault="002F49CC" w:rsidP="00256AED">
            <w:pPr>
              <w:jc w:val="both"/>
              <w:rPr>
                <w:b/>
              </w:rPr>
            </w:pPr>
            <w:bookmarkStart w:id="17" w:name="Ang_v_TP"/>
            <w:bookmarkEnd w:id="17"/>
            <w:r>
              <w:rPr>
                <w:b/>
              </w:rPr>
              <w:t>Angličtina v technologii potravin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2F49CC" w:rsidP="00256AED">
            <w:pPr>
              <w:jc w:val="both"/>
            </w:pPr>
            <w:r>
              <w:t>povinný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2F49CC" w:rsidP="00256AED">
            <w:pPr>
              <w:jc w:val="both"/>
            </w:pPr>
            <w: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2F49CC" w:rsidP="00DC1B6D">
            <w:pPr>
              <w:jc w:val="both"/>
            </w:pPr>
            <w:r>
              <w:t>0p+</w:t>
            </w:r>
            <w:r w:rsidRPr="00C13939">
              <w:t>28s</w:t>
            </w:r>
            <w:r>
              <w:t>+0l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2F49CC" w:rsidP="00256AED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2F49CC" w:rsidP="00256AED">
            <w:pPr>
              <w:jc w:val="both"/>
            </w:pPr>
            <w:r>
              <w:t>2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256AED">
            <w:pPr>
              <w:jc w:val="both"/>
            </w:pPr>
            <w:r w:rsidRPr="00C13939">
              <w:t>zkouška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256AED">
            <w:pPr>
              <w:jc w:val="both"/>
            </w:pPr>
            <w:r>
              <w:t>semináře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52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FD1AC1" w:rsidRDefault="002F49CC" w:rsidP="00FD1AC1">
            <w:pPr>
              <w:pStyle w:val="Nadpis4"/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D1AC1">
              <w:rPr>
                <w:rFonts w:ascii="Times New Roman" w:hAnsi="Times New Roman" w:cs="Times New Roman"/>
                <w:b w:val="0"/>
                <w:color w:val="auto"/>
              </w:rPr>
              <w:t>Předmět má pro zaměření SP doplňující charakter.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899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FD1AC1">
            <w:pPr>
              <w:jc w:val="both"/>
            </w:pPr>
            <w:r>
              <w:t>Cílem předmětu je naučit studenty pracovat s odbornými tématy, písemně i ústně prezentovat technické informace v angličtině. Zabývá se rozvojem komunikačních schopností studentů i v obecné oblasti a profesních situacích. Obsah předmětu tvoří tyto tematické celky: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Specifika prezentace v angličtině.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Technologie výroby potravin živočišného původu.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Technologie výroby potravin rostlinného původu.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Technologie tuků a detergentů.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Výroba alkoholických a nealkoholických nápojů.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Analýza a hodnocení potravin.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Mikrobiologie potravin.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Senzorické hodnocení potravin.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Výživa a stravování člověka, trendy v gastronomii.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Aplikovaná povrchová a koloidní chemie v potravinářství.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Zpracování a principy úchovy ovoce a zeleniny.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30"/>
              </w:numPr>
              <w:ind w:left="284" w:hanging="57"/>
              <w:jc w:val="both"/>
            </w:pPr>
            <w:r>
              <w:t>Prezentace vlastní odborné práce.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73107E" w:rsidRDefault="002F49CC" w:rsidP="00256AED">
            <w:pPr>
              <w:jc w:val="both"/>
            </w:pPr>
            <w:r w:rsidRPr="0073107E">
              <w:rPr>
                <w:u w:val="single"/>
              </w:rPr>
              <w:t>Povinná literatura</w:t>
            </w:r>
            <w:r w:rsidRPr="0073107E">
              <w:t>:</w:t>
            </w:r>
          </w:p>
          <w:p w:rsidR="002F49CC" w:rsidRPr="002D524F" w:rsidRDefault="002F49CC" w:rsidP="00FD1AC1">
            <w:pPr>
              <w:jc w:val="both"/>
            </w:pPr>
            <w:r w:rsidRPr="00900F3D">
              <w:rPr>
                <w:caps/>
                <w:kern w:val="20"/>
              </w:rPr>
              <w:t>Glendinning</w:t>
            </w:r>
            <w:r w:rsidRPr="002D524F">
              <w:t xml:space="preserve">, E.H. </w:t>
            </w:r>
            <w:r w:rsidRPr="00900F3D">
              <w:t>Oxford English for Careers: Technology</w:t>
            </w:r>
            <w:r w:rsidRPr="002D524F">
              <w:t xml:space="preserve">. OUP, 2007. ISBN 0194569535. </w:t>
            </w:r>
          </w:p>
          <w:p w:rsidR="002F49CC" w:rsidRPr="002D524F" w:rsidRDefault="002F49CC" w:rsidP="00FD1AC1">
            <w:pPr>
              <w:jc w:val="both"/>
            </w:pPr>
          </w:p>
          <w:p w:rsidR="002F49CC" w:rsidRPr="002D524F" w:rsidRDefault="002F49CC" w:rsidP="00FD1AC1">
            <w:pPr>
              <w:jc w:val="both"/>
            </w:pPr>
            <w:r w:rsidRPr="002D524F">
              <w:rPr>
                <w:u w:val="single"/>
              </w:rPr>
              <w:t>Doporučená literatura</w:t>
            </w:r>
            <w:r w:rsidRPr="002D524F">
              <w:t>:</w:t>
            </w:r>
          </w:p>
          <w:p w:rsidR="002F49CC" w:rsidRPr="002D524F" w:rsidRDefault="002F49CC" w:rsidP="00FD1AC1">
            <w:pPr>
              <w:jc w:val="both"/>
            </w:pPr>
            <w:r w:rsidRPr="00900F3D">
              <w:rPr>
                <w:caps/>
                <w:kern w:val="20"/>
              </w:rPr>
              <w:t>Comfort, J</w:t>
            </w:r>
            <w:r w:rsidRPr="002D524F">
              <w:t xml:space="preserve">. </w:t>
            </w:r>
            <w:r w:rsidRPr="00900F3D">
              <w:t>Effective Presentations.</w:t>
            </w:r>
            <w:r w:rsidRPr="002D524F">
              <w:t xml:space="preserve"> Oxford: Oxford University Press, 1995. ISBN 0194570657. </w:t>
            </w:r>
          </w:p>
          <w:p w:rsidR="002F49CC" w:rsidRPr="002D524F" w:rsidRDefault="002F49CC" w:rsidP="00FD1AC1">
            <w:pPr>
              <w:jc w:val="both"/>
            </w:pPr>
            <w:r w:rsidRPr="00900F3D">
              <w:rPr>
                <w:caps/>
                <w:kern w:val="20"/>
              </w:rPr>
              <w:t>Murphy, R.</w:t>
            </w:r>
            <w:r w:rsidRPr="002D524F">
              <w:t xml:space="preserve"> </w:t>
            </w:r>
            <w:r w:rsidRPr="00900F3D">
              <w:t>English Grammar in Use.</w:t>
            </w:r>
            <w:r w:rsidRPr="002D524F">
              <w:t xml:space="preserve"> Cambridge, 2003. ISBN 0-521-5293-X. </w:t>
            </w:r>
          </w:p>
          <w:p w:rsidR="002F49CC" w:rsidRDefault="002F49CC" w:rsidP="00FD1AC1">
            <w:pPr>
              <w:jc w:val="both"/>
            </w:pPr>
            <w:r w:rsidRPr="002D524F">
              <w:t>Vlastní doplňující materiály v e-learningové podobě.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2F49CC" w:rsidP="00DC1B6D">
            <w:pPr>
              <w:jc w:val="center"/>
            </w:pPr>
            <w:r>
              <w:t>9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373"/>
        </w:trPr>
        <w:tc>
          <w:tcPr>
            <w:tcW w:w="9860" w:type="dxa"/>
            <w:gridSpan w:val="46"/>
          </w:tcPr>
          <w:p w:rsidR="002F49CC" w:rsidRDefault="002F49CC" w:rsidP="00256AED">
            <w:pPr>
              <w:jc w:val="both"/>
            </w:pPr>
            <w:r>
              <w:t xml:space="preserve">Studenti samostatně studují předložené materiály a využívají e-learningovou podporu. Prezentují technické téma z jejich studijní oblasti. </w:t>
            </w:r>
            <w:r w:rsidRPr="000122F1">
              <w:t>V případě potřeby mají možnost domluvit si individuální konzultaci.</w:t>
            </w: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38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RPr="00900F3D" w:rsidTr="00394B59">
        <w:trPr>
          <w:gridBefore w:val="1"/>
          <w:wBefore w:w="29" w:type="dxa"/>
        </w:trPr>
        <w:tc>
          <w:tcPr>
            <w:tcW w:w="306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97" w:type="dxa"/>
            <w:gridSpan w:val="40"/>
            <w:tcBorders>
              <w:top w:val="double" w:sz="4" w:space="0" w:color="auto"/>
            </w:tcBorders>
          </w:tcPr>
          <w:p w:rsidR="002F49CC" w:rsidRPr="00900F3D" w:rsidRDefault="002F49CC" w:rsidP="00256AED">
            <w:pPr>
              <w:jc w:val="both"/>
              <w:rPr>
                <w:b/>
              </w:rPr>
            </w:pPr>
            <w:r w:rsidRPr="00900F3D">
              <w:rPr>
                <w:b/>
              </w:rPr>
              <w:t>Odborný jazyk němči</w:t>
            </w:r>
            <w:r w:rsidRPr="00FF317E">
              <w:rPr>
                <w:b/>
              </w:rPr>
              <w:t xml:space="preserve">na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98" w:type="dxa"/>
            <w:gridSpan w:val="21"/>
          </w:tcPr>
          <w:p w:rsidR="002F49CC" w:rsidRDefault="002F49CC" w:rsidP="00256AED">
            <w:pPr>
              <w:jc w:val="both"/>
            </w:pPr>
            <w:r>
              <w:t>povinný</w:t>
            </w:r>
          </w:p>
        </w:tc>
        <w:tc>
          <w:tcPr>
            <w:tcW w:w="2691" w:type="dxa"/>
            <w:gridSpan w:val="14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08" w:type="dxa"/>
            <w:gridSpan w:val="5"/>
          </w:tcPr>
          <w:p w:rsidR="002F49CC" w:rsidRDefault="002F49CC" w:rsidP="00256AED">
            <w:pPr>
              <w:jc w:val="both"/>
            </w:pPr>
            <w: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4" w:type="dxa"/>
            <w:gridSpan w:val="15"/>
          </w:tcPr>
          <w:p w:rsidR="002F49CC" w:rsidRDefault="002F49CC" w:rsidP="00256AED">
            <w:pPr>
              <w:jc w:val="both"/>
            </w:pP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2F49CC" w:rsidP="00256AED">
            <w:pPr>
              <w:jc w:val="both"/>
            </w:pPr>
          </w:p>
        </w:tc>
        <w:tc>
          <w:tcPr>
            <w:tcW w:w="2152" w:type="dxa"/>
            <w:gridSpan w:val="10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47" w:type="dxa"/>
            <w:gridSpan w:val="9"/>
          </w:tcPr>
          <w:p w:rsidR="002F49CC" w:rsidRDefault="002F49CC" w:rsidP="00256AED">
            <w:pPr>
              <w:jc w:val="both"/>
            </w:pPr>
            <w:r>
              <w:t>2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97" w:type="dxa"/>
            <w:gridSpan w:val="40"/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98" w:type="dxa"/>
            <w:gridSpan w:val="21"/>
          </w:tcPr>
          <w:p w:rsidR="002F49CC" w:rsidRDefault="002F49CC" w:rsidP="00256AED">
            <w:pPr>
              <w:jc w:val="both"/>
            </w:pPr>
            <w:r>
              <w:t>zkouška</w:t>
            </w:r>
          </w:p>
        </w:tc>
        <w:tc>
          <w:tcPr>
            <w:tcW w:w="1584" w:type="dxa"/>
            <w:gridSpan w:val="5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256AED">
            <w:pPr>
              <w:jc w:val="both"/>
            </w:pPr>
            <w:r>
              <w:t>semináře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97" w:type="dxa"/>
            <w:gridSpan w:val="40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němčiny je na úrovni pokročilý B2.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63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97" w:type="dxa"/>
            <w:gridSpan w:val="40"/>
            <w:tcBorders>
              <w:top w:val="single" w:sz="4" w:space="0" w:color="auto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63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97" w:type="dxa"/>
            <w:gridSpan w:val="40"/>
            <w:tcBorders>
              <w:top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97" w:type="dxa"/>
            <w:gridSpan w:val="40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12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256AED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97" w:type="dxa"/>
            <w:gridSpan w:val="40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RPr="0067005E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256AED">
            <w:pPr>
              <w:jc w:val="both"/>
            </w:pPr>
            <w:r>
              <w:t>Cílem předmětu je naučit studenty pracovat s odbornými tématy, písemně i ústně prezentovat technické informace v němčině. Zabývá se rozvojem komunikačních schopností studentů i v obecné oblasti a profesních situacích. 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Přítomný čas slabých a silných sloves.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Způsobová slovesa a jejich užití.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Minulé časy vybraných slabých a silných sloves.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Rozkazovací způsob.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Slovosled věty hlavní a vedlejší.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Slovosled věty hlavní po větě vedlejší.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Údaje míry, hmotnosti a množství.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Časové údaje.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Odborná terminologie.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:rsidR="002F49CC" w:rsidRPr="00CE4780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Specifika prezentace v němčině.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:rsidR="002F49CC" w:rsidRPr="0067005E" w:rsidRDefault="002F49CC" w:rsidP="00033E37">
            <w:pPr>
              <w:pStyle w:val="Odstavecseseznamem"/>
              <w:numPr>
                <w:ilvl w:val="0"/>
                <w:numId w:val="25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26" w:type="dxa"/>
            <w:gridSpan w:val="13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34" w:type="dxa"/>
            <w:gridSpan w:val="33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5E0C1E" w:rsidRDefault="002F49CC" w:rsidP="00256AED">
            <w:pPr>
              <w:jc w:val="both"/>
            </w:pPr>
            <w:r w:rsidRPr="005E0C1E">
              <w:rPr>
                <w:u w:val="single"/>
              </w:rPr>
              <w:t>Povinná literatura</w:t>
            </w:r>
            <w:r w:rsidRPr="005E0C1E">
              <w:t>:</w:t>
            </w:r>
          </w:p>
          <w:p w:rsidR="002F49CC" w:rsidRPr="005E0C1E" w:rsidRDefault="002F49CC" w:rsidP="00256AED">
            <w:pPr>
              <w:jc w:val="both"/>
            </w:pPr>
            <w:r w:rsidRPr="00900F3D">
              <w:rPr>
                <w:caps/>
                <w:kern w:val="20"/>
              </w:rPr>
              <w:t xml:space="preserve">Becker, N., Braunert, </w:t>
            </w:r>
            <w:r w:rsidRPr="005E0C1E">
              <w:rPr>
                <w:caps/>
                <w:kern w:val="20"/>
              </w:rPr>
              <w:t>C.</w:t>
            </w:r>
            <w:r w:rsidRPr="00900F3D">
              <w:rPr>
                <w:caps/>
                <w:kern w:val="20"/>
              </w:rPr>
              <w:t>J.</w:t>
            </w:r>
            <w:r w:rsidRPr="005E0C1E">
              <w:rPr>
                <w:caps/>
                <w:kern w:val="20"/>
              </w:rPr>
              <w:t xml:space="preserve"> </w:t>
            </w:r>
            <w:r w:rsidRPr="00900F3D">
              <w:t xml:space="preserve">Alltag Beruf &amp; Co. 6. </w:t>
            </w:r>
            <w:r w:rsidRPr="005E0C1E">
              <w:t>Hueber Verlag</w:t>
            </w:r>
            <w:r>
              <w:t xml:space="preserve">, </w:t>
            </w:r>
            <w:r w:rsidRPr="005E0C1E">
              <w:t>2011.</w:t>
            </w:r>
          </w:p>
          <w:p w:rsidR="002F49CC" w:rsidRPr="005E0C1E" w:rsidRDefault="00E24DAB" w:rsidP="00256AED">
            <w:pPr>
              <w:jc w:val="both"/>
            </w:pPr>
            <w:hyperlink r:id="rId39" w:history="1">
              <w:r w:rsidR="002F49CC" w:rsidRPr="005E0C1E">
                <w:rPr>
                  <w:rStyle w:val="Hypertextovodkaz"/>
                </w:rPr>
                <w:t>https://www.hueber.de/shared/uebungen/alltag/</w:t>
              </w:r>
            </w:hyperlink>
          </w:p>
          <w:p w:rsidR="002F49CC" w:rsidRPr="005E0C1E" w:rsidRDefault="002F49CC" w:rsidP="00256AED">
            <w:pPr>
              <w:jc w:val="both"/>
            </w:pPr>
          </w:p>
          <w:p w:rsidR="002F49CC" w:rsidRPr="005E0C1E" w:rsidRDefault="002F49CC" w:rsidP="00256AED">
            <w:pPr>
              <w:jc w:val="both"/>
            </w:pPr>
            <w:r w:rsidRPr="005E0C1E">
              <w:rPr>
                <w:u w:val="single"/>
              </w:rPr>
              <w:t>Doporučená literatura</w:t>
            </w:r>
            <w:r w:rsidRPr="005E0C1E">
              <w:t>:</w:t>
            </w:r>
          </w:p>
          <w:p w:rsidR="002F49CC" w:rsidRPr="005E0C1E" w:rsidRDefault="002F49CC" w:rsidP="00256AED">
            <w:pPr>
              <w:jc w:val="both"/>
            </w:pPr>
            <w:r w:rsidRPr="00900F3D">
              <w:rPr>
                <w:caps/>
                <w:kern w:val="20"/>
              </w:rPr>
              <w:t>Schramm, B</w:t>
            </w:r>
            <w:r w:rsidRPr="005E0C1E">
              <w:t xml:space="preserve">. a kol. </w:t>
            </w:r>
            <w:r w:rsidRPr="00900F3D">
              <w:t xml:space="preserve">Grammatik </w:t>
            </w:r>
            <w:r>
              <w:t>-</w:t>
            </w:r>
            <w:r w:rsidRPr="00900F3D">
              <w:t xml:space="preserve"> ganz klar! </w:t>
            </w:r>
            <w:r w:rsidRPr="005E0C1E">
              <w:t>Ismaning: Hueber Verlag</w:t>
            </w:r>
            <w:r>
              <w:t>,</w:t>
            </w:r>
            <w:r w:rsidRPr="00900F3D">
              <w:t xml:space="preserve"> 2011</w:t>
            </w:r>
            <w:r w:rsidRPr="005E0C1E">
              <w:t xml:space="preserve">. ISBN 978-3-19-051555-4. </w:t>
            </w:r>
          </w:p>
          <w:p w:rsidR="002F49CC" w:rsidRDefault="002F49CC" w:rsidP="00256AED">
            <w:pPr>
              <w:jc w:val="both"/>
            </w:pPr>
            <w:r w:rsidRPr="00900F3D">
              <w:rPr>
                <w:caps/>
                <w:kern w:val="20"/>
              </w:rPr>
              <w:t>Krenn, W., Puchta,</w:t>
            </w:r>
            <w:r w:rsidRPr="005E0C1E">
              <w:t xml:space="preserve"> H. </w:t>
            </w:r>
            <w:r w:rsidRPr="00900F3D">
              <w:t>Motive</w:t>
            </w:r>
            <w:r w:rsidRPr="005E0C1E">
              <w:t>. München: Hueber Verlag</w:t>
            </w:r>
            <w:r>
              <w:t xml:space="preserve">, 2016. ISBN </w:t>
            </w:r>
            <w:r w:rsidRPr="005E0C1E">
              <w:t>978-3-19-001878-9.</w:t>
            </w:r>
          </w:p>
          <w:p w:rsidR="002F49CC" w:rsidRDefault="002F49CC" w:rsidP="00256AED">
            <w:pPr>
              <w:jc w:val="both"/>
            </w:pPr>
            <w:r w:rsidRPr="005E0C1E">
              <w:t xml:space="preserve">Doplňující materiály </w:t>
            </w:r>
            <w:hyperlink r:id="rId40" w:history="1">
              <w:r w:rsidRPr="005E0C1E">
                <w:rPr>
                  <w:rStyle w:val="Hypertextovodkaz"/>
                </w:rPr>
                <w:t>https://www.hueber.de/seite/pg_lehren_unterrichtsplan_mot</w:t>
              </w:r>
            </w:hyperlink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5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256AED">
            <w:pPr>
              <w:jc w:val="center"/>
            </w:pPr>
            <w:r>
              <w:t>9</w:t>
            </w:r>
          </w:p>
        </w:tc>
        <w:tc>
          <w:tcPr>
            <w:tcW w:w="4215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373"/>
        </w:trPr>
        <w:tc>
          <w:tcPr>
            <w:tcW w:w="9860" w:type="dxa"/>
            <w:gridSpan w:val="46"/>
          </w:tcPr>
          <w:p w:rsidR="002F49CC" w:rsidRDefault="002F49CC" w:rsidP="00256AED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</w:t>
            </w:r>
            <w:r w:rsidRPr="000122F1">
              <w:t>.</w:t>
            </w: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41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RPr="00900F3D" w:rsidTr="00394B59">
        <w:trPr>
          <w:gridBefore w:val="1"/>
          <w:wBefore w:w="29" w:type="dxa"/>
        </w:trPr>
        <w:tc>
          <w:tcPr>
            <w:tcW w:w="3063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97" w:type="dxa"/>
            <w:gridSpan w:val="40"/>
            <w:tcBorders>
              <w:top w:val="double" w:sz="4" w:space="0" w:color="auto"/>
            </w:tcBorders>
          </w:tcPr>
          <w:p w:rsidR="002F49CC" w:rsidRPr="00900F3D" w:rsidRDefault="002F49CC" w:rsidP="00256AED">
            <w:pPr>
              <w:jc w:val="both"/>
              <w:rPr>
                <w:b/>
              </w:rPr>
            </w:pPr>
            <w:r w:rsidRPr="00900F3D">
              <w:rPr>
                <w:b/>
              </w:rPr>
              <w:t xml:space="preserve">Odborný jazyk ruština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98" w:type="dxa"/>
            <w:gridSpan w:val="21"/>
          </w:tcPr>
          <w:p w:rsidR="002F49CC" w:rsidRDefault="002F49CC" w:rsidP="00256AED">
            <w:pPr>
              <w:jc w:val="both"/>
            </w:pPr>
            <w:r>
              <w:t>povinný</w:t>
            </w:r>
          </w:p>
        </w:tc>
        <w:tc>
          <w:tcPr>
            <w:tcW w:w="2691" w:type="dxa"/>
            <w:gridSpan w:val="14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08" w:type="dxa"/>
            <w:gridSpan w:val="5"/>
          </w:tcPr>
          <w:p w:rsidR="002F49CC" w:rsidRDefault="002F49CC" w:rsidP="00256AED">
            <w:pPr>
              <w:jc w:val="both"/>
            </w:pPr>
            <w:r>
              <w:t>1/LS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4" w:type="dxa"/>
            <w:gridSpan w:val="15"/>
          </w:tcPr>
          <w:p w:rsidR="002F49CC" w:rsidRDefault="002F49CC" w:rsidP="00256AED">
            <w:pPr>
              <w:jc w:val="both"/>
            </w:pPr>
          </w:p>
        </w:tc>
        <w:tc>
          <w:tcPr>
            <w:tcW w:w="888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2F49CC" w:rsidP="00256AED">
            <w:pPr>
              <w:jc w:val="both"/>
            </w:pPr>
          </w:p>
        </w:tc>
        <w:tc>
          <w:tcPr>
            <w:tcW w:w="2152" w:type="dxa"/>
            <w:gridSpan w:val="10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47" w:type="dxa"/>
            <w:gridSpan w:val="9"/>
          </w:tcPr>
          <w:p w:rsidR="002F49CC" w:rsidRDefault="002F49CC" w:rsidP="00256AED">
            <w:pPr>
              <w:jc w:val="both"/>
            </w:pPr>
            <w:r>
              <w:t>2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97" w:type="dxa"/>
            <w:gridSpan w:val="40"/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98" w:type="dxa"/>
            <w:gridSpan w:val="21"/>
          </w:tcPr>
          <w:p w:rsidR="002F49CC" w:rsidRDefault="002F49CC" w:rsidP="00256AED">
            <w:pPr>
              <w:jc w:val="both"/>
            </w:pPr>
            <w:r>
              <w:t>zkouška</w:t>
            </w:r>
          </w:p>
        </w:tc>
        <w:tc>
          <w:tcPr>
            <w:tcW w:w="1584" w:type="dxa"/>
            <w:gridSpan w:val="5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256AED">
            <w:pPr>
              <w:jc w:val="both"/>
            </w:pPr>
            <w:r>
              <w:t>semináře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97" w:type="dxa"/>
            <w:gridSpan w:val="40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ruštiny je na úrovni pokročilý B2.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63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97" w:type="dxa"/>
            <w:gridSpan w:val="40"/>
            <w:tcBorders>
              <w:top w:val="single" w:sz="4" w:space="0" w:color="auto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63" w:type="dxa"/>
            <w:gridSpan w:val="6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97" w:type="dxa"/>
            <w:gridSpan w:val="40"/>
            <w:tcBorders>
              <w:top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97" w:type="dxa"/>
            <w:gridSpan w:val="40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12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256AED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63" w:type="dxa"/>
            <w:gridSpan w:val="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97" w:type="dxa"/>
            <w:gridSpan w:val="40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RPr="0067005E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256AED">
            <w:pPr>
              <w:jc w:val="both"/>
            </w:pPr>
            <w:r>
              <w:t>Cílem předmětu je naučit studenty pracovat s odbornými tématy, písemně i ústně prezentovat technické informace v ruštině. Zabývá se rozvojem komunikačních schopností studentů i v obecné oblasti a profesních situacích. 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Řečové intence a situace.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Časování sloves v přítomném čase.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Časování sloves v minulém čase.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Skloňování přídavných jmen.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Skloňování podstatných jmen.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Číslovky a číselné údaje.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Rozkazovací způsob.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Slovesné vazby.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Psaní data.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Vyjádření možnosti, nemožnosti, nutnosti.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Vyjádření data a letopočtu.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Informace o své osobě, o studiu, profesi.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:rsidR="002F49CC" w:rsidRPr="0067005E" w:rsidRDefault="002F49CC" w:rsidP="00033E37">
            <w:pPr>
              <w:pStyle w:val="Odstavecseseznamem"/>
              <w:numPr>
                <w:ilvl w:val="0"/>
                <w:numId w:val="26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26" w:type="dxa"/>
            <w:gridSpan w:val="13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34" w:type="dxa"/>
            <w:gridSpan w:val="33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31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5E0C1E" w:rsidRDefault="002F49CC" w:rsidP="00256AED">
            <w:pPr>
              <w:jc w:val="both"/>
            </w:pPr>
            <w:r w:rsidRPr="005E0C1E">
              <w:rPr>
                <w:u w:val="single"/>
              </w:rPr>
              <w:t>Povinná literatura</w:t>
            </w:r>
            <w:r w:rsidRPr="005E0C1E">
              <w:t>:</w:t>
            </w:r>
          </w:p>
          <w:p w:rsidR="002F49CC" w:rsidRPr="005E0C1E" w:rsidRDefault="002F49CC" w:rsidP="00256AED">
            <w:pPr>
              <w:jc w:val="both"/>
            </w:pPr>
            <w:r w:rsidRPr="00900F3D">
              <w:rPr>
                <w:caps/>
                <w:kern w:val="20"/>
              </w:rPr>
              <w:t>Jelínek, S</w:t>
            </w:r>
            <w:r w:rsidRPr="005E0C1E">
              <w:t xml:space="preserve">. a kol. </w:t>
            </w:r>
            <w:r w:rsidRPr="00900F3D">
              <w:t xml:space="preserve">Raduga po novomu 3! </w:t>
            </w:r>
            <w:r>
              <w:t xml:space="preserve">Plzeň: Fraus, </w:t>
            </w:r>
            <w:r w:rsidRPr="005E0C1E">
              <w:t xml:space="preserve">2009. ISBN 978-80-7238-772-4. </w:t>
            </w:r>
          </w:p>
          <w:p w:rsidR="002F49CC" w:rsidRPr="005E0C1E" w:rsidRDefault="002F49CC" w:rsidP="00256AED">
            <w:pPr>
              <w:jc w:val="both"/>
            </w:pPr>
            <w:r w:rsidRPr="00900F3D">
              <w:rPr>
                <w:caps/>
                <w:kern w:val="20"/>
              </w:rPr>
              <w:t>Jelínek, S</w:t>
            </w:r>
            <w:r w:rsidRPr="005E0C1E">
              <w:t xml:space="preserve">. a kol. </w:t>
            </w:r>
            <w:r w:rsidRPr="00900F3D">
              <w:t xml:space="preserve">Raduga po novomu 4! </w:t>
            </w:r>
            <w:r>
              <w:t xml:space="preserve">Plzeň: Fraus, </w:t>
            </w:r>
            <w:r w:rsidRPr="005E0C1E">
              <w:t>2010. ISBN 978-80-7238-947-6.</w:t>
            </w:r>
          </w:p>
          <w:p w:rsidR="002F49CC" w:rsidRPr="005E0C1E" w:rsidRDefault="002F49CC" w:rsidP="00256AED">
            <w:pPr>
              <w:jc w:val="both"/>
            </w:pPr>
          </w:p>
          <w:p w:rsidR="002F49CC" w:rsidRPr="005E0C1E" w:rsidRDefault="002F49CC" w:rsidP="00256AED">
            <w:pPr>
              <w:jc w:val="both"/>
            </w:pPr>
            <w:r w:rsidRPr="005E0C1E">
              <w:rPr>
                <w:u w:val="single"/>
              </w:rPr>
              <w:t>Doporučená literatura</w:t>
            </w:r>
            <w:r w:rsidRPr="005E0C1E">
              <w:t>:</w:t>
            </w:r>
          </w:p>
          <w:p w:rsidR="002F49CC" w:rsidRDefault="002F49CC" w:rsidP="00256AED">
            <w:pPr>
              <w:jc w:val="both"/>
            </w:pPr>
            <w:r w:rsidRPr="00900F3D">
              <w:rPr>
                <w:caps/>
                <w:kern w:val="20"/>
              </w:rPr>
              <w:t>Pařízková,</w:t>
            </w:r>
            <w:r w:rsidRPr="005E0C1E">
              <w:t xml:space="preserve"> Š. </w:t>
            </w:r>
            <w:r w:rsidRPr="00900F3D">
              <w:t xml:space="preserve">Ruština pro začátečníky a samouky. </w:t>
            </w:r>
            <w:r w:rsidRPr="005E0C1E">
              <w:t>Pavel Pařízek, 2010. ISBN 978-80-903072-9-2.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5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2F49CC" w:rsidRDefault="002F49CC" w:rsidP="00256AED">
            <w:pPr>
              <w:jc w:val="center"/>
            </w:pPr>
            <w:r>
              <w:t>9</w:t>
            </w:r>
          </w:p>
        </w:tc>
        <w:tc>
          <w:tcPr>
            <w:tcW w:w="4215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1373"/>
        </w:trPr>
        <w:tc>
          <w:tcPr>
            <w:tcW w:w="9860" w:type="dxa"/>
            <w:gridSpan w:val="46"/>
          </w:tcPr>
          <w:p w:rsidR="002F49CC" w:rsidRDefault="002F49CC" w:rsidP="00256AED">
            <w:pPr>
              <w:jc w:val="both"/>
            </w:pPr>
            <w:r>
              <w:t>Studenti samostatně studují předložené materiály a pracují s internetovými odkazy. Prezentují technické téma z jejich studijní oblasti</w:t>
            </w:r>
            <w:r w:rsidRPr="000122F1">
              <w:t>.</w:t>
            </w:r>
            <w:r w:rsidRPr="00EA786C">
              <w:t xml:space="preserve"> V případě potřeby mají možnost domluvit si individuální konzultaci</w:t>
            </w:r>
            <w:r w:rsidRPr="000122F1">
              <w:t>.</w:t>
            </w: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42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C17A31">
            <w:pPr>
              <w:jc w:val="both"/>
              <w:rPr>
                <w:b/>
              </w:rPr>
            </w:pPr>
            <w:bookmarkStart w:id="18" w:name="Leg_v_potr_II"/>
            <w:bookmarkEnd w:id="18"/>
            <w:r w:rsidRPr="00AB7AFA">
              <w:rPr>
                <w:b/>
              </w:rPr>
              <w:t>Legislativa v potravinářství II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190AF2">
            <w:pPr>
              <w:tabs>
                <w:tab w:val="right" w:pos="3265"/>
              </w:tabs>
              <w:jc w:val="both"/>
            </w:pPr>
            <w:r>
              <w:t xml:space="preserve">povinný, </w:t>
            </w:r>
            <w:r w:rsidR="002F49CC">
              <w:t>PZ</w:t>
            </w:r>
            <w:r w:rsidR="002F49CC">
              <w:tab/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2F49CC" w:rsidP="00C17A31">
            <w:pPr>
              <w:jc w:val="both"/>
            </w:pPr>
            <w:r>
              <w:t>2/ZS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7C3A8F" w:rsidP="00C17A31">
            <w:pPr>
              <w:jc w:val="both"/>
            </w:pPr>
            <w:r>
              <w:t>28p+28s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2F49CC" w:rsidP="00C17A31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7C3A8F" w:rsidP="00C17A31">
            <w:pPr>
              <w:jc w:val="both"/>
            </w:pPr>
            <w:r>
              <w:t>5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  <w:tcBorders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558" w:type="dxa"/>
            <w:gridSpan w:val="4"/>
            <w:tcBorders>
              <w:bottom w:val="sing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  <w:tcBorders>
              <w:bottom w:val="single" w:sz="4" w:space="0" w:color="auto"/>
            </w:tcBorders>
          </w:tcPr>
          <w:p w:rsidR="002F49CC" w:rsidRDefault="002F49CC" w:rsidP="001F45F4">
            <w:pPr>
              <w:jc w:val="both"/>
            </w:pPr>
            <w:r>
              <w:t>přednášky, semináře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2F49CC" w:rsidRDefault="002F49CC" w:rsidP="00C17A31">
            <w:pPr>
              <w:jc w:val="both"/>
            </w:pPr>
            <w:r>
              <w:t>Docházka: povinná 80% účast v seminářích.</w:t>
            </w:r>
          </w:p>
          <w:p w:rsidR="002F49CC" w:rsidRDefault="002F49CC" w:rsidP="00C17A31">
            <w:pPr>
              <w:jc w:val="both"/>
            </w:pPr>
            <w:r>
              <w:t xml:space="preserve">Testy: 2 testy, za každý nutno získat min. 65%, jinak ho musí student psát znovu. </w:t>
            </w:r>
          </w:p>
          <w:p w:rsidR="002F49CC" w:rsidRDefault="002F49CC" w:rsidP="00C17A31">
            <w:pPr>
              <w:jc w:val="both"/>
            </w:pPr>
            <w:r>
              <w:t xml:space="preserve">Zápočet: z každého testu minimálně 65%. </w:t>
            </w:r>
          </w:p>
          <w:p w:rsidR="002F49CC" w:rsidRDefault="002F49CC" w:rsidP="00E414CE">
            <w:pPr>
              <w:jc w:val="both"/>
            </w:pPr>
            <w:r>
              <w:t xml:space="preserve">Zkouška: prokázání znalosti z probírané látky, ústní zkouška. 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Pr="00CA1079" w:rsidRDefault="002F49CC" w:rsidP="00C17A31">
            <w:pPr>
              <w:jc w:val="both"/>
            </w:pPr>
            <w:r w:rsidRPr="00CA1079">
              <w:t xml:space="preserve">MVDr. Michaela Černíková, Ph.D. 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 w:rsidRPr="004C7CAE">
              <w:t>100%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60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52503E">
            <w:pPr>
              <w:spacing w:before="60" w:after="60"/>
              <w:jc w:val="both"/>
            </w:pPr>
            <w:r>
              <w:rPr>
                <w:b/>
              </w:rPr>
              <w:t>MVDr. Michaela Černíková, Ph.D</w:t>
            </w:r>
            <w:r w:rsidRPr="0052503E">
              <w:rPr>
                <w:b/>
              </w:rPr>
              <w:t xml:space="preserve">. </w:t>
            </w:r>
            <w:r w:rsidRPr="00F97490">
              <w:t>(100%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C17A31">
            <w:pPr>
              <w:jc w:val="both"/>
            </w:pPr>
            <w:r w:rsidRPr="00685430">
              <w:t>Cílem předmětu je získání přehledu o aktuálních právních předpisech v potravinářství v rámci České republiky i Evropské unie. Student si osvojí práci s legislativou a právními předpisy a je schopen se v nich orientovat.</w:t>
            </w:r>
            <w:r>
              <w:t xml:space="preserve">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Historie právních předpisů, struktura a tvorba právních předpisů v ČR a EU.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Nařízení Evropského parlamentu a Rady (ES) č. 178/2002; č. 852/2004; 853/2004; č. 854/2004; č. 882/2004; Nařízení Komise č. 2073/2005; č. 1375/2015; Nařízení EP a Rady (ES) č. 1069/2009.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Zákon č. 110/1997 Sb., o potravinách a tabákových výrobcích o změně a doplnění některých souvisejících zákonů, v platném znění.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Vybrané vyhlášky k Zákonu o </w:t>
            </w:r>
            <w:r w:rsidRPr="0019128A">
              <w:t>potravinách a tabákových výrobcích.</w:t>
            </w:r>
            <w:r>
              <w:t xml:space="preserve">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Zákon č. 166/1999 Sb., o veterinární péči a o změně některých souvisejících zákonů (veterinární zákon), v platném znění; vybrané prováděcí vyhlášky k zákonu o veterinární péči.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Zákon č. 258/2000 Sb., o ochraně veřejného zdraví; vybrané prováděcí vyhlášky.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Analýza nebezpečí a kritické kontrolní body.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Zákon č. 61/1997 Sb., o lihu; Zákon č. 307/2013 Sb., o povinném značení lihu; Zákon č. 321/2004 Sb., o vinohradnictví a vinařství; prováděcí vyhlášky.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Předpisy ČR a EU týkající se ekologického zemědělství a geneticky modifikovaných organizmů a produktů.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Dozorové orgány v oblasti potravinářství.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Zákon č. 255/2012 Sb., o kontrole (kontrolní řád); Zákon č. 500/2004 Sb. - správní řád.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Legislativa Evropské unie v potravinářství Nařízení Evropského parlamentu a Rady (EU) 1169/2011 o poskytování informací o potravinách spotřebitelům. 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Nařízení Evropského parlamentu a Rady (ES) č. 1331/2008; č. 1332/2008; č. 1333/2008; č. 1334/2008; č. 1924/2006; Nařízení Komise (EU) č. 432/2012; Evropského parlamentu a Rady (EU) č. 609/2013.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Legislativa týkající se materiálů vhodných pro styk s potravinami.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346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2A1158" w:rsidRDefault="002F49CC" w:rsidP="00C17A31">
            <w:pPr>
              <w:rPr>
                <w:rFonts w:eastAsia="Calibri"/>
                <w:noProof/>
                <w:u w:val="single"/>
              </w:rPr>
            </w:pPr>
            <w:r w:rsidRPr="002A1158">
              <w:rPr>
                <w:rFonts w:eastAsia="Calibri"/>
                <w:noProof/>
                <w:u w:val="single"/>
              </w:rPr>
              <w:t>Povinná literatura:</w:t>
            </w:r>
          </w:p>
          <w:p w:rsidR="002F49CC" w:rsidRDefault="00E24DAB" w:rsidP="00C17A31">
            <w:pPr>
              <w:rPr>
                <w:rStyle w:val="Hypertextovodkaz"/>
                <w:rFonts w:eastAsia="Calibri"/>
                <w:noProof/>
              </w:rPr>
            </w:pPr>
            <w:hyperlink r:id="rId43" w:history="1">
              <w:r w:rsidR="002F49CC" w:rsidRPr="00996F06">
                <w:rPr>
                  <w:rStyle w:val="Hypertextovodkaz"/>
                  <w:rFonts w:eastAsia="Calibri"/>
                  <w:noProof/>
                </w:rPr>
                <w:t>http://aplikace.mvcr.cz/sbirka-zakonu/</w:t>
              </w:r>
            </w:hyperlink>
          </w:p>
          <w:p w:rsidR="002F49CC" w:rsidRDefault="00E24DAB" w:rsidP="00C17A31">
            <w:pPr>
              <w:rPr>
                <w:color w:val="000000"/>
                <w:shd w:val="clear" w:color="auto" w:fill="FFFFFF"/>
              </w:rPr>
            </w:pPr>
            <w:hyperlink r:id="rId44" w:tgtFrame="_blank" w:history="1">
              <w:r w:rsidR="002F49CC" w:rsidRPr="00982B86">
                <w:rPr>
                  <w:rStyle w:val="Hypertextovodkaz"/>
                  <w:shd w:val="clear" w:color="auto" w:fill="FFFFFF"/>
                </w:rPr>
                <w:t>www.zakonyprolidi.cz</w:t>
              </w:r>
            </w:hyperlink>
            <w:r w:rsidR="002F49CC" w:rsidRPr="00982B86">
              <w:rPr>
                <w:color w:val="000000"/>
                <w:shd w:val="clear" w:color="auto" w:fill="FFFFFF"/>
              </w:rPr>
              <w:t> </w:t>
            </w:r>
          </w:p>
          <w:p w:rsidR="002F49CC" w:rsidRPr="002A0F70" w:rsidRDefault="00E24DAB" w:rsidP="00C17A31">
            <w:pPr>
              <w:rPr>
                <w:rFonts w:eastAsia="Calibri"/>
                <w:noProof/>
              </w:rPr>
            </w:pPr>
            <w:hyperlink r:id="rId45" w:tgtFrame="_blank" w:history="1">
              <w:r w:rsidR="002F49CC" w:rsidRPr="002A0F70">
                <w:rPr>
                  <w:rStyle w:val="Hypertextovodkaz"/>
                  <w:shd w:val="clear" w:color="auto" w:fill="FFFFFF"/>
                </w:rPr>
                <w:t>http://www.psp.cz/sqw/hp.sqw?k=2060</w:t>
              </w:r>
            </w:hyperlink>
          </w:p>
          <w:p w:rsidR="002F49CC" w:rsidRDefault="00E24DAB" w:rsidP="00C17A31">
            <w:pPr>
              <w:rPr>
                <w:rFonts w:eastAsia="Calibri"/>
                <w:noProof/>
              </w:rPr>
            </w:pPr>
            <w:hyperlink r:id="rId46" w:history="1">
              <w:r w:rsidR="002F49CC" w:rsidRPr="00996F06">
                <w:rPr>
                  <w:rStyle w:val="Hypertextovodkaz"/>
                  <w:rFonts w:eastAsia="Calibri"/>
                  <w:noProof/>
                </w:rPr>
                <w:t>http://eur-lex.europa.eu/</w:t>
              </w:r>
            </w:hyperlink>
          </w:p>
          <w:p w:rsidR="002F49CC" w:rsidRPr="00982B86" w:rsidRDefault="002F49CC" w:rsidP="00C17A31">
            <w:pPr>
              <w:rPr>
                <w:rFonts w:eastAsia="Calibri"/>
                <w:noProof/>
                <w:sz w:val="10"/>
                <w:szCs w:val="10"/>
              </w:rPr>
            </w:pPr>
          </w:p>
          <w:p w:rsidR="002F49CC" w:rsidRDefault="002F49CC" w:rsidP="00C17A31">
            <w:pPr>
              <w:rPr>
                <w:rFonts w:eastAsia="Calibri"/>
                <w:noProof/>
                <w:u w:val="single"/>
              </w:rPr>
            </w:pPr>
            <w:r w:rsidRPr="002A1158">
              <w:rPr>
                <w:rFonts w:eastAsia="Calibri"/>
                <w:noProof/>
                <w:u w:val="single"/>
              </w:rPr>
              <w:t>Doporučená literatura:</w:t>
            </w:r>
          </w:p>
          <w:p w:rsidR="002F49CC" w:rsidRPr="001B30B8" w:rsidRDefault="00E24DAB" w:rsidP="00982B86">
            <w:pPr>
              <w:shd w:val="clear" w:color="auto" w:fill="FFFFFF"/>
              <w:jc w:val="both"/>
              <w:outlineLvl w:val="0"/>
              <w:rPr>
                <w:color w:val="2F5496"/>
                <w:kern w:val="36"/>
              </w:rPr>
            </w:pPr>
            <w:hyperlink r:id="rId47" w:tgtFrame="_blank" w:history="1">
              <w:r w:rsidR="002F49CC" w:rsidRPr="001B30B8">
                <w:rPr>
                  <w:color w:val="0000FF"/>
                  <w:kern w:val="36"/>
                  <w:u w:val="single"/>
                </w:rPr>
                <w:t>http://www.fao.org/fao-who-codexalimentarius/en/</w:t>
              </w:r>
            </w:hyperlink>
            <w:r w:rsidR="002F49CC" w:rsidRPr="001B30B8">
              <w:rPr>
                <w:color w:val="2F5496"/>
                <w:kern w:val="36"/>
              </w:rPr>
              <w:t> </w:t>
            </w:r>
          </w:p>
          <w:p w:rsidR="002F49CC" w:rsidRPr="001B30B8" w:rsidRDefault="00E24DAB" w:rsidP="00982B86">
            <w:pPr>
              <w:shd w:val="clear" w:color="auto" w:fill="FFFFFF"/>
              <w:jc w:val="both"/>
              <w:outlineLvl w:val="0"/>
              <w:rPr>
                <w:color w:val="2F5496"/>
                <w:kern w:val="36"/>
              </w:rPr>
            </w:pPr>
            <w:hyperlink r:id="rId48" w:tgtFrame="_blank" w:history="1">
              <w:r w:rsidR="002F49CC" w:rsidRPr="001B30B8">
                <w:rPr>
                  <w:color w:val="0000FF"/>
                  <w:kern w:val="36"/>
                  <w:u w:val="single"/>
                </w:rPr>
                <w:t>https://ec.europa.eu/food/safety/general_food_law_en</w:t>
              </w:r>
            </w:hyperlink>
            <w:r w:rsidR="002F49CC" w:rsidRPr="001B30B8">
              <w:rPr>
                <w:color w:val="2F5496"/>
                <w:kern w:val="36"/>
              </w:rPr>
              <w:t> </w:t>
            </w:r>
          </w:p>
          <w:p w:rsidR="002F49CC" w:rsidRDefault="00E24DAB" w:rsidP="00982B86">
            <w:pPr>
              <w:shd w:val="clear" w:color="auto" w:fill="FFFFFF"/>
              <w:jc w:val="both"/>
              <w:outlineLvl w:val="0"/>
            </w:pPr>
            <w:hyperlink r:id="rId49" w:tgtFrame="_blank" w:history="1">
              <w:r w:rsidR="002F49CC" w:rsidRPr="001B30B8">
                <w:rPr>
                  <w:color w:val="0000FF"/>
                  <w:kern w:val="36"/>
                  <w:u w:val="single"/>
                </w:rPr>
                <w:t>https://www.fda.gov/default.htm</w:t>
              </w:r>
            </w:hyperlink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2F49CC" w:rsidP="009D20F5">
            <w:pPr>
              <w:jc w:val="center"/>
            </w:pPr>
            <w:r>
              <w:t>16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Informace o způsobu kontaktu s vyučujícím </w:t>
            </w:r>
          </w:p>
        </w:tc>
      </w:tr>
      <w:tr w:rsidR="002F49CC" w:rsidTr="00394B59">
        <w:trPr>
          <w:gridBefore w:val="1"/>
          <w:wBefore w:w="29" w:type="dxa"/>
          <w:trHeight w:val="841"/>
        </w:trPr>
        <w:tc>
          <w:tcPr>
            <w:tcW w:w="9860" w:type="dxa"/>
            <w:gridSpan w:val="46"/>
          </w:tcPr>
          <w:p w:rsidR="002F49CC" w:rsidRDefault="002F49CC" w:rsidP="00C17A31">
            <w:pPr>
              <w:jc w:val="both"/>
            </w:pPr>
            <w:r w:rsidRPr="00054C96">
              <w:t xml:space="preserve">Studentům </w:t>
            </w:r>
            <w:r>
              <w:t xml:space="preserve">jsou </w:t>
            </w:r>
            <w:r w:rsidRPr="00054C96">
              <w:t>určeny části učiva k samostatnému nastudování</w:t>
            </w:r>
            <w:r>
              <w:t xml:space="preserve">. Rozsah potřebných znalostí je prověřen zápočtovým testem a ústní zkouškou. </w:t>
            </w:r>
            <w:r w:rsidRPr="00E37109">
              <w:t>Dle potřeby jsou možné individuální konzultace po předchozí emailové či telefonické dohodě.</w:t>
            </w:r>
          </w:p>
          <w:p w:rsidR="002F49CC" w:rsidRPr="00982B86" w:rsidRDefault="002F49CC" w:rsidP="00C17A31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982B86">
            <w:pPr>
              <w:jc w:val="both"/>
            </w:pPr>
            <w:r w:rsidRPr="0046356B">
              <w:t>Možnosti komunikace</w:t>
            </w:r>
            <w:r>
              <w:t xml:space="preserve"> </w:t>
            </w:r>
            <w:r w:rsidRPr="0046356B">
              <w:t xml:space="preserve">s vyučujícím: </w:t>
            </w:r>
            <w:hyperlink r:id="rId50" w:history="1">
              <w:r w:rsidRPr="00996F06">
                <w:rPr>
                  <w:rStyle w:val="Hypertextovodkaz"/>
                </w:rPr>
                <w:t>cernikova@utb.cz</w:t>
              </w:r>
            </w:hyperlink>
            <w:r>
              <w:t>, 576 033 002.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E7558" w:rsidRDefault="002F49CC" w:rsidP="00256AED">
            <w:pPr>
              <w:jc w:val="both"/>
              <w:rPr>
                <w:b/>
              </w:rPr>
            </w:pPr>
            <w:bookmarkStart w:id="19" w:name="Tech_tuků_a_deterg"/>
            <w:bookmarkEnd w:id="19"/>
            <w:r w:rsidRPr="00AE7558">
              <w:rPr>
                <w:b/>
              </w:rPr>
              <w:t>Technologie tuků a detergentů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256AED">
            <w:pPr>
              <w:jc w:val="both"/>
            </w:pPr>
            <w:r>
              <w:t>povinný, ZT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2F49CC" w:rsidP="00256AED">
            <w:pPr>
              <w:jc w:val="both"/>
            </w:pPr>
            <w:r>
              <w:t>2/ZS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7C3A8F" w:rsidP="00256AED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7C3A8F" w:rsidP="00256AED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7C3A8F" w:rsidP="00256AED">
            <w:pPr>
              <w:jc w:val="both"/>
            </w:pPr>
            <w:r>
              <w:t>4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256AED">
            <w:pPr>
              <w:jc w:val="both"/>
            </w:pPr>
            <w:r>
              <w:t>zápočet, zkouška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256AED">
            <w:pPr>
              <w:jc w:val="both"/>
            </w:pPr>
            <w:r>
              <w:t>přednášky, 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 xml:space="preserve">Docházka: povinná účast na laboratorních cvičeních. </w:t>
            </w:r>
            <w:r>
              <w:br/>
              <w:t xml:space="preserve">Zápočet: vypracování protokolů experimentálních úloh s vyhodnocením, diskusí výsledků a závěry. Odevzdaný počet protokolů, které vyhoví hodnocení vyučujícího. </w:t>
            </w:r>
            <w:r>
              <w:br/>
            </w:r>
            <w:r w:rsidRPr="008707F4">
              <w:t>Zkouška: znalost probrané látky dle sylabu předmětu, písemná zkouška s možností ústního přezkoušení.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8C2889">
            <w:pPr>
              <w:jc w:val="both"/>
            </w:pPr>
            <w:r>
              <w:t xml:space="preserve">doc. Ing. Věra </w:t>
            </w:r>
            <w:r w:rsidRPr="00D2702A">
              <w:t>Kašpárková, CSc.</w:t>
            </w:r>
            <w:r>
              <w:t xml:space="preserve"> 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256AED">
            <w:pPr>
              <w:jc w:val="both"/>
            </w:pPr>
            <w:r>
              <w:t>50%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26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5570AB">
            <w:pPr>
              <w:spacing w:before="60" w:after="60"/>
            </w:pPr>
            <w:r w:rsidRPr="008C2889">
              <w:rPr>
                <w:b/>
              </w:rPr>
              <w:t>doc. Ing. Věra Kašpárková, CSc.</w:t>
            </w:r>
            <w:r>
              <w:t xml:space="preserve"> (50% p</w:t>
            </w:r>
            <w:r w:rsidRPr="00D2702A">
              <w:t>)</w:t>
            </w:r>
          </w:p>
          <w:p w:rsidR="002F49CC" w:rsidRDefault="002F49CC" w:rsidP="005570AB">
            <w:pPr>
              <w:spacing w:before="60" w:after="60"/>
            </w:pPr>
            <w:r>
              <w:t>Ing. Jana Sedlaříková, Ph.D. (50% p)</w:t>
            </w:r>
          </w:p>
        </w:tc>
      </w:tr>
      <w:tr w:rsidR="002F49CC" w:rsidTr="00394B59">
        <w:trPr>
          <w:gridBefore w:val="1"/>
          <w:wBefore w:w="29" w:type="dxa"/>
          <w:trHeight w:val="253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546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AE7558">
            <w:pPr>
              <w:jc w:val="both"/>
            </w:pPr>
            <w:r>
              <w:t xml:space="preserve">Cílem předmětu je </w:t>
            </w:r>
            <w:r w:rsidRPr="003F268D">
              <w:t>seznámit s</w:t>
            </w:r>
            <w:r>
              <w:t xml:space="preserve">tudenty se složením, vlastnostmi, získáváním a zpracováním tuků a olejů. Pozornost je také věnována tenzidům a jejich vlastnostem s důrazem na procesy detergence a sanitace v potravinářském průmyslu.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Mastné kyseliny jako hlavní součásti tuků a olejů.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Tuky a oleje. Složení, vlastnosti, fyzikální a chemické charakteristiky.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Surové oleje. Zdroje a způsoby získávání.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Rafinace olejů, sled operací.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Hydrogenace olejů. Princip, katalyzátory, základní zařízení.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Interesterifikace. Typy interesterifikací, princip, katalyzátory, provedení.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Potravinářské tuky. Emulgované tuky, shorteningy.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Charakteristické vlastnosti tenzidů.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Disperzní soustavy a jejich stabilita (pěny, emulze).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Charakterizace vybraných skupin tenzidů.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 xml:space="preserve">Potravinářské emulgátory. 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Proces detergence, fixní a variabilní faktory.</w:t>
            </w:r>
          </w:p>
          <w:p w:rsidR="002F49CC" w:rsidRPr="00AE7558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Sanitační procesy v potravinářských provozech.</w:t>
            </w:r>
          </w:p>
          <w:p w:rsidR="002F49CC" w:rsidRDefault="002F49CC" w:rsidP="00AE7558">
            <w:pPr>
              <w:pStyle w:val="Odstavecseseznamem"/>
              <w:numPr>
                <w:ilvl w:val="0"/>
                <w:numId w:val="34"/>
              </w:numPr>
              <w:ind w:left="284" w:hanging="57"/>
            </w:pPr>
            <w:r w:rsidRPr="00AE7558">
              <w:t>Čisticí a dezinfekční prostředky v potravinářství.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rPr>
                <w:u w:val="single"/>
              </w:rPr>
            </w:pPr>
            <w:r>
              <w:rPr>
                <w:bCs/>
                <w:u w:val="single"/>
              </w:rPr>
              <w:t>Povinná literatura</w:t>
            </w:r>
            <w:r w:rsidRPr="00AE7558">
              <w:rPr>
                <w:bCs/>
                <w:u w:val="single"/>
              </w:rPr>
              <w:t>:</w:t>
            </w:r>
            <w:r w:rsidRPr="00AE7558">
              <w:rPr>
                <w:u w:val="single"/>
              </w:rPr>
              <w:t xml:space="preserve"> </w:t>
            </w: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</w:pPr>
            <w:r>
              <w:rPr>
                <w:iCs/>
              </w:rPr>
              <w:t>E</w:t>
            </w:r>
            <w:r w:rsidRPr="00AE7558">
              <w:rPr>
                <w:iCs/>
              </w:rPr>
              <w:t>-learningové texty</w:t>
            </w:r>
            <w:r>
              <w:rPr>
                <w:iCs/>
              </w:rPr>
              <w:t xml:space="preserve"> dostupné online</w:t>
            </w:r>
            <w:r w:rsidRPr="00AE7558">
              <w:rPr>
                <w:iCs/>
              </w:rPr>
              <w:t xml:space="preserve"> </w:t>
            </w:r>
            <w:hyperlink r:id="rId51" w:history="1">
              <w:r w:rsidRPr="00F1725F">
                <w:rPr>
                  <w:rStyle w:val="Hypertextovodkaz"/>
                  <w:iCs/>
                </w:rPr>
                <w:t>http://kosmetika.ft.utb.cz</w:t>
              </w:r>
            </w:hyperlink>
            <w:r w:rsidRPr="00AE7558">
              <w:t xml:space="preserve">. </w:t>
            </w: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AE7558">
              <w:rPr>
                <w:caps/>
              </w:rPr>
              <w:t>Velíšek, J.</w:t>
            </w:r>
            <w:r w:rsidRPr="00AE7558">
              <w:t xml:space="preserve"> </w:t>
            </w:r>
            <w:r w:rsidRPr="00AE7558">
              <w:rPr>
                <w:iCs/>
              </w:rPr>
              <w:t xml:space="preserve">Chemie potravin 1. </w:t>
            </w:r>
            <w:r>
              <w:rPr>
                <w:iCs/>
              </w:rPr>
              <w:t>1. vyd.</w:t>
            </w:r>
            <w:r w:rsidRPr="00AE7558">
              <w:t xml:space="preserve"> Tábor</w:t>
            </w:r>
            <w:r>
              <w:t xml:space="preserve">: </w:t>
            </w:r>
            <w:r w:rsidRPr="00AE7558">
              <w:t xml:space="preserve">OSSIS, </w:t>
            </w:r>
            <w:r>
              <w:t xml:space="preserve">2002. </w:t>
            </w:r>
            <w:r w:rsidRPr="00AE7558">
              <w:t>331 s. ISBN 8086659003</w:t>
            </w:r>
            <w:r>
              <w:t>.</w:t>
            </w: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AE7558">
              <w:rPr>
                <w:caps/>
              </w:rPr>
              <w:t>Pokorný, J.</w:t>
            </w:r>
            <w:r w:rsidRPr="00AE7558">
              <w:t xml:space="preserve"> </w:t>
            </w:r>
            <w:r w:rsidRPr="00AE7558">
              <w:rPr>
                <w:iCs/>
              </w:rPr>
              <w:t>Technologie tuků</w:t>
            </w:r>
            <w:r w:rsidRPr="00AE7558">
              <w:t>. Praha</w:t>
            </w:r>
            <w:r>
              <w:t xml:space="preserve">: </w:t>
            </w:r>
            <w:r w:rsidRPr="00AE7558">
              <w:t xml:space="preserve">SNTL, </w:t>
            </w:r>
            <w:r>
              <w:t xml:space="preserve">1986. </w:t>
            </w:r>
            <w:r w:rsidRPr="00AE7558">
              <w:t xml:space="preserve">267 s. </w:t>
            </w:r>
          </w:p>
          <w:p w:rsidR="002F49CC" w:rsidRPr="00AE7558" w:rsidRDefault="002F49CC" w:rsidP="00952A56">
            <w:pPr>
              <w:jc w:val="both"/>
            </w:pPr>
            <w:r w:rsidRPr="00AE7558">
              <w:t xml:space="preserve">BLAŽEJ, A. </w:t>
            </w:r>
            <w:r w:rsidRPr="00AE7558">
              <w:rPr>
                <w:iCs/>
              </w:rPr>
              <w:t>Tenzidy</w:t>
            </w:r>
            <w:r>
              <w:rPr>
                <w:iCs/>
              </w:rPr>
              <w:t xml:space="preserve">. Bratislava: </w:t>
            </w:r>
            <w:r w:rsidRPr="00AE7558">
              <w:t>Alfa, 1977</w:t>
            </w:r>
            <w:r>
              <w:t xml:space="preserve">. </w:t>
            </w:r>
            <w:r w:rsidRPr="00AE7558">
              <w:t>481 s. ISBN 63-173-77.</w:t>
            </w:r>
          </w:p>
          <w:p w:rsidR="002F49CC" w:rsidRPr="008707F4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sz w:val="10"/>
                <w:szCs w:val="10"/>
              </w:rPr>
            </w:pP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  <w:rPr>
                <w:u w:val="single"/>
              </w:rPr>
            </w:pPr>
            <w:r w:rsidRPr="00AE7558">
              <w:rPr>
                <w:bCs/>
                <w:u w:val="single"/>
              </w:rPr>
              <w:t>Doporučená</w:t>
            </w:r>
            <w:r>
              <w:rPr>
                <w:bCs/>
                <w:u w:val="single"/>
              </w:rPr>
              <w:t xml:space="preserve"> literatura</w:t>
            </w:r>
            <w:r w:rsidRPr="00AE7558">
              <w:rPr>
                <w:bCs/>
                <w:u w:val="single"/>
              </w:rPr>
              <w:t>:</w:t>
            </w: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>
              <w:rPr>
                <w:caps/>
              </w:rPr>
              <w:t>Akoh, C.C., Mi, D.B. (E</w:t>
            </w:r>
            <w:r w:rsidRPr="00952A56">
              <w:t>ds</w:t>
            </w:r>
            <w:r>
              <w:rPr>
                <w:caps/>
              </w:rPr>
              <w:t>).</w:t>
            </w:r>
            <w:r w:rsidRPr="00AE7558">
              <w:t xml:space="preserve"> Food Lipids Chemistry, Nutrition, and Biotechnology</w:t>
            </w:r>
            <w:r>
              <w:t xml:space="preserve">. New York: </w:t>
            </w:r>
            <w:r w:rsidRPr="00AE7558">
              <w:t xml:space="preserve">Marcel Dekker, Inc., </w:t>
            </w:r>
            <w:r>
              <w:t xml:space="preserve">2002. </w:t>
            </w:r>
            <w:r w:rsidRPr="00AE7558">
              <w:t>1005 s.</w:t>
            </w:r>
            <w:r>
              <w:t xml:space="preserve"> ISBN </w:t>
            </w:r>
            <w:r w:rsidRPr="00AE7558">
              <w:t>0-8247-0749-4.</w:t>
            </w:r>
          </w:p>
          <w:p w:rsidR="002F49CC" w:rsidRPr="00AE7558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AE7558">
              <w:t>KARLESKIND, A. Oils and Fats Manual: A Comprehensive Treatise. Properties, Production, Applications</w:t>
            </w:r>
            <w:r>
              <w:t xml:space="preserve">. Vol. 1, 2. </w:t>
            </w:r>
            <w:r w:rsidRPr="00AE7558">
              <w:t xml:space="preserve">Paris: Technique et </w:t>
            </w:r>
            <w:r>
              <w:t xml:space="preserve">Documentation, 1996. </w:t>
            </w:r>
            <w:r w:rsidRPr="00AE7558">
              <w:t>805 s. ISBN 2743000872.</w:t>
            </w:r>
          </w:p>
          <w:p w:rsidR="002F49CC" w:rsidRPr="00AE7558" w:rsidRDefault="002F49CC" w:rsidP="00952A56">
            <w:pPr>
              <w:jc w:val="both"/>
            </w:pPr>
            <w:r w:rsidRPr="00AE7558">
              <w:t xml:space="preserve">MYERS, D. </w:t>
            </w:r>
            <w:r w:rsidRPr="00AE7558">
              <w:rPr>
                <w:iCs/>
              </w:rPr>
              <w:t>Surfactant Science and Technology</w:t>
            </w:r>
            <w:r>
              <w:t xml:space="preserve">. </w:t>
            </w:r>
            <w:r w:rsidRPr="00AE7558">
              <w:t xml:space="preserve">John Willey, </w:t>
            </w:r>
            <w:r>
              <w:t xml:space="preserve">2006. </w:t>
            </w:r>
            <w:r w:rsidRPr="00AE7558">
              <w:t>400</w:t>
            </w:r>
            <w:r>
              <w:t xml:space="preserve"> </w:t>
            </w:r>
            <w:r w:rsidRPr="00AE7558">
              <w:t>s.  ISBN 0-471-68024-9.</w:t>
            </w:r>
          </w:p>
          <w:p w:rsidR="002F49CC" w:rsidRDefault="002F49CC" w:rsidP="00952A56">
            <w:pPr>
              <w:spacing w:before="100" w:beforeAutospacing="1" w:after="100" w:afterAutospacing="1"/>
              <w:contextualSpacing/>
              <w:jc w:val="both"/>
              <w:outlineLvl w:val="0"/>
            </w:pPr>
            <w:r w:rsidRPr="00AE7558">
              <w:t>ROSEN</w:t>
            </w:r>
            <w:r>
              <w:t>, M.</w:t>
            </w:r>
            <w:r w:rsidRPr="00AE7558">
              <w:t xml:space="preserve">J. </w:t>
            </w:r>
            <w:r w:rsidRPr="00AE7558">
              <w:rPr>
                <w:iCs/>
              </w:rPr>
              <w:t>Surfactants and Interfacial Phenomena</w:t>
            </w:r>
            <w:r w:rsidRPr="00AE7558">
              <w:t xml:space="preserve">. Wiley and Sons, Inc., </w:t>
            </w:r>
            <w:r>
              <w:t xml:space="preserve">2004. 616 s. ISBN </w:t>
            </w:r>
            <w:r w:rsidRPr="00AE7558">
              <w:t>978-0-470-54194-4.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  <w:r>
              <w:t>16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425"/>
        </w:trPr>
        <w:tc>
          <w:tcPr>
            <w:tcW w:w="9860" w:type="dxa"/>
            <w:gridSpan w:val="46"/>
          </w:tcPr>
          <w:p w:rsidR="002F49CC" w:rsidRPr="00E1633C" w:rsidRDefault="002F49CC" w:rsidP="00E37109">
            <w:pPr>
              <w:jc w:val="both"/>
            </w:pPr>
            <w:r w:rsidRPr="008707F4">
              <w:rPr>
                <w:color w:val="000000"/>
                <w:shd w:val="clear" w:color="auto" w:fill="FFFFFF"/>
              </w:rPr>
              <w:t>Kontrola studentů bude probíhat v rámci laboratorních cvičení formou ústního přezkoušení, které bude tematicky zaměřeno na konkrétní úlohy a s tím související teoretické znalosti.</w:t>
            </w:r>
            <w:r>
              <w:rPr>
                <w:color w:val="000000"/>
                <w:shd w:val="clear" w:color="auto" w:fill="FFFFFF"/>
              </w:rPr>
              <w:t xml:space="preserve"> I</w:t>
            </w:r>
            <w:r>
              <w:t>ndividuální konzultace dle dohody</w:t>
            </w:r>
            <w:r w:rsidRPr="00AB5216">
              <w:t>.</w:t>
            </w:r>
          </w:p>
          <w:p w:rsidR="002F49CC" w:rsidRPr="008707F4" w:rsidRDefault="002F49CC" w:rsidP="00256AED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256AED">
            <w:pPr>
              <w:jc w:val="both"/>
            </w:pPr>
            <w:r>
              <w:t xml:space="preserve">Možnosti komunikace s vyučujícími: </w:t>
            </w:r>
            <w:hyperlink r:id="rId52" w:history="1">
              <w:r w:rsidR="00E21275" w:rsidRPr="00787163">
                <w:rPr>
                  <w:rStyle w:val="Hypertextovodkaz"/>
                </w:rPr>
                <w:t>vkasparkova@utb.cz</w:t>
              </w:r>
            </w:hyperlink>
            <w:r>
              <w:t xml:space="preserve">, 576 031 232, </w:t>
            </w:r>
            <w:hyperlink r:id="rId53" w:history="1">
              <w:r w:rsidR="001B527D" w:rsidRPr="00787163">
                <w:rPr>
                  <w:rStyle w:val="Hypertextovodkaz"/>
                </w:rPr>
                <w:t>sedlarikova@utb.cz</w:t>
              </w:r>
            </w:hyperlink>
            <w:r>
              <w:t>, 576 031 235.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AB7AFA" w:rsidRDefault="002F49CC" w:rsidP="007228B1">
            <w:pPr>
              <w:jc w:val="both"/>
              <w:rPr>
                <w:b/>
              </w:rPr>
            </w:pPr>
            <w:bookmarkStart w:id="20" w:name="Výr_alkoh_a_nealkoh_náp"/>
            <w:bookmarkEnd w:id="20"/>
            <w:r w:rsidRPr="00AB7AFA">
              <w:rPr>
                <w:b/>
              </w:rPr>
              <w:t xml:space="preserve">Výroba </w:t>
            </w:r>
            <w:r w:rsidR="00260A7B">
              <w:rPr>
                <w:b/>
              </w:rPr>
              <w:t xml:space="preserve">alkoholických a nealkoholických </w:t>
            </w:r>
            <w:r>
              <w:rPr>
                <w:b/>
              </w:rPr>
              <w:t>nápojů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C17A31">
            <w:pPr>
              <w:jc w:val="both"/>
            </w:pPr>
            <w:r>
              <w:t>p</w:t>
            </w:r>
            <w:r w:rsidR="002F49CC">
              <w:t>ovinný</w:t>
            </w:r>
            <w:r>
              <w:t>, 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2F49CC" w:rsidP="00C17A31">
            <w:pPr>
              <w:jc w:val="both"/>
            </w:pPr>
            <w:r>
              <w:t>2/ZS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7C3A8F" w:rsidP="00C17A31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2F49CC" w:rsidP="00C17A31">
            <w:pPr>
              <w:jc w:val="both"/>
            </w:pPr>
            <w:r>
              <w:t>56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2F49CC" w:rsidP="00C17A31">
            <w:pPr>
              <w:jc w:val="both"/>
            </w:pPr>
            <w:r>
              <w:t>4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C17A31">
            <w:pPr>
              <w:jc w:val="both"/>
            </w:pPr>
            <w:r>
              <w:t>zápočet, zkouška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C17A31">
            <w:pPr>
              <w:jc w:val="both"/>
            </w:pPr>
            <w:r>
              <w:t>přednášky, 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0A60E6">
            <w:pPr>
              <w:jc w:val="both"/>
              <w:rPr>
                <w:color w:val="000000"/>
                <w:shd w:val="clear" w:color="auto" w:fill="FFFFFF"/>
              </w:rPr>
            </w:pPr>
            <w:r w:rsidRPr="000A60E6">
              <w:rPr>
                <w:color w:val="000000"/>
                <w:shd w:val="clear" w:color="auto" w:fill="FFFFFF"/>
              </w:rPr>
              <w:t xml:space="preserve">Docházka: povinná </w:t>
            </w:r>
            <w:r>
              <w:rPr>
                <w:color w:val="000000"/>
                <w:shd w:val="clear" w:color="auto" w:fill="FFFFFF"/>
              </w:rPr>
              <w:t>90% účast ve cvičeních.</w:t>
            </w:r>
          </w:p>
          <w:p w:rsidR="002F49CC" w:rsidRDefault="002F49CC" w:rsidP="000A60E6">
            <w:pPr>
              <w:jc w:val="both"/>
              <w:rPr>
                <w:color w:val="000000"/>
                <w:shd w:val="clear" w:color="auto" w:fill="FFFFFF"/>
              </w:rPr>
            </w:pPr>
            <w:r w:rsidRPr="000A60E6">
              <w:rPr>
                <w:color w:val="000000"/>
                <w:shd w:val="clear" w:color="auto" w:fill="FFFFFF"/>
              </w:rPr>
              <w:t>Zápočet: 2 testy (min. 70%</w:t>
            </w:r>
            <w:r>
              <w:rPr>
                <w:color w:val="000000"/>
                <w:shd w:val="clear" w:color="auto" w:fill="FFFFFF"/>
              </w:rPr>
              <w:t xml:space="preserve"> bodů</w:t>
            </w:r>
            <w:r w:rsidRPr="000A60E6">
              <w:rPr>
                <w:color w:val="000000"/>
                <w:shd w:val="clear" w:color="auto" w:fill="FFFFFF"/>
              </w:rPr>
              <w:t>)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2F49CC" w:rsidRPr="000A60E6" w:rsidRDefault="002F49CC" w:rsidP="009E40DB">
            <w:pPr>
              <w:jc w:val="both"/>
            </w:pPr>
            <w:r w:rsidRPr="000A60E6">
              <w:rPr>
                <w:color w:val="000000"/>
                <w:shd w:val="clear" w:color="auto" w:fill="FFFFFF"/>
              </w:rPr>
              <w:t>Zkouška: prokázání znalosti probíraných t</w:t>
            </w:r>
            <w:r>
              <w:rPr>
                <w:color w:val="000000"/>
                <w:shd w:val="clear" w:color="auto" w:fill="FFFFFF"/>
              </w:rPr>
              <w:t>e</w:t>
            </w:r>
            <w:r w:rsidRPr="000A60E6">
              <w:rPr>
                <w:color w:val="000000"/>
                <w:shd w:val="clear" w:color="auto" w:fill="FFFFFF"/>
              </w:rPr>
              <w:t>matických okruhů, písemná i ústní zkouška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733ECF">
            <w:pPr>
              <w:jc w:val="both"/>
            </w:pPr>
            <w:r>
              <w:t>Ing. Eva Lorencová,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C17A31">
            <w:pPr>
              <w:jc w:val="both"/>
            </w:pPr>
            <w:r>
              <w:t>50%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554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E31BDB">
            <w:pPr>
              <w:spacing w:before="60" w:after="60"/>
            </w:pPr>
            <w:r w:rsidRPr="00E31BDB">
              <w:rPr>
                <w:b/>
              </w:rPr>
              <w:t>Ing. Eva Lorencová, Ph.D.</w:t>
            </w:r>
            <w:r>
              <w:t xml:space="preserve"> (50</w:t>
            </w:r>
            <w:r w:rsidRPr="00CB7021">
              <w:t>% p)</w:t>
            </w:r>
          </w:p>
          <w:p w:rsidR="002F49CC" w:rsidRDefault="002F49CC" w:rsidP="00E31BDB">
            <w:pPr>
              <w:spacing w:before="60" w:after="60"/>
            </w:pPr>
            <w:r w:rsidRPr="00CB7021">
              <w:t xml:space="preserve">Ing. </w:t>
            </w:r>
            <w:r>
              <w:t>Richardos Nikolaos Salek, Ph.D. (50</w:t>
            </w:r>
            <w:r w:rsidRPr="00CB7021">
              <w:t>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386E1B">
            <w:pPr>
              <w:jc w:val="both"/>
              <w:rPr>
                <w:sz w:val="19"/>
                <w:szCs w:val="19"/>
              </w:rPr>
            </w:pPr>
            <w:r w:rsidRPr="009C738F">
              <w:t>Cílem předmětu je rozšířit a prohloubit znalosti studenta v oblasti výroby nápojů. Student získá znalosti o technologiích výroby piva, vína, lihovin a nealkoholických nápojů.</w:t>
            </w:r>
            <w:r w:rsidRPr="003F268D">
              <w:t xml:space="preserve">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různých druhů čaje (pravé, bylinné a ovocné čaje).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Technologie výroby základních a speciálních druhů kávy, výroba kávovin.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Kvasné procesy, základy fermentačních technologií.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Suroviny pro výrobu piva, sladařství.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Pivovarnictví, výroba základních a speciálních druhů piv.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Technologie výroby tichých vín.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ostatních druhů vín (šumivých a perlivých vín, alkoholizovaných, kořeněných a přírodně sladkých vín).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ovocných vín, cideru a medoviny.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 xml:space="preserve">Lihovarnictví. 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ovocných destilátů, destilátů z vína a matolin.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Výroba obilných destilátů, destilátů ze sladu a z vybraných speciálních surovin.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lihovin (výroba ovocných, bylinných a emulzních likérů).</w:t>
            </w:r>
          </w:p>
          <w:p w:rsidR="002F49CC" w:rsidRPr="00A56783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nealkoholických nápojů (šťávy, nektary, koncentráty).</w:t>
            </w:r>
          </w:p>
          <w:p w:rsidR="002F49CC" w:rsidRDefault="002F49CC" w:rsidP="00033E37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A56783">
              <w:t>Technologie výroby nealkoholických nápojů (minerální vody a sycené vody, sirupy, limonády a nápoje jako funkční potraviny).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C17A31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2F41E6" w:rsidRDefault="002F49CC" w:rsidP="002F41E6">
            <w:pPr>
              <w:jc w:val="both"/>
              <w:rPr>
                <w:u w:val="single"/>
              </w:rPr>
            </w:pPr>
            <w:r w:rsidRPr="002F41E6">
              <w:rPr>
                <w:u w:val="single"/>
              </w:rPr>
              <w:t>Povinná literatura: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VELÍŠEK, J., HAJŠLOVÁ, J. </w:t>
            </w:r>
            <w:r w:rsidRPr="002F41E6">
              <w:rPr>
                <w:iCs/>
              </w:rPr>
              <w:t>Chemie potravin</w:t>
            </w:r>
            <w:r w:rsidRPr="001025F4">
              <w:t>. Tábor: OSSIS, 2009</w:t>
            </w:r>
            <w:r w:rsidRPr="002F41E6">
              <w:t xml:space="preserve">. ISBN 978-80-86659-17-6.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BASAŘOVÁ, G. a kol. </w:t>
            </w:r>
            <w:r w:rsidRPr="002F41E6">
              <w:rPr>
                <w:iCs/>
              </w:rPr>
              <w:t>Pivovarství: Teorie a praxe výroby piva</w:t>
            </w:r>
            <w:r w:rsidRPr="002F41E6">
              <w:t xml:space="preserve">. </w:t>
            </w:r>
            <w:r w:rsidRPr="00F10E9A">
              <w:t>Praha: VŠCHT,</w:t>
            </w:r>
            <w:r w:rsidRPr="002F41E6">
              <w:t xml:space="preserve"> 2010. ISBN 978-80-7080-734-7.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KADLEC, P. a kol. </w:t>
            </w:r>
            <w:r w:rsidRPr="002F41E6">
              <w:rPr>
                <w:iCs/>
              </w:rPr>
              <w:t>Procesy potravinářských a biotechnologických výrob</w:t>
            </w:r>
            <w:r w:rsidRPr="002F41E6">
              <w:t xml:space="preserve">. </w:t>
            </w:r>
            <w:r w:rsidRPr="00F10E9A">
              <w:t>Praha: VŠCHT,</w:t>
            </w:r>
            <w:r w:rsidRPr="002F41E6">
              <w:t xml:space="preserve"> 2003. ISBN 80-7080-527-7. </w:t>
            </w:r>
          </w:p>
          <w:p w:rsidR="002F49CC" w:rsidRPr="002F41E6" w:rsidRDefault="002F49CC" w:rsidP="002F41E6">
            <w:pPr>
              <w:jc w:val="both"/>
              <w:rPr>
                <w:rStyle w:val="Hypertextovodkaz"/>
                <w:color w:val="auto"/>
                <w:u w:val="none"/>
              </w:rPr>
            </w:pPr>
            <w:r w:rsidRPr="002F41E6">
              <w:t xml:space="preserve">KADLEC, P. </w:t>
            </w:r>
            <w:r w:rsidRPr="002F41E6">
              <w:rPr>
                <w:iCs/>
              </w:rPr>
              <w:t>Technologie potravin II</w:t>
            </w:r>
            <w:r w:rsidRPr="002F41E6">
              <w:t xml:space="preserve">. </w:t>
            </w:r>
            <w:r>
              <w:t xml:space="preserve">1. vyd. </w:t>
            </w:r>
            <w:r w:rsidRPr="002F41E6">
              <w:t xml:space="preserve">Praha: VŠCHT, 2002. ISBN 80-7080-510-2. </w:t>
            </w:r>
          </w:p>
          <w:p w:rsidR="002F49CC" w:rsidRPr="00E31BDB" w:rsidRDefault="002F49CC" w:rsidP="002F41E6">
            <w:pPr>
              <w:jc w:val="both"/>
              <w:rPr>
                <w:sz w:val="10"/>
                <w:szCs w:val="10"/>
              </w:rPr>
            </w:pPr>
          </w:p>
          <w:p w:rsidR="002F49CC" w:rsidRPr="002F41E6" w:rsidRDefault="002F49CC" w:rsidP="002F41E6">
            <w:pPr>
              <w:jc w:val="both"/>
              <w:rPr>
                <w:u w:val="single"/>
              </w:rPr>
            </w:pPr>
            <w:r w:rsidRPr="002F41E6">
              <w:rPr>
                <w:u w:val="single"/>
              </w:rPr>
              <w:t>Doporučená literatura:</w:t>
            </w:r>
          </w:p>
          <w:p w:rsidR="002F49CC" w:rsidRPr="00D35067" w:rsidRDefault="002F49CC" w:rsidP="002F41E6">
            <w:pPr>
              <w:jc w:val="both"/>
              <w:rPr>
                <w:sz w:val="19"/>
                <w:szCs w:val="19"/>
              </w:rPr>
            </w:pPr>
            <w:r w:rsidRPr="00D35067">
              <w:rPr>
                <w:sz w:val="19"/>
                <w:szCs w:val="19"/>
              </w:rPr>
              <w:t xml:space="preserve">STEEN, P.R., ASHURST, R. </w:t>
            </w:r>
            <w:r w:rsidRPr="00D35067">
              <w:rPr>
                <w:iCs/>
                <w:sz w:val="19"/>
                <w:szCs w:val="19"/>
              </w:rPr>
              <w:t>Carbonated Soft Drinks: Formulation and Manufacture</w:t>
            </w:r>
            <w:r w:rsidRPr="00D35067">
              <w:rPr>
                <w:sz w:val="19"/>
                <w:szCs w:val="19"/>
              </w:rPr>
              <w:t xml:space="preserve">. Oxford, 2006. ISBN 978-14051-3435-4.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WINTGENS, J.N. </w:t>
            </w:r>
            <w:r w:rsidRPr="002F41E6">
              <w:rPr>
                <w:iCs/>
              </w:rPr>
              <w:t>Coffee: Growing, Processing, Sustainable Production</w:t>
            </w:r>
            <w:r w:rsidRPr="002F41E6">
              <w:t xml:space="preserve">. Weinheim, 2004. ISBN 978-3-527-33253-3.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BUGLASS, A.J. </w:t>
            </w:r>
            <w:r w:rsidRPr="002F41E6">
              <w:rPr>
                <w:iCs/>
              </w:rPr>
              <w:t>Handbook of Alcoholic Beverages: Technical, Analytical and Nutritional Aspects</w:t>
            </w:r>
            <w:r w:rsidRPr="002F41E6">
              <w:t xml:space="preserve">. West Sussex, 2011. ISBN 978-0-470-51202-9. </w:t>
            </w:r>
          </w:p>
          <w:p w:rsidR="002F49CC" w:rsidRPr="002F41E6" w:rsidRDefault="002F49CC" w:rsidP="002F41E6">
            <w:pPr>
              <w:jc w:val="both"/>
            </w:pPr>
            <w:r w:rsidRPr="002F41E6">
              <w:t xml:space="preserve">ASHURST, P.R. </w:t>
            </w:r>
            <w:r w:rsidRPr="002F41E6">
              <w:rPr>
                <w:iCs/>
              </w:rPr>
              <w:t>Chemistry and Technology o</w:t>
            </w:r>
            <w:r>
              <w:rPr>
                <w:iCs/>
              </w:rPr>
              <w:t>f Soft Drinks and Fruit Juices. 2nd Ed</w:t>
            </w:r>
            <w:r w:rsidRPr="002F41E6">
              <w:t xml:space="preserve">. New </w:t>
            </w:r>
            <w:r>
              <w:t>J</w:t>
            </w:r>
            <w:r w:rsidRPr="002F41E6">
              <w:t xml:space="preserve">ersey, 2005. ISBN 978-1-4051-2286-3. </w:t>
            </w:r>
          </w:p>
          <w:p w:rsidR="002F49CC" w:rsidRDefault="002F49CC" w:rsidP="002F41E6">
            <w:pPr>
              <w:jc w:val="both"/>
            </w:pPr>
            <w:r w:rsidRPr="002F41E6">
              <w:t xml:space="preserve">Související legislativní předpisy. </w:t>
            </w:r>
            <w:r w:rsidRPr="002F41E6">
              <w:rPr>
                <w:iCs/>
              </w:rPr>
              <w:t>Zákony a prováděcí vyhlášky, nařízení a věstníky EU</w:t>
            </w:r>
            <w:r w:rsidRPr="002F41E6">
              <w:t>.</w:t>
            </w:r>
            <w:r>
              <w:t xml:space="preserve">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  <w:r>
              <w:t>16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283"/>
        </w:trPr>
        <w:tc>
          <w:tcPr>
            <w:tcW w:w="9860" w:type="dxa"/>
            <w:gridSpan w:val="46"/>
          </w:tcPr>
          <w:p w:rsidR="002F49CC" w:rsidRPr="00E1633C" w:rsidRDefault="002F49CC" w:rsidP="00C610E8">
            <w:pPr>
              <w:jc w:val="both"/>
            </w:pPr>
            <w:r w:rsidRPr="00D35067">
              <w:rPr>
                <w:color w:val="000000"/>
                <w:shd w:val="clear" w:color="auto" w:fill="FFFFFF"/>
              </w:rPr>
              <w:t xml:space="preserve">Povinná účast </w:t>
            </w:r>
            <w:r>
              <w:rPr>
                <w:color w:val="000000"/>
                <w:shd w:val="clear" w:color="auto" w:fill="FFFFFF"/>
              </w:rPr>
              <w:t>ve</w:t>
            </w:r>
            <w:r w:rsidRPr="00D35067">
              <w:rPr>
                <w:color w:val="000000"/>
                <w:shd w:val="clear" w:color="auto" w:fill="FFFFFF"/>
              </w:rPr>
              <w:t xml:space="preserve"> cvičeních (100%), zápočtový test (min. 70% bodů), písemná a ústní zkouška. </w:t>
            </w:r>
            <w:r>
              <w:rPr>
                <w:color w:val="000000"/>
                <w:shd w:val="clear" w:color="auto" w:fill="FFFFFF"/>
              </w:rPr>
              <w:t>S</w:t>
            </w:r>
            <w:r w:rsidRPr="00D35067">
              <w:rPr>
                <w:color w:val="000000"/>
              </w:rPr>
              <w:t xml:space="preserve">tudenti vypracují seminární práci na zadané téma. Hodnocena </w:t>
            </w:r>
            <w:r>
              <w:rPr>
                <w:color w:val="000000"/>
              </w:rPr>
              <w:t>bude</w:t>
            </w:r>
            <w:r w:rsidRPr="00D35067">
              <w:rPr>
                <w:color w:val="000000"/>
              </w:rPr>
              <w:t xml:space="preserve"> obsahová správnost a schopnost správně využít informace z odborné literatury.</w:t>
            </w:r>
            <w:r>
              <w:rPr>
                <w:color w:val="000000"/>
              </w:rPr>
              <w:t xml:space="preserve"> </w:t>
            </w:r>
            <w:r w:rsidRPr="00AB5216">
              <w:t>Dle potřeby jsou možné individuální konzultace po předchozí emailové či telefonické dohodě.</w:t>
            </w:r>
          </w:p>
          <w:p w:rsidR="002F49CC" w:rsidRPr="00E31BDB" w:rsidRDefault="002F49CC" w:rsidP="00D35067">
            <w:pPr>
              <w:pStyle w:val="Textkomente"/>
              <w:jc w:val="both"/>
              <w:rPr>
                <w:color w:val="000000"/>
                <w:sz w:val="10"/>
                <w:szCs w:val="10"/>
              </w:rPr>
            </w:pPr>
          </w:p>
          <w:p w:rsidR="002F49CC" w:rsidRDefault="002F49CC" w:rsidP="00D35067">
            <w:pPr>
              <w:jc w:val="both"/>
            </w:pPr>
            <w:r>
              <w:t xml:space="preserve">Možnosti komunikace s vyučujícími: </w:t>
            </w:r>
            <w:hyperlink r:id="rId54" w:history="1">
              <w:r w:rsidRPr="00996F06">
                <w:rPr>
                  <w:rStyle w:val="Hypertextovodkaz"/>
                </w:rPr>
                <w:t>lorencova@utb.cz</w:t>
              </w:r>
            </w:hyperlink>
            <w:r>
              <w:t xml:space="preserve">, </w:t>
            </w:r>
            <w:r w:rsidRPr="00CB7021">
              <w:t>576</w:t>
            </w:r>
            <w:r>
              <w:t> </w:t>
            </w:r>
            <w:r w:rsidRPr="00CB7021">
              <w:t>033</w:t>
            </w:r>
            <w:r>
              <w:t xml:space="preserve"> </w:t>
            </w:r>
            <w:r w:rsidRPr="00CB7021">
              <w:t>010</w:t>
            </w:r>
            <w:r>
              <w:t xml:space="preserve">, </w:t>
            </w:r>
            <w:hyperlink r:id="rId55" w:history="1">
              <w:r w:rsidRPr="00996F06">
                <w:rPr>
                  <w:rStyle w:val="Hypertextovodkaz"/>
                </w:rPr>
                <w:t>rsalek@utb.cz</w:t>
              </w:r>
            </w:hyperlink>
            <w:r>
              <w:t xml:space="preserve">, </w:t>
            </w:r>
            <w:r w:rsidRPr="00CB7021">
              <w:t>576</w:t>
            </w:r>
            <w:r>
              <w:t> </w:t>
            </w:r>
            <w:r w:rsidRPr="00CB7021">
              <w:t>038</w:t>
            </w:r>
            <w:r>
              <w:t> </w:t>
            </w:r>
            <w:r w:rsidRPr="00CB7021">
              <w:t>087</w:t>
            </w:r>
            <w:r>
              <w:t>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7927FA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RPr="00912E6E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912E6E" w:rsidRDefault="002F49CC" w:rsidP="007927FA">
            <w:pPr>
              <w:jc w:val="both"/>
              <w:rPr>
                <w:b/>
              </w:rPr>
            </w:pPr>
            <w:bookmarkStart w:id="21" w:name="Říz_bezp_potr_II"/>
            <w:bookmarkEnd w:id="21"/>
            <w:r w:rsidRPr="00912E6E">
              <w:rPr>
                <w:b/>
              </w:rPr>
              <w:t>Řízení bezpečnosti potravin II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7927FA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2F49CC" w:rsidP="007927FA">
            <w:pPr>
              <w:jc w:val="both"/>
            </w:pPr>
            <w:r>
              <w:t>2/ZS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7C3A8F" w:rsidP="007927FA">
            <w:pPr>
              <w:jc w:val="both"/>
            </w:pPr>
            <w:r>
              <w:t>14p+28s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7C3A8F" w:rsidP="007C3A8F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2F49CC" w:rsidP="007927FA">
            <w:pPr>
              <w:jc w:val="both"/>
            </w:pPr>
            <w:r>
              <w:t>3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7927FA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klasifikovaný zápočet 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7927FA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semináře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7927FA">
            <w:pPr>
              <w:jc w:val="both"/>
            </w:pPr>
            <w:r>
              <w:t xml:space="preserve">Povinná účast na seminářích (80% docházka). </w:t>
            </w:r>
          </w:p>
          <w:p w:rsidR="002F49CC" w:rsidRDefault="002F49CC" w:rsidP="007927FA">
            <w:pPr>
              <w:jc w:val="both"/>
            </w:pPr>
            <w:r>
              <w:t xml:space="preserve">Průběžné testy během semestru. </w:t>
            </w:r>
          </w:p>
          <w:p w:rsidR="002F49CC" w:rsidRDefault="002F49CC" w:rsidP="007927FA">
            <w:pPr>
              <w:jc w:val="both"/>
            </w:pPr>
            <w:r>
              <w:t>Prokázání znalosti probíraných tematických okruhů ústní formou.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7927FA">
            <w:pPr>
              <w:jc w:val="both"/>
            </w:pPr>
            <w:r>
              <w:t>MVDr. Michaela Černíková,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7927FA">
            <w:pPr>
              <w:jc w:val="both"/>
            </w:pPr>
            <w:r>
              <w:t>60% p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554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2234A4" w:rsidRDefault="002F49CC" w:rsidP="00E31BDB">
            <w:pPr>
              <w:spacing w:before="60" w:after="60"/>
              <w:jc w:val="both"/>
              <w:rPr>
                <w:b/>
              </w:rPr>
            </w:pPr>
            <w:r w:rsidRPr="002234A4">
              <w:rPr>
                <w:b/>
              </w:rPr>
              <w:t xml:space="preserve">MVDr. </w:t>
            </w:r>
            <w:r>
              <w:rPr>
                <w:b/>
              </w:rPr>
              <w:t xml:space="preserve">Michaela </w:t>
            </w:r>
            <w:r w:rsidRPr="002234A4">
              <w:rPr>
                <w:b/>
              </w:rPr>
              <w:t>Černíková, Ph.D.</w:t>
            </w:r>
            <w:r>
              <w:t xml:space="preserve"> </w:t>
            </w:r>
            <w:r w:rsidRPr="00CB100E">
              <w:t>(60% p)</w:t>
            </w:r>
          </w:p>
          <w:p w:rsidR="002F49CC" w:rsidRDefault="002F49CC" w:rsidP="00E31BDB">
            <w:pPr>
              <w:spacing w:before="60" w:after="60"/>
              <w:jc w:val="both"/>
            </w:pPr>
            <w:r>
              <w:t>doc. Ing. František Buňka, Ph.D. (40% p)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RPr="00977768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7927FA">
            <w:pPr>
              <w:pStyle w:val="Default"/>
              <w:jc w:val="both"/>
              <w:rPr>
                <w:sz w:val="20"/>
                <w:szCs w:val="20"/>
              </w:rPr>
            </w:pPr>
            <w:r w:rsidRPr="00E9686A">
              <w:rPr>
                <w:sz w:val="20"/>
                <w:szCs w:val="20"/>
              </w:rPr>
              <w:t xml:space="preserve">Cílem předmětu je </w:t>
            </w:r>
            <w:r>
              <w:rPr>
                <w:sz w:val="20"/>
                <w:szCs w:val="20"/>
              </w:rPr>
              <w:t>prohloubit znalosti</w:t>
            </w:r>
            <w:r w:rsidRPr="00E968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 oblasti řízení bezpečnosti potravin.</w:t>
            </w:r>
            <w:r w:rsidRPr="00A32069">
              <w:rPr>
                <w:sz w:val="20"/>
                <w:szCs w:val="20"/>
              </w:rPr>
              <w:t xml:space="preserve"> Důraz je kladen na aplikaci obecných postupů do konkrétních případových studií v rámci celého potravinového řetězce (prvovýroba, výroba potravin, stravování, doprava a skladování potravin</w:t>
            </w:r>
            <w:r>
              <w:rPr>
                <w:sz w:val="20"/>
                <w:szCs w:val="20"/>
              </w:rPr>
              <w:t>, obalové materiály</w:t>
            </w:r>
            <w:r w:rsidRPr="00A32069">
              <w:rPr>
                <w:sz w:val="20"/>
                <w:szCs w:val="20"/>
              </w:rPr>
              <w:t xml:space="preserve"> apod.).</w:t>
            </w:r>
            <w:r>
              <w:rPr>
                <w:sz w:val="20"/>
                <w:szCs w:val="20"/>
              </w:rPr>
              <w:t xml:space="preserve"> Obsah předmětu tvoří tyto tematické celky: 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Biologická, chemická a fyzikální nebezpečí v potravinovém řetězci.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HACCP systém a jeho aplikace v potravinovém řetězci</w:t>
            </w:r>
            <w:r>
              <w:rPr>
                <w:sz w:val="20"/>
                <w:szCs w:val="20"/>
              </w:rPr>
              <w:t>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Hygienické požadavky pro konstrukci strojních zařízení.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Úmyslné poškozování potravin a možnosti jeho prevence.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Systém managementu jakosti ISO 9001 a jeho aplikace v potravinovém řetězci.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Systém managementu bezpečnosti potravin ISO 22000 a jeho aplikace v potravinovém řetězci.</w:t>
            </w:r>
          </w:p>
          <w:p w:rsidR="002F49CC" w:rsidRPr="00977768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 w:rsidRPr="00977768">
              <w:rPr>
                <w:sz w:val="20"/>
                <w:szCs w:val="20"/>
              </w:rPr>
              <w:t>GFSI, Inspekční standard</w:t>
            </w:r>
            <w:r>
              <w:rPr>
                <w:sz w:val="20"/>
                <w:szCs w:val="20"/>
              </w:rPr>
              <w:t>y</w:t>
            </w:r>
            <w:r w:rsidRPr="00977768">
              <w:rPr>
                <w:sz w:val="20"/>
                <w:szCs w:val="20"/>
              </w:rPr>
              <w:t xml:space="preserve"> BRC</w:t>
            </w:r>
            <w:r>
              <w:rPr>
                <w:sz w:val="20"/>
                <w:szCs w:val="20"/>
              </w:rPr>
              <w:t xml:space="preserve"> a IFS</w:t>
            </w:r>
            <w:r w:rsidRPr="00977768">
              <w:rPr>
                <w:sz w:val="20"/>
                <w:szCs w:val="20"/>
              </w:rPr>
              <w:t xml:space="preserve"> a </w:t>
            </w:r>
            <w:r>
              <w:rPr>
                <w:sz w:val="20"/>
                <w:szCs w:val="20"/>
              </w:rPr>
              <w:t>jejich</w:t>
            </w:r>
            <w:r w:rsidRPr="00977768">
              <w:rPr>
                <w:sz w:val="20"/>
                <w:szCs w:val="20"/>
              </w:rPr>
              <w:t xml:space="preserve"> aplikace v potravinovém řetězci. 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Schéma</w:t>
            </w:r>
            <w:r w:rsidRPr="00977768">
              <w:rPr>
                <w:sz w:val="20"/>
                <w:szCs w:val="20"/>
              </w:rPr>
              <w:t xml:space="preserve"> FSSC 22000 a jeho aplikace v potravinovém řetězci.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 zemědělství.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ve výrobě potravin.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 cateringových službách.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ve výrobě obalů a obalových materiálů.</w:t>
            </w:r>
          </w:p>
          <w:p w:rsidR="002F49CC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Programy nezbytných předpokladů v obchodě, dopravě a skladování.</w:t>
            </w:r>
          </w:p>
          <w:p w:rsidR="002F49CC" w:rsidRPr="00977768" w:rsidRDefault="002F49CC" w:rsidP="00033E37">
            <w:pPr>
              <w:pStyle w:val="Default"/>
              <w:numPr>
                <w:ilvl w:val="0"/>
                <w:numId w:val="16"/>
              </w:numPr>
              <w:ind w:left="284" w:hanging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Akreditace a certifikace v potravinovém řetězci.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7927FA">
            <w:pPr>
              <w:jc w:val="both"/>
            </w:pPr>
            <w:r w:rsidRPr="00A71594">
              <w:rPr>
                <w:u w:val="single"/>
              </w:rPr>
              <w:t>Povinná literatura</w:t>
            </w:r>
            <w:r>
              <w:t>:</w:t>
            </w:r>
          </w:p>
          <w:p w:rsidR="002F49CC" w:rsidRDefault="002F49CC" w:rsidP="007927FA">
            <w:pPr>
              <w:jc w:val="both"/>
            </w:pPr>
            <w:r w:rsidRPr="004004CD">
              <w:rPr>
                <w:caps/>
              </w:rPr>
              <w:t>Tremlová, B., Javůrková, Z.</w:t>
            </w:r>
            <w:r>
              <w:t xml:space="preserve"> </w:t>
            </w:r>
            <w:r w:rsidRPr="00977768">
              <w:t>Řízení kvality a bezpečnosti potravin</w:t>
            </w:r>
            <w:r w:rsidRPr="000D3604">
              <w:t xml:space="preserve">. </w:t>
            </w:r>
            <w:r>
              <w:t xml:space="preserve">Brno: VFU, 2014. ISBN 978-80-7305-6858. </w:t>
            </w:r>
          </w:p>
          <w:p w:rsidR="002F49CC" w:rsidRDefault="002F49CC" w:rsidP="007927FA">
            <w:pPr>
              <w:jc w:val="both"/>
            </w:pPr>
            <w:r>
              <w:t>ISO 9001:2015 Systém managementu kvality.</w:t>
            </w:r>
          </w:p>
          <w:p w:rsidR="002F49CC" w:rsidRDefault="002F49CC" w:rsidP="007927FA">
            <w:pPr>
              <w:jc w:val="both"/>
            </w:pPr>
            <w:r>
              <w:t>ISO 22000:2005 Systém managementu bezpečnosti potravin - Požadavky na organizaci v potravinovém řetězci.</w:t>
            </w:r>
          </w:p>
          <w:p w:rsidR="002F49CC" w:rsidRDefault="002F49CC" w:rsidP="007927FA">
            <w:pPr>
              <w:jc w:val="both"/>
            </w:pPr>
            <w:r>
              <w:t>ISO/TS 22002-1:2009 Programy nezbytných předpokladů pro bezpečnost potravin Část 1: výroba potravin.</w:t>
            </w:r>
          </w:p>
          <w:p w:rsidR="002F49CC" w:rsidRDefault="002F49CC" w:rsidP="007927FA">
            <w:pPr>
              <w:jc w:val="both"/>
              <w:rPr>
                <w:u w:val="single"/>
              </w:rPr>
            </w:pPr>
          </w:p>
          <w:p w:rsidR="002F49CC" w:rsidRDefault="002F49CC" w:rsidP="007927FA">
            <w:pPr>
              <w:jc w:val="both"/>
            </w:pPr>
            <w:r w:rsidRPr="00A71594">
              <w:rPr>
                <w:u w:val="single"/>
              </w:rPr>
              <w:t>Doporučená literatura</w:t>
            </w:r>
            <w:r>
              <w:t>:</w:t>
            </w:r>
          </w:p>
          <w:p w:rsidR="002F49CC" w:rsidRPr="00DC2FAD" w:rsidRDefault="002F49CC" w:rsidP="007927FA">
            <w:pPr>
              <w:jc w:val="both"/>
            </w:pPr>
            <w:r>
              <w:rPr>
                <w:caps/>
              </w:rPr>
              <w:t xml:space="preserve">YOE, </w:t>
            </w:r>
            <w:r w:rsidRPr="00DC2FAD">
              <w:rPr>
                <w:caps/>
              </w:rPr>
              <w:t>CH</w:t>
            </w:r>
            <w:r w:rsidRPr="00DC2FAD">
              <w:t xml:space="preserve">. Principles of Risk Analysis - Decision </w:t>
            </w:r>
            <w:r>
              <w:t>M</w:t>
            </w:r>
            <w:r w:rsidRPr="00DC2FAD">
              <w:t xml:space="preserve">aking under </w:t>
            </w:r>
            <w:r>
              <w:t>U</w:t>
            </w:r>
            <w:r w:rsidRPr="00DC2FAD">
              <w:t xml:space="preserve">ncertainty. CRC Press Taylor &amp; Francis Group, 2012. ISBN 978-1-4398-5749-6. </w:t>
            </w:r>
          </w:p>
          <w:p w:rsidR="002F49CC" w:rsidRPr="00DC2FAD" w:rsidRDefault="002F49CC" w:rsidP="007927FA">
            <w:pPr>
              <w:jc w:val="both"/>
            </w:pPr>
            <w:r w:rsidRPr="00DC2FAD">
              <w:rPr>
                <w:caps/>
              </w:rPr>
              <w:t>Motarjemi, M., Lelieveld, H.</w:t>
            </w:r>
            <w:r w:rsidRPr="00DC2FAD">
              <w:t xml:space="preserve"> Food Safety Management. Academic Press, 2014. ISBN 978-0-12-381504-0. </w:t>
            </w:r>
          </w:p>
          <w:p w:rsidR="002F49CC" w:rsidRPr="00DC2FAD" w:rsidRDefault="002F49CC" w:rsidP="007927FA">
            <w:pPr>
              <w:jc w:val="both"/>
            </w:pPr>
            <w:r w:rsidRPr="00DC2FAD">
              <w:rPr>
                <w:caps/>
              </w:rPr>
              <w:t>Petersen, B., Nüssel, M., Hamer, M.</w:t>
            </w:r>
            <w:r w:rsidRPr="00DC2FAD">
              <w:t xml:space="preserve"> Quality and Risk Management in Agri-Food Chains. Wageningen Pers., 2014. ISBN 978-9-08686-236-8.</w:t>
            </w:r>
          </w:p>
          <w:p w:rsidR="002F49CC" w:rsidRDefault="00E24DAB" w:rsidP="00EC0F83">
            <w:pPr>
              <w:jc w:val="both"/>
            </w:pPr>
            <w:hyperlink r:id="rId56" w:history="1">
              <w:r w:rsidR="002F49CC" w:rsidRPr="005051F4">
                <w:rPr>
                  <w:rStyle w:val="Hypertextovodkaz"/>
                </w:rPr>
                <w:t>www.fssc22000.com</w:t>
              </w:r>
            </w:hyperlink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  <w:r>
              <w:t>12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7927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992"/>
        </w:trPr>
        <w:tc>
          <w:tcPr>
            <w:tcW w:w="9860" w:type="dxa"/>
            <w:gridSpan w:val="46"/>
          </w:tcPr>
          <w:p w:rsidR="002F49CC" w:rsidRPr="00E1633C" w:rsidRDefault="002F49CC" w:rsidP="00C610E8">
            <w:pPr>
              <w:jc w:val="both"/>
            </w:pPr>
            <w:r>
              <w:t xml:space="preserve">Studentům budou určeny části učiva k samostatnému nastudování. Kontrola samostatného studia bude provedena písemným testem. Studenti rovněž zpracují návrh HACCP plánu pro zvolenou potravinu. </w:t>
            </w:r>
            <w:r w:rsidRPr="00AB5216">
              <w:t>Dle potřeby jsou možné individuální konzultace po předchozí emailové či telefonické dohodě.</w:t>
            </w:r>
          </w:p>
          <w:p w:rsidR="002F49CC" w:rsidRDefault="002F49CC" w:rsidP="007927FA">
            <w:pPr>
              <w:jc w:val="both"/>
            </w:pPr>
          </w:p>
          <w:p w:rsidR="002F49CC" w:rsidRDefault="002F49CC" w:rsidP="007927FA">
            <w:pPr>
              <w:jc w:val="both"/>
            </w:pPr>
            <w:r w:rsidRPr="0046356B">
              <w:t xml:space="preserve">Možnosti komunikace s </w:t>
            </w:r>
            <w:r w:rsidRPr="00372CD5">
              <w:t>vyučujícími:</w:t>
            </w:r>
            <w:r w:rsidRPr="0046356B">
              <w:t xml:space="preserve"> </w:t>
            </w:r>
            <w:hyperlink r:id="rId57" w:history="1">
              <w:r w:rsidRPr="005D3149">
                <w:rPr>
                  <w:rStyle w:val="Hypertextovodkaz"/>
                </w:rPr>
                <w:t>cernikova@utb.cz</w:t>
              </w:r>
            </w:hyperlink>
            <w:r>
              <w:t xml:space="preserve">, </w:t>
            </w:r>
            <w:r w:rsidRPr="0046356B">
              <w:t>576 03</w:t>
            </w:r>
            <w:r>
              <w:t xml:space="preserve">3 002, </w:t>
            </w:r>
            <w:hyperlink r:id="rId58" w:history="1">
              <w:r w:rsidRPr="005D3149">
                <w:rPr>
                  <w:rStyle w:val="Hypertextovodkaz"/>
                </w:rPr>
                <w:t>bunka@utb.cz</w:t>
              </w:r>
            </w:hyperlink>
            <w:r w:rsidRPr="0046356B">
              <w:t>, 576 03</w:t>
            </w:r>
            <w:r>
              <w:t>3 011.</w:t>
            </w:r>
          </w:p>
          <w:p w:rsidR="002F49CC" w:rsidRDefault="002F49CC" w:rsidP="007927FA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bottom w:val="double" w:sz="4" w:space="0" w:color="auto"/>
            </w:tcBorders>
            <w:shd w:val="clear" w:color="auto" w:fill="BDD6EE"/>
          </w:tcPr>
          <w:p w:rsidR="002F49CC" w:rsidRDefault="002F49CC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tcBorders>
              <w:top w:val="double" w:sz="4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8" w:type="dxa"/>
            <w:gridSpan w:val="39"/>
            <w:tcBorders>
              <w:top w:val="double" w:sz="4" w:space="0" w:color="auto"/>
            </w:tcBorders>
          </w:tcPr>
          <w:p w:rsidR="002F49CC" w:rsidRPr="00E54E5D" w:rsidRDefault="002F49CC" w:rsidP="00256AED">
            <w:pPr>
              <w:jc w:val="both"/>
              <w:rPr>
                <w:b/>
              </w:rPr>
            </w:pPr>
            <w:bookmarkStart w:id="22" w:name="Ročn_projekt"/>
            <w:bookmarkEnd w:id="22"/>
            <w:r w:rsidRPr="00E54E5D">
              <w:rPr>
                <w:b/>
              </w:rPr>
              <w:t>Ročníkový projekt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5" w:type="dxa"/>
            <w:gridSpan w:val="21"/>
          </w:tcPr>
          <w:p w:rsidR="002F49CC" w:rsidRDefault="00AA776D" w:rsidP="00AA776D">
            <w:pPr>
              <w:jc w:val="both"/>
            </w:pPr>
            <w:r>
              <w:t>povinný, PZ</w:t>
            </w:r>
          </w:p>
        </w:tc>
        <w:tc>
          <w:tcPr>
            <w:tcW w:w="2694" w:type="dxa"/>
            <w:gridSpan w:val="14"/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2F49CC" w:rsidRDefault="002F49CC" w:rsidP="00256AED">
            <w:pPr>
              <w:jc w:val="both"/>
            </w:pPr>
            <w:r>
              <w:t>2/ZS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0" w:type="dxa"/>
            <w:gridSpan w:val="15"/>
          </w:tcPr>
          <w:p w:rsidR="002F49CC" w:rsidRDefault="007C3A8F" w:rsidP="00256AED">
            <w:pPr>
              <w:jc w:val="both"/>
            </w:pPr>
            <w:r w:rsidRPr="00FA63C9">
              <w:t>0p</w:t>
            </w:r>
            <w:r w:rsidRPr="00FA63C9">
              <w:rPr>
                <w:lang w:val="en-GB"/>
              </w:rPr>
              <w:t>+</w:t>
            </w:r>
            <w:r w:rsidRPr="00FA63C9">
              <w:t>0s</w:t>
            </w:r>
            <w:r w:rsidRPr="00FA63C9">
              <w:rPr>
                <w:lang w:val="en-GB"/>
              </w:rPr>
              <w:t>+</w:t>
            </w:r>
            <w:r w:rsidRPr="00FA63C9">
              <w:t>28l</w:t>
            </w:r>
          </w:p>
        </w:tc>
        <w:tc>
          <w:tcPr>
            <w:tcW w:w="889" w:type="dxa"/>
            <w:gridSpan w:val="3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:rsidR="002F49CC" w:rsidRDefault="002F49CC" w:rsidP="00256AED">
            <w:pPr>
              <w:jc w:val="both"/>
            </w:pPr>
            <w:r>
              <w:t>2</w:t>
            </w:r>
            <w:r w:rsidR="007C3A8F">
              <w:t>8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8" w:type="dxa"/>
            <w:gridSpan w:val="8"/>
          </w:tcPr>
          <w:p w:rsidR="002F49CC" w:rsidRDefault="002F49CC" w:rsidP="00256AED">
            <w:pPr>
              <w:jc w:val="both"/>
            </w:pPr>
            <w:r>
              <w:t>2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8" w:type="dxa"/>
            <w:gridSpan w:val="39"/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5" w:type="dxa"/>
            <w:gridSpan w:val="21"/>
          </w:tcPr>
          <w:p w:rsidR="002F49CC" w:rsidRDefault="002F49CC" w:rsidP="00256AED">
            <w:pPr>
              <w:jc w:val="both"/>
            </w:pPr>
            <w:r>
              <w:t>klasifikovaný zápočet</w:t>
            </w:r>
          </w:p>
        </w:tc>
        <w:tc>
          <w:tcPr>
            <w:tcW w:w="1558" w:type="dxa"/>
            <w:gridSpan w:val="4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5" w:type="dxa"/>
            <w:gridSpan w:val="14"/>
          </w:tcPr>
          <w:p w:rsidR="002F49CC" w:rsidRDefault="002F49CC" w:rsidP="00256AED">
            <w:pPr>
              <w:jc w:val="both"/>
            </w:pPr>
            <w:r>
              <w:t>laboratorní cvičení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8" w:type="dxa"/>
            <w:gridSpan w:val="39"/>
            <w:tcBorders>
              <w:bottom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Vypracování ročníkového projektu a jeho prezentace.</w:t>
            </w:r>
          </w:p>
        </w:tc>
      </w:tr>
      <w:tr w:rsidR="002F49CC" w:rsidTr="00394B59">
        <w:trPr>
          <w:gridBefore w:val="1"/>
          <w:wBefore w:w="29" w:type="dxa"/>
          <w:trHeight w:val="197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8" w:type="dxa"/>
            <w:gridSpan w:val="39"/>
            <w:tcBorders>
              <w:top w:val="single" w:sz="4" w:space="0" w:color="auto"/>
            </w:tcBorders>
          </w:tcPr>
          <w:p w:rsidR="002F49CC" w:rsidRDefault="002F49CC" w:rsidP="00256AED">
            <w:pPr>
              <w:jc w:val="both"/>
            </w:pPr>
            <w:r>
              <w:t>Ing. Richardos Nikolaos Salek, Ph.D.</w:t>
            </w:r>
          </w:p>
        </w:tc>
      </w:tr>
      <w:tr w:rsidR="002F49CC" w:rsidTr="00394B59">
        <w:trPr>
          <w:gridBefore w:val="1"/>
          <w:wBefore w:w="29" w:type="dxa"/>
          <w:trHeight w:val="243"/>
        </w:trPr>
        <w:tc>
          <w:tcPr>
            <w:tcW w:w="3082" w:type="dxa"/>
            <w:gridSpan w:val="7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8" w:type="dxa"/>
            <w:gridSpan w:val="39"/>
            <w:tcBorders>
              <w:top w:val="nil"/>
            </w:tcBorders>
          </w:tcPr>
          <w:p w:rsidR="002F49CC" w:rsidRDefault="002F49CC" w:rsidP="00E31BDB">
            <w:pPr>
              <w:jc w:val="both"/>
            </w:pPr>
            <w:r w:rsidRPr="00FA63C9">
              <w:t>25% l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292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Default="002F49CC" w:rsidP="00E31BDB">
            <w:pPr>
              <w:spacing w:before="60" w:after="60"/>
              <w:jc w:val="both"/>
            </w:pPr>
            <w:r w:rsidRPr="00FA63C9">
              <w:rPr>
                <w:b/>
              </w:rPr>
              <w:t>Ing. Richardos Nikolaos Salek, Ph.D.</w:t>
            </w:r>
            <w:r w:rsidRPr="00FA63C9">
              <w:t xml:space="preserve"> (25% l)</w:t>
            </w:r>
            <w:r>
              <w:t xml:space="preserve">                                                           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3082" w:type="dxa"/>
            <w:gridSpan w:val="7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8" w:type="dxa"/>
            <w:gridSpan w:val="39"/>
            <w:tcBorders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3938"/>
        </w:trPr>
        <w:tc>
          <w:tcPr>
            <w:tcW w:w="9860" w:type="dxa"/>
            <w:gridSpan w:val="46"/>
            <w:tcBorders>
              <w:top w:val="nil"/>
              <w:bottom w:val="single" w:sz="12" w:space="0" w:color="auto"/>
            </w:tcBorders>
          </w:tcPr>
          <w:p w:rsidR="002F49CC" w:rsidRDefault="002F49CC" w:rsidP="00256AED">
            <w:pPr>
              <w:jc w:val="both"/>
            </w:pPr>
            <w:r>
              <w:t>Cílem předmětu je prohloubit komplexní znalosti studentů o procesu přípravy výroby potravin, její vlastní realizace a analýzy výsledné potraviny. Studentovi bude zadána výroba konkrétní potraviny a jeho úkolem bude si výrobu plně připravit, realizovat, výrobek zhodnotit a prezentovat výsledek. Obsah předmětu tvoří tyto tematické celky: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Bezpečnost práce a zadání výroby konkrétní potraviny.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Sestavení surovinové skladby.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Tvorba výrobního diagramu.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Materiálová bilance vstupů, pomocných materiálů a výstupů.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Aplikace principů řízení bezpečnosti potravin, stanovení ovládacích opatření na úrovni kritických kontrolních bodů, kontrolních bodů, případně provozních programů nezbytných opatření.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Selekce metod chemického, mikrobiologického, fyzikálního a senzorického hodnocení vhodných ke stanovení jakosti a bezpečnosti potraviny.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Příprava strojního vybavení, surovin a pomocných materiálů.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Realizace výroby 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Realizace výroby II.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Realizace výroby III.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Hodnocení jakosti a bezpečnosti vyrobeného produktu 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Hodnocení jakosti a bezpečnosti vyrobeného produktu II.</w:t>
            </w:r>
          </w:p>
          <w:p w:rsidR="002F49CC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Hodnocení jakosti a bezpečnosti vyrobeného produktu III.</w:t>
            </w:r>
          </w:p>
          <w:p w:rsidR="002F49CC" w:rsidRPr="00462F34" w:rsidRDefault="002F49CC" w:rsidP="00E54E5D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</w:pPr>
            <w:r>
              <w:t>Prezentace výsledků výroby konkrétní potravin a její jakosti a bezpečnosti.</w:t>
            </w:r>
          </w:p>
        </w:tc>
      </w:tr>
      <w:tr w:rsidR="002F49CC" w:rsidTr="00394B59">
        <w:trPr>
          <w:gridBefore w:val="1"/>
          <w:wBefore w:w="29" w:type="dxa"/>
          <w:trHeight w:val="265"/>
        </w:trPr>
        <w:tc>
          <w:tcPr>
            <w:tcW w:w="3649" w:type="dxa"/>
            <w:gridSpan w:val="14"/>
            <w:tcBorders>
              <w:top w:val="nil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11" w:type="dxa"/>
            <w:gridSpan w:val="32"/>
            <w:tcBorders>
              <w:top w:val="nil"/>
              <w:bottom w:val="nil"/>
            </w:tcBorders>
          </w:tcPr>
          <w:p w:rsidR="002F49CC" w:rsidRDefault="002F49CC" w:rsidP="00256AED">
            <w:pPr>
              <w:jc w:val="both"/>
            </w:pPr>
          </w:p>
        </w:tc>
      </w:tr>
      <w:tr w:rsidR="002F49CC" w:rsidTr="00394B59">
        <w:trPr>
          <w:gridBefore w:val="1"/>
          <w:wBefore w:w="29" w:type="dxa"/>
          <w:trHeight w:val="1497"/>
        </w:trPr>
        <w:tc>
          <w:tcPr>
            <w:tcW w:w="9860" w:type="dxa"/>
            <w:gridSpan w:val="46"/>
            <w:tcBorders>
              <w:top w:val="nil"/>
            </w:tcBorders>
          </w:tcPr>
          <w:p w:rsidR="002F49CC" w:rsidRPr="00E54E5D" w:rsidRDefault="002F49CC" w:rsidP="00256AED">
            <w:pPr>
              <w:jc w:val="both"/>
              <w:rPr>
                <w:u w:val="single"/>
              </w:rPr>
            </w:pPr>
            <w:r w:rsidRPr="00E54E5D">
              <w:rPr>
                <w:u w:val="single"/>
              </w:rPr>
              <w:t>Povinná literatura:</w:t>
            </w:r>
          </w:p>
          <w:p w:rsidR="002F49CC" w:rsidRPr="001E7F99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Dostálová,</w:t>
            </w:r>
            <w:r>
              <w:rPr>
                <w:color w:val="212121"/>
                <w:sz w:val="20"/>
                <w:szCs w:val="20"/>
              </w:rPr>
              <w:t xml:space="preserve"> J.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Potravinářské zbožíznalství. 1. vyd. </w:t>
            </w:r>
            <w:r>
              <w:rPr>
                <w:color w:val="212121"/>
                <w:sz w:val="20"/>
                <w:szCs w:val="20"/>
              </w:rPr>
              <w:t xml:space="preserve">Ostrava: </w:t>
            </w:r>
            <w:r w:rsidRPr="001E7F99">
              <w:rPr>
                <w:color w:val="212121"/>
                <w:sz w:val="20"/>
                <w:szCs w:val="20"/>
              </w:rPr>
              <w:t>Key Publishing</w:t>
            </w:r>
            <w:r>
              <w:rPr>
                <w:color w:val="212121"/>
                <w:sz w:val="20"/>
                <w:szCs w:val="20"/>
              </w:rPr>
              <w:t xml:space="preserve">, 2014. </w:t>
            </w:r>
            <w:r w:rsidRPr="001E7F99">
              <w:rPr>
                <w:color w:val="212121"/>
                <w:sz w:val="20"/>
                <w:szCs w:val="20"/>
              </w:rPr>
              <w:t>425 s. ISBN 978-80-7418-208-2.</w:t>
            </w:r>
          </w:p>
          <w:p w:rsidR="002F49CC" w:rsidRPr="001E7F99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Kadlec, P</w:t>
            </w:r>
            <w:r>
              <w:rPr>
                <w:color w:val="212121"/>
                <w:sz w:val="20"/>
                <w:szCs w:val="20"/>
              </w:rPr>
              <w:t>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Přehled tradičních potravinářskýc</w:t>
            </w:r>
            <w:r>
              <w:rPr>
                <w:color w:val="212121"/>
                <w:sz w:val="20"/>
                <w:szCs w:val="20"/>
              </w:rPr>
              <w:t xml:space="preserve">h výrob. 1. vyd. Ostrava: Key Publishing, 2012. </w:t>
            </w:r>
            <w:r w:rsidRPr="001E7F99">
              <w:rPr>
                <w:color w:val="212121"/>
                <w:sz w:val="20"/>
                <w:szCs w:val="20"/>
              </w:rPr>
              <w:t>569 s. ISBN 978-80-7418-145-0.</w:t>
            </w:r>
          </w:p>
          <w:p w:rsidR="002F49CC" w:rsidRPr="001E7F99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olor w:val="212121"/>
                <w:sz w:val="20"/>
                <w:szCs w:val="20"/>
              </w:rPr>
              <w:t>FEINER, G. </w:t>
            </w:r>
            <w:r w:rsidRPr="001E7F99">
              <w:rPr>
                <w:iCs/>
                <w:color w:val="212121"/>
                <w:sz w:val="20"/>
                <w:szCs w:val="20"/>
              </w:rPr>
              <w:t>Meat Products Handbook: Practical Science and Technology</w:t>
            </w:r>
            <w:r w:rsidRPr="001E7F99">
              <w:rPr>
                <w:color w:val="212121"/>
                <w:sz w:val="20"/>
                <w:szCs w:val="20"/>
              </w:rPr>
              <w:t>. Cambridge: Woodhead Pub., 2008. ISBN 9781845690502.</w:t>
            </w:r>
          </w:p>
          <w:p w:rsidR="002F49CC" w:rsidRPr="001E7F99" w:rsidRDefault="002F49CC" w:rsidP="00256AED">
            <w:pPr>
              <w:jc w:val="both"/>
              <w:rPr>
                <w:sz w:val="10"/>
                <w:szCs w:val="10"/>
              </w:rPr>
            </w:pPr>
          </w:p>
          <w:p w:rsidR="002F49CC" w:rsidRPr="00E54E5D" w:rsidRDefault="002F49CC" w:rsidP="00256AED">
            <w:pPr>
              <w:jc w:val="both"/>
              <w:rPr>
                <w:u w:val="single"/>
              </w:rPr>
            </w:pPr>
            <w:r w:rsidRPr="00E54E5D">
              <w:rPr>
                <w:u w:val="single"/>
              </w:rPr>
              <w:t>Doporučená literatura:</w:t>
            </w:r>
          </w:p>
          <w:p w:rsidR="002F49CC" w:rsidRPr="001E7F99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Kadlec, P</w:t>
            </w:r>
            <w:r>
              <w:rPr>
                <w:color w:val="212121"/>
                <w:sz w:val="20"/>
                <w:szCs w:val="20"/>
              </w:rPr>
              <w:t>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Procesy a zařízení v potravinářství a biotechnologiích. 1. vyd. </w:t>
            </w:r>
            <w:r>
              <w:rPr>
                <w:color w:val="212121"/>
                <w:sz w:val="20"/>
                <w:szCs w:val="20"/>
              </w:rPr>
              <w:t xml:space="preserve">Ostrava: </w:t>
            </w:r>
            <w:r w:rsidRPr="001E7F99">
              <w:rPr>
                <w:color w:val="212121"/>
                <w:sz w:val="20"/>
                <w:szCs w:val="20"/>
              </w:rPr>
              <w:t>Key Publishing</w:t>
            </w:r>
            <w:r>
              <w:rPr>
                <w:color w:val="212121"/>
                <w:sz w:val="20"/>
                <w:szCs w:val="20"/>
              </w:rPr>
              <w:t xml:space="preserve">, 2013. </w:t>
            </w:r>
            <w:r w:rsidRPr="001E7F99">
              <w:rPr>
                <w:color w:val="212121"/>
                <w:sz w:val="20"/>
                <w:szCs w:val="20"/>
              </w:rPr>
              <w:t>496 s. ISBN 978-80-7418-163-4.</w:t>
            </w:r>
          </w:p>
          <w:p w:rsidR="002F49CC" w:rsidRPr="001E7F99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 xml:space="preserve">Edwards, </w:t>
            </w:r>
            <w:r w:rsidRPr="001E7F99">
              <w:rPr>
                <w:color w:val="212121"/>
                <w:sz w:val="20"/>
                <w:szCs w:val="20"/>
              </w:rPr>
              <w:t>W.P. </w:t>
            </w:r>
            <w:r w:rsidRPr="001E7F99">
              <w:rPr>
                <w:iCs/>
                <w:color w:val="212121"/>
                <w:sz w:val="20"/>
                <w:szCs w:val="20"/>
              </w:rPr>
              <w:t>The Science of Sugar Confectionery</w:t>
            </w:r>
            <w:r w:rsidRPr="001E7F99">
              <w:rPr>
                <w:color w:val="212121"/>
                <w:sz w:val="20"/>
                <w:szCs w:val="20"/>
              </w:rPr>
              <w:t>. Cambridge, 2000. ISBN 0-85404-596-7.</w:t>
            </w:r>
          </w:p>
          <w:p w:rsidR="002F49CC" w:rsidRPr="0032078B" w:rsidRDefault="002F49CC" w:rsidP="001E7F99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</w:pPr>
            <w:r w:rsidRPr="001E7F99">
              <w:rPr>
                <w:color w:val="212121"/>
                <w:sz w:val="20"/>
                <w:szCs w:val="20"/>
              </w:rPr>
              <w:t>LAW, B.A., TAMIME, A.Y. </w:t>
            </w:r>
            <w:r w:rsidRPr="001E7F99">
              <w:rPr>
                <w:iCs/>
                <w:color w:val="212121"/>
                <w:sz w:val="20"/>
                <w:szCs w:val="20"/>
              </w:rPr>
              <w:t>Technology of Cheesemaking</w:t>
            </w:r>
            <w:r w:rsidRPr="001E7F99">
              <w:rPr>
                <w:color w:val="212121"/>
                <w:sz w:val="20"/>
                <w:szCs w:val="20"/>
              </w:rPr>
              <w:t>. 2nd Ed. Malden: Blackwell, 2010. ISBN 9781405182980.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4782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:rsidR="002F49CC" w:rsidRDefault="002F49CC" w:rsidP="00FC6AEB">
            <w:pPr>
              <w:jc w:val="center"/>
            </w:pPr>
            <w:r>
              <w:t>8</w:t>
            </w:r>
          </w:p>
        </w:tc>
        <w:tc>
          <w:tcPr>
            <w:tcW w:w="4189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2F49CC" w:rsidTr="00394B59">
        <w:trPr>
          <w:gridBefore w:val="1"/>
          <w:wBefore w:w="29" w:type="dxa"/>
        </w:trPr>
        <w:tc>
          <w:tcPr>
            <w:tcW w:w="9860" w:type="dxa"/>
            <w:gridSpan w:val="46"/>
            <w:shd w:val="clear" w:color="auto" w:fill="F7CAAC"/>
          </w:tcPr>
          <w:p w:rsidR="002F49CC" w:rsidRDefault="002F49CC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2F49CC" w:rsidTr="00394B59">
        <w:trPr>
          <w:gridBefore w:val="1"/>
          <w:wBefore w:w="29" w:type="dxa"/>
          <w:trHeight w:val="850"/>
        </w:trPr>
        <w:tc>
          <w:tcPr>
            <w:tcW w:w="9860" w:type="dxa"/>
            <w:gridSpan w:val="46"/>
          </w:tcPr>
          <w:p w:rsidR="002F49CC" w:rsidRPr="00E1633C" w:rsidRDefault="002F49CC" w:rsidP="005B2DFA">
            <w:pPr>
              <w:jc w:val="both"/>
            </w:pPr>
            <w:r>
              <w:t xml:space="preserve">Klasifikovaný zápočet: vypracování ročníkového projektu a jeho prezentace. </w:t>
            </w:r>
            <w:r w:rsidRPr="00AB5216">
              <w:t>Dle potřeby jsou možné individuální konzultace po předchozí emailové či telefonické dohodě.</w:t>
            </w:r>
          </w:p>
          <w:p w:rsidR="002F49CC" w:rsidRPr="001E7F99" w:rsidRDefault="002F49CC" w:rsidP="00256AED">
            <w:pPr>
              <w:jc w:val="both"/>
              <w:rPr>
                <w:sz w:val="10"/>
                <w:szCs w:val="10"/>
              </w:rPr>
            </w:pPr>
          </w:p>
          <w:p w:rsidR="002F49CC" w:rsidRDefault="002F49CC" w:rsidP="00E54E5D">
            <w:pPr>
              <w:jc w:val="both"/>
            </w:pPr>
            <w:r>
              <w:t xml:space="preserve">Možnost komunikace s vyučujícím: </w:t>
            </w:r>
            <w:hyperlink r:id="rId59" w:history="1">
              <w:r w:rsidRPr="00953733">
                <w:rPr>
                  <w:rStyle w:val="Hypertextovodkaz"/>
                </w:rPr>
                <w:t>rsalek@utb.cz</w:t>
              </w:r>
            </w:hyperlink>
            <w:r>
              <w:t>, 576 038</w:t>
            </w:r>
            <w:r w:rsidR="00394B59">
              <w:t> </w:t>
            </w:r>
            <w:r>
              <w:t>087.</w:t>
            </w:r>
          </w:p>
          <w:p w:rsidR="00394B59" w:rsidRDefault="00394B59" w:rsidP="00E54E5D">
            <w:pPr>
              <w:jc w:val="both"/>
            </w:pPr>
          </w:p>
          <w:p w:rsidR="00394B59" w:rsidRDefault="00394B59" w:rsidP="00E54E5D">
            <w:pPr>
              <w:jc w:val="both"/>
            </w:pPr>
          </w:p>
        </w:tc>
      </w:tr>
      <w:tr w:rsidR="00163997" w:rsidTr="00394B59">
        <w:trPr>
          <w:gridBefore w:val="2"/>
          <w:wBefore w:w="36" w:type="dxa"/>
        </w:trPr>
        <w:tc>
          <w:tcPr>
            <w:tcW w:w="9853" w:type="dxa"/>
            <w:gridSpan w:val="45"/>
            <w:tcBorders>
              <w:bottom w:val="double" w:sz="4" w:space="0" w:color="auto"/>
            </w:tcBorders>
            <w:shd w:val="clear" w:color="auto" w:fill="BDD6EE"/>
          </w:tcPr>
          <w:p w:rsidR="00163997" w:rsidRDefault="00163997" w:rsidP="007638F8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3" w:type="dxa"/>
            <w:gridSpan w:val="39"/>
            <w:tcBorders>
              <w:top w:val="double" w:sz="4" w:space="0" w:color="auto"/>
            </w:tcBorders>
          </w:tcPr>
          <w:p w:rsidR="00163997" w:rsidRPr="00163997" w:rsidRDefault="00163997" w:rsidP="007638F8">
            <w:pPr>
              <w:jc w:val="both"/>
              <w:rPr>
                <w:b/>
              </w:rPr>
            </w:pPr>
            <w:bookmarkStart w:id="23" w:name="Sem_k_DP"/>
            <w:bookmarkEnd w:id="23"/>
            <w:r w:rsidRPr="00163997">
              <w:rPr>
                <w:b/>
              </w:rPr>
              <w:t>Seminář k diplomové práci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163997" w:rsidRDefault="00163997" w:rsidP="007638F8">
            <w:pPr>
              <w:jc w:val="both"/>
            </w:pPr>
            <w:r>
              <w:t>povinný</w:t>
            </w:r>
          </w:p>
        </w:tc>
        <w:tc>
          <w:tcPr>
            <w:tcW w:w="2693" w:type="dxa"/>
            <w:gridSpan w:val="14"/>
            <w:shd w:val="clear" w:color="auto" w:fill="F7CAAC"/>
          </w:tcPr>
          <w:p w:rsidR="00163997" w:rsidRDefault="00163997" w:rsidP="007638F8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163997" w:rsidRDefault="00CD5159" w:rsidP="007638F8">
            <w:pPr>
              <w:jc w:val="both"/>
            </w:pPr>
            <w:r>
              <w:t>2/ZS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163997" w:rsidRDefault="007C3A8F" w:rsidP="007638F8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163997" w:rsidRDefault="007C3A8F" w:rsidP="007638F8">
            <w:pPr>
              <w:jc w:val="both"/>
            </w:pPr>
            <w:r>
              <w:t>14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7" w:type="dxa"/>
            <w:gridSpan w:val="8"/>
          </w:tcPr>
          <w:p w:rsidR="00163997" w:rsidRDefault="007C3A8F" w:rsidP="007638F8">
            <w:pPr>
              <w:jc w:val="both"/>
            </w:pPr>
            <w:r>
              <w:t>1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3" w:type="dxa"/>
            <w:gridSpan w:val="39"/>
          </w:tcPr>
          <w:p w:rsidR="00163997" w:rsidRDefault="00163997" w:rsidP="007638F8">
            <w:pPr>
              <w:jc w:val="both"/>
            </w:pP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163997" w:rsidRDefault="008F1F46" w:rsidP="007638F8">
            <w:pPr>
              <w:jc w:val="both"/>
            </w:pPr>
            <w:r>
              <w:t>zápočet</w:t>
            </w:r>
          </w:p>
        </w:tc>
        <w:tc>
          <w:tcPr>
            <w:tcW w:w="1555" w:type="dxa"/>
            <w:gridSpan w:val="4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7" w:type="dxa"/>
            <w:gridSpan w:val="14"/>
          </w:tcPr>
          <w:p w:rsidR="00163997" w:rsidRDefault="008F1F46" w:rsidP="007638F8">
            <w:pPr>
              <w:jc w:val="both"/>
            </w:pPr>
            <w:r>
              <w:t>semináře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3" w:type="dxa"/>
            <w:gridSpan w:val="39"/>
            <w:tcBorders>
              <w:bottom w:val="single" w:sz="4" w:space="0" w:color="auto"/>
            </w:tcBorders>
          </w:tcPr>
          <w:p w:rsidR="00163997" w:rsidRDefault="00163997" w:rsidP="007638F8">
            <w:pPr>
              <w:jc w:val="both"/>
            </w:pPr>
            <w:r w:rsidRPr="00DD3AAC">
              <w:t>Povinná účast na seminářích 80%.</w:t>
            </w:r>
          </w:p>
        </w:tc>
      </w:tr>
      <w:tr w:rsidR="00163997" w:rsidTr="00394B59">
        <w:trPr>
          <w:gridBefore w:val="2"/>
          <w:wBefore w:w="36" w:type="dxa"/>
          <w:trHeight w:val="197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3" w:type="dxa"/>
            <w:gridSpan w:val="39"/>
            <w:tcBorders>
              <w:top w:val="single" w:sz="4" w:space="0" w:color="auto"/>
            </w:tcBorders>
          </w:tcPr>
          <w:p w:rsidR="00163997" w:rsidRDefault="00163997" w:rsidP="007638F8">
            <w:pPr>
              <w:jc w:val="both"/>
            </w:pPr>
          </w:p>
        </w:tc>
      </w:tr>
      <w:tr w:rsidR="00163997" w:rsidTr="00394B59">
        <w:trPr>
          <w:gridBefore w:val="2"/>
          <w:wBefore w:w="36" w:type="dxa"/>
          <w:trHeight w:val="243"/>
        </w:trPr>
        <w:tc>
          <w:tcPr>
            <w:tcW w:w="3080" w:type="dxa"/>
            <w:gridSpan w:val="6"/>
            <w:tcBorders>
              <w:top w:val="nil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3" w:type="dxa"/>
            <w:gridSpan w:val="39"/>
            <w:tcBorders>
              <w:top w:val="nil"/>
            </w:tcBorders>
          </w:tcPr>
          <w:p w:rsidR="00163997" w:rsidRDefault="00163997" w:rsidP="00DD3AAC">
            <w:pPr>
              <w:jc w:val="both"/>
            </w:pP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163997" w:rsidRDefault="00163997" w:rsidP="007638F8"/>
        </w:tc>
      </w:tr>
      <w:tr w:rsidR="00163997" w:rsidTr="00394B59">
        <w:trPr>
          <w:gridBefore w:val="2"/>
          <w:wBefore w:w="36" w:type="dxa"/>
          <w:trHeight w:val="292"/>
        </w:trPr>
        <w:tc>
          <w:tcPr>
            <w:tcW w:w="9853" w:type="dxa"/>
            <w:gridSpan w:val="45"/>
            <w:tcBorders>
              <w:top w:val="nil"/>
            </w:tcBorders>
          </w:tcPr>
          <w:p w:rsidR="00163997" w:rsidRDefault="00DD3AAC" w:rsidP="00DD3AAC">
            <w:pPr>
              <w:spacing w:before="60" w:after="60"/>
              <w:jc w:val="both"/>
            </w:pPr>
            <w:r>
              <w:t>doc. Ing. František Buňka, Ph.D. (100</w:t>
            </w:r>
            <w:r w:rsidRPr="00927A62">
              <w:t>% s)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3080" w:type="dxa"/>
            <w:gridSpan w:val="6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163997" w:rsidRDefault="00163997" w:rsidP="007638F8">
            <w:pPr>
              <w:jc w:val="both"/>
            </w:pPr>
          </w:p>
        </w:tc>
      </w:tr>
      <w:tr w:rsidR="00163997" w:rsidTr="00394B59">
        <w:trPr>
          <w:gridBefore w:val="2"/>
          <w:wBefore w:w="36" w:type="dxa"/>
          <w:trHeight w:val="3606"/>
        </w:trPr>
        <w:tc>
          <w:tcPr>
            <w:tcW w:w="9853" w:type="dxa"/>
            <w:gridSpan w:val="45"/>
            <w:tcBorders>
              <w:top w:val="nil"/>
              <w:bottom w:val="single" w:sz="12" w:space="0" w:color="auto"/>
            </w:tcBorders>
          </w:tcPr>
          <w:p w:rsidR="00DD3AAC" w:rsidRDefault="00163997" w:rsidP="00DD3AAC">
            <w:pPr>
              <w:jc w:val="both"/>
            </w:pPr>
            <w:r>
              <w:t xml:space="preserve">Cílem </w:t>
            </w:r>
            <w:r w:rsidR="001B527D">
              <w:t>předmětu</w:t>
            </w:r>
            <w:r>
              <w:t xml:space="preserve"> je seznámit studenty s problematikou psaní kvalifikační práce. </w:t>
            </w:r>
            <w:r w:rsidR="00DD3AAC">
              <w:t>V</w:t>
            </w:r>
            <w:r>
              <w:t xml:space="preserve"> seminářích probíhají </w:t>
            </w:r>
            <w:r w:rsidR="00DD3AAC">
              <w:t>také</w:t>
            </w:r>
            <w:r>
              <w:t xml:space="preserve"> prezentace studentů, v rámci kterých se připravují na obhajobu kvalifikační práce.</w:t>
            </w:r>
            <w:r w:rsidR="00DD3AAC">
              <w:t xml:space="preserve"> </w:t>
            </w:r>
            <w:r w:rsidR="00DD3AAC" w:rsidRPr="00070252">
              <w:t>Obsah předmětu tvoří tyto tematické celky: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Příprava rešerše na zadané téma.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Výběr relevantních zdrojů.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Používání zdrojů pro zpracování rešerše.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Možnosti vyhledávání.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On-line databáze v knihovně UTB.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Licencované databáze.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Způsob dohledání článků v konsorciu knihoven.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Vyhledávání dat obecně na internetu.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Skladba a obsah teoretické části.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Experimentální část a její obsah.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 xml:space="preserve">Způsob zpracování experimentálních dat. 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Popis výsledků a jejich diskuze.</w:t>
            </w:r>
          </w:p>
          <w:p w:rsidR="00163997" w:rsidRP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Způsob sepsání závěru.</w:t>
            </w:r>
          </w:p>
          <w:p w:rsidR="00163997" w:rsidRDefault="00163997" w:rsidP="00163997">
            <w:pPr>
              <w:pStyle w:val="Odstavecseseznamem"/>
              <w:numPr>
                <w:ilvl w:val="0"/>
                <w:numId w:val="41"/>
              </w:numPr>
              <w:ind w:left="284" w:hanging="57"/>
            </w:pPr>
            <w:r w:rsidRPr="00163997">
              <w:t>Způsoby citace literárních zdrojů.</w:t>
            </w:r>
          </w:p>
        </w:tc>
      </w:tr>
      <w:tr w:rsidR="00163997" w:rsidTr="00394B59">
        <w:trPr>
          <w:gridBefore w:val="2"/>
          <w:wBefore w:w="36" w:type="dxa"/>
          <w:trHeight w:val="265"/>
        </w:trPr>
        <w:tc>
          <w:tcPr>
            <w:tcW w:w="3646" w:type="dxa"/>
            <w:gridSpan w:val="13"/>
            <w:tcBorders>
              <w:top w:val="nil"/>
            </w:tcBorders>
            <w:shd w:val="clear" w:color="auto" w:fill="F7CAAC"/>
          </w:tcPr>
          <w:p w:rsidR="00163997" w:rsidRDefault="00163997" w:rsidP="007638F8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7" w:type="dxa"/>
            <w:gridSpan w:val="32"/>
            <w:tcBorders>
              <w:top w:val="nil"/>
              <w:bottom w:val="nil"/>
            </w:tcBorders>
          </w:tcPr>
          <w:p w:rsidR="00163997" w:rsidRDefault="00163997" w:rsidP="007638F8">
            <w:pPr>
              <w:jc w:val="both"/>
            </w:pPr>
          </w:p>
        </w:tc>
      </w:tr>
      <w:tr w:rsidR="00163997" w:rsidTr="00394B59">
        <w:trPr>
          <w:gridBefore w:val="2"/>
          <w:wBefore w:w="36" w:type="dxa"/>
          <w:trHeight w:val="1497"/>
        </w:trPr>
        <w:tc>
          <w:tcPr>
            <w:tcW w:w="9853" w:type="dxa"/>
            <w:gridSpan w:val="45"/>
            <w:tcBorders>
              <w:top w:val="nil"/>
            </w:tcBorders>
          </w:tcPr>
          <w:p w:rsidR="00163997" w:rsidRPr="00163997" w:rsidRDefault="00163997" w:rsidP="007638F8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Povinná literatura:</w:t>
            </w:r>
          </w:p>
          <w:p w:rsidR="00DD3AAC" w:rsidRPr="00770ED3" w:rsidRDefault="00DD3AAC" w:rsidP="00DD3AAC">
            <w:pPr>
              <w:spacing w:line="252" w:lineRule="auto"/>
              <w:jc w:val="both"/>
              <w:rPr>
                <w:color w:val="000000"/>
              </w:rPr>
            </w:pPr>
            <w:r w:rsidRPr="00770ED3">
              <w:rPr>
                <w:color w:val="000000"/>
              </w:rPr>
              <w:t>Odborná literatura podle pokynů vedoucího diplomové práce.</w:t>
            </w:r>
          </w:p>
          <w:p w:rsidR="00DD3AAC" w:rsidRDefault="00DD3AAC" w:rsidP="00DD3AAC">
            <w:pPr>
              <w:spacing w:line="252" w:lineRule="auto"/>
              <w:jc w:val="both"/>
            </w:pPr>
            <w:r>
              <w:t>Platné předpisy UTB ve Zlíně pro vypracování diplomové práce.</w:t>
            </w:r>
          </w:p>
          <w:p w:rsidR="00DD3AAC" w:rsidRPr="00FD6676" w:rsidRDefault="00DD3AAC" w:rsidP="00DD3AAC">
            <w:pPr>
              <w:jc w:val="both"/>
            </w:pPr>
            <w:r>
              <w:t>Šablona UTB ve Zlíně pro vypracování diplomové práce.</w:t>
            </w:r>
          </w:p>
          <w:p w:rsidR="00163997" w:rsidRPr="00163997" w:rsidRDefault="00163997" w:rsidP="007638F8">
            <w:pPr>
              <w:jc w:val="both"/>
            </w:pPr>
            <w:r w:rsidRPr="00163997">
              <w:t>ČSN ISO 690. Informace a dokumentace – Pravidla pro bibliografické odkazy a citace informačních zdrojů. Praha: Úřad pro technickou normalizaci, metrologii a státní zkušebnictví, 2011. Třídící znak 01  0197.</w:t>
            </w:r>
          </w:p>
          <w:p w:rsidR="00DD3AAC" w:rsidRDefault="00DD3AAC" w:rsidP="007638F8">
            <w:pPr>
              <w:jc w:val="both"/>
              <w:rPr>
                <w:u w:val="single"/>
              </w:rPr>
            </w:pPr>
          </w:p>
          <w:p w:rsidR="00163997" w:rsidRDefault="00163997" w:rsidP="007638F8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Doporučená literatura:</w:t>
            </w:r>
          </w:p>
          <w:p w:rsidR="00DD3AAC" w:rsidRDefault="00DD3AAC" w:rsidP="00DD3AAC">
            <w:pPr>
              <w:jc w:val="both"/>
            </w:pPr>
            <w:r w:rsidRPr="00770ED3">
              <w:rPr>
                <w:color w:val="000000"/>
              </w:rPr>
              <w:t>Knihovna UTB ve Zlíně (vědecké databáze, generátor citací).</w:t>
            </w:r>
          </w:p>
          <w:p w:rsidR="00DD3AAC" w:rsidRPr="00FD6676" w:rsidRDefault="008D2F97" w:rsidP="00DD3AAC">
            <w:pPr>
              <w:jc w:val="both"/>
            </w:pPr>
            <w:r>
              <w:t>P</w:t>
            </w:r>
            <w:r w:rsidR="00DD3AAC" w:rsidRPr="00FD6676">
              <w:t>ortál IVA - informační výchova na UTB ve Zlíně. Dostupné</w:t>
            </w:r>
            <w:r w:rsidR="00DD3AAC" w:rsidRPr="00DA7FD7">
              <w:rPr>
                <w:lang w:val="de-DE"/>
              </w:rPr>
              <w:t xml:space="preserve"> online: </w:t>
            </w:r>
            <w:hyperlink r:id="rId60" w:history="1">
              <w:r w:rsidR="00DD3AAC" w:rsidRPr="00FD6676">
                <w:rPr>
                  <w:rStyle w:val="Hypertextovodkaz"/>
                </w:rPr>
                <w:t>http://iva.k.utb.cz/</w:t>
              </w:r>
            </w:hyperlink>
            <w:r w:rsidR="00DD3AAC" w:rsidRPr="00FD6676">
              <w:t>.</w:t>
            </w:r>
          </w:p>
          <w:p w:rsidR="00163997" w:rsidRPr="0032078B" w:rsidRDefault="00163997" w:rsidP="007638F8">
            <w:pPr>
              <w:jc w:val="both"/>
            </w:pPr>
            <w:r w:rsidRPr="00163997">
              <w:t>Grafický design manuál UTB ve Zlíně.</w:t>
            </w:r>
            <w:r w:rsidRPr="00404B40">
              <w:t xml:space="preserve"> 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9853" w:type="dxa"/>
            <w:gridSpan w:val="4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163997" w:rsidRDefault="00163997" w:rsidP="007638F8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4778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163997" w:rsidRDefault="00163997" w:rsidP="007638F8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163997" w:rsidRDefault="00013685" w:rsidP="00FC6AEB">
            <w:pPr>
              <w:jc w:val="center"/>
            </w:pPr>
            <w:r>
              <w:t>4</w:t>
            </w:r>
          </w:p>
        </w:tc>
        <w:tc>
          <w:tcPr>
            <w:tcW w:w="418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63997" w:rsidTr="00394B59">
        <w:trPr>
          <w:gridBefore w:val="2"/>
          <w:wBefore w:w="36" w:type="dxa"/>
        </w:trPr>
        <w:tc>
          <w:tcPr>
            <w:tcW w:w="9853" w:type="dxa"/>
            <w:gridSpan w:val="45"/>
            <w:shd w:val="clear" w:color="auto" w:fill="F7CAAC"/>
          </w:tcPr>
          <w:p w:rsidR="00163997" w:rsidRDefault="00163997" w:rsidP="007638F8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63997" w:rsidTr="00394B59">
        <w:trPr>
          <w:gridBefore w:val="2"/>
          <w:wBefore w:w="36" w:type="dxa"/>
          <w:trHeight w:val="1234"/>
        </w:trPr>
        <w:tc>
          <w:tcPr>
            <w:tcW w:w="9853" w:type="dxa"/>
            <w:gridSpan w:val="45"/>
          </w:tcPr>
          <w:p w:rsidR="00114991" w:rsidRPr="00E1633C" w:rsidRDefault="00163997" w:rsidP="00114991">
            <w:pPr>
              <w:jc w:val="both"/>
            </w:pPr>
            <w:r>
              <w:t>Zápočet: kontrola samostatného studia bude provedena na bázi diskuze na zvolené téma, podmínkou pro udělení zápočtu je 80% docházka na seminářích.</w:t>
            </w:r>
            <w:r w:rsidR="00816070">
              <w:t xml:space="preserve"> </w:t>
            </w:r>
            <w:r w:rsidR="00114991" w:rsidRPr="00AB5216">
              <w:t>Dle potřeby jsou možné individuální konzultace po předchozí emailové či telefonické dohodě.</w:t>
            </w:r>
          </w:p>
          <w:p w:rsidR="00163997" w:rsidRDefault="00163997" w:rsidP="007638F8">
            <w:pPr>
              <w:jc w:val="both"/>
            </w:pPr>
          </w:p>
          <w:p w:rsidR="00163997" w:rsidRDefault="00163997" w:rsidP="007638F8">
            <w:pPr>
              <w:jc w:val="both"/>
            </w:pPr>
            <w:r>
              <w:t>Možnost</w:t>
            </w:r>
            <w:r w:rsidR="00051479">
              <w:t>i</w:t>
            </w:r>
            <w:r>
              <w:t xml:space="preserve"> komunikace s vyučujícím:</w:t>
            </w:r>
            <w:r w:rsidR="00051479">
              <w:t xml:space="preserve"> </w:t>
            </w:r>
            <w:hyperlink r:id="rId61" w:history="1">
              <w:r w:rsidR="00051479" w:rsidRPr="00F1725F">
                <w:rPr>
                  <w:rStyle w:val="Hypertextovodkaz"/>
                </w:rPr>
                <w:t>bunka@utb.cz</w:t>
              </w:r>
            </w:hyperlink>
            <w:r>
              <w:t>, 576 033</w:t>
            </w:r>
            <w:r w:rsidR="00051479">
              <w:t> </w:t>
            </w:r>
            <w:r>
              <w:t>011</w:t>
            </w:r>
            <w:r w:rsidR="00051479">
              <w:t>.</w:t>
            </w:r>
          </w:p>
          <w:p w:rsidR="00163997" w:rsidRDefault="00163997" w:rsidP="007638F8">
            <w:pPr>
              <w:jc w:val="both"/>
            </w:pPr>
          </w:p>
          <w:p w:rsidR="00163997" w:rsidRDefault="00163997" w:rsidP="007638F8">
            <w:pPr>
              <w:jc w:val="both"/>
            </w:pPr>
          </w:p>
          <w:p w:rsidR="008D2F97" w:rsidRDefault="008D2F97" w:rsidP="007638F8">
            <w:pPr>
              <w:jc w:val="both"/>
            </w:pPr>
          </w:p>
          <w:p w:rsidR="00163997" w:rsidRDefault="00163997" w:rsidP="007638F8">
            <w:pPr>
              <w:jc w:val="both"/>
            </w:pPr>
          </w:p>
          <w:p w:rsidR="00163997" w:rsidRDefault="00163997" w:rsidP="007638F8">
            <w:pPr>
              <w:jc w:val="both"/>
            </w:pPr>
          </w:p>
        </w:tc>
      </w:tr>
      <w:tr w:rsidR="00AF2DB6" w:rsidRPr="006F5A4E" w:rsidTr="00394B59">
        <w:trPr>
          <w:trHeight w:val="132"/>
        </w:trPr>
        <w:tc>
          <w:tcPr>
            <w:tcW w:w="988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AF2DB6" w:rsidRPr="006F5A4E" w:rsidRDefault="005775EA" w:rsidP="00AF2D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AF2DB6" w:rsidRPr="00011CA0">
              <w:br w:type="page"/>
            </w:r>
            <w:r w:rsidR="00AF2DB6" w:rsidRPr="00011CA0">
              <w:br w:type="page"/>
            </w:r>
            <w:r w:rsidR="00AF2DB6" w:rsidRPr="006F5A4E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AF2DB6" w:rsidRPr="004800BD" w:rsidTr="00394B59">
        <w:tc>
          <w:tcPr>
            <w:tcW w:w="3079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Název studijního předmětu</w:t>
            </w:r>
          </w:p>
        </w:tc>
        <w:tc>
          <w:tcPr>
            <w:tcW w:w="6810" w:type="dxa"/>
            <w:gridSpan w:val="41"/>
            <w:tcBorders>
              <w:top w:val="double" w:sz="4" w:space="0" w:color="auto"/>
            </w:tcBorders>
          </w:tcPr>
          <w:p w:rsidR="00AF2DB6" w:rsidRPr="00AF2DB6" w:rsidRDefault="00AF2DB6" w:rsidP="00AF2DB6">
            <w:pPr>
              <w:jc w:val="both"/>
              <w:rPr>
                <w:b/>
                <w:sz w:val="19"/>
                <w:szCs w:val="19"/>
              </w:rPr>
            </w:pPr>
            <w:bookmarkStart w:id="24" w:name="Fyz_vlast_potr"/>
            <w:bookmarkEnd w:id="24"/>
            <w:r w:rsidRPr="00AF2DB6">
              <w:rPr>
                <w:b/>
                <w:sz w:val="19"/>
                <w:szCs w:val="19"/>
              </w:rPr>
              <w:t>Fyzikální vlastnosti potravin</w:t>
            </w:r>
          </w:p>
        </w:tc>
      </w:tr>
      <w:tr w:rsidR="00AF2DB6" w:rsidRPr="00011CA0" w:rsidTr="00394B59">
        <w:tc>
          <w:tcPr>
            <w:tcW w:w="3079" w:type="dxa"/>
            <w:gridSpan w:val="6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AF2DB6" w:rsidRPr="00AA776D" w:rsidRDefault="00AA776D" w:rsidP="00AA776D">
            <w:pPr>
              <w:jc w:val="both"/>
              <w:rPr>
                <w:sz w:val="19"/>
                <w:szCs w:val="19"/>
              </w:rPr>
            </w:pPr>
            <w:r w:rsidRPr="00AA776D">
              <w:rPr>
                <w:sz w:val="19"/>
                <w:szCs w:val="19"/>
              </w:rPr>
              <w:t>povinný, PZ</w:t>
            </w:r>
          </w:p>
        </w:tc>
        <w:tc>
          <w:tcPr>
            <w:tcW w:w="2730" w:type="dxa"/>
            <w:gridSpan w:val="16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AF2DB6" w:rsidRPr="00CD5159" w:rsidRDefault="00CD5159" w:rsidP="00AF2DB6">
            <w:pPr>
              <w:jc w:val="both"/>
              <w:rPr>
                <w:sz w:val="19"/>
                <w:szCs w:val="19"/>
              </w:rPr>
            </w:pPr>
            <w:r w:rsidRPr="00CD5159">
              <w:rPr>
                <w:sz w:val="19"/>
                <w:szCs w:val="19"/>
              </w:rPr>
              <w:t>2/ZS</w:t>
            </w:r>
          </w:p>
        </w:tc>
      </w:tr>
      <w:tr w:rsidR="00AF2DB6" w:rsidRPr="00011CA0" w:rsidTr="00394B59">
        <w:tc>
          <w:tcPr>
            <w:tcW w:w="3079" w:type="dxa"/>
            <w:gridSpan w:val="6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AF2DB6" w:rsidRPr="007C3A8F" w:rsidRDefault="007C3A8F" w:rsidP="00AF2DB6">
            <w:pPr>
              <w:jc w:val="both"/>
              <w:rPr>
                <w:sz w:val="19"/>
                <w:szCs w:val="19"/>
              </w:rPr>
            </w:pPr>
            <w:r w:rsidRPr="007C3A8F">
              <w:rPr>
                <w:sz w:val="19"/>
                <w:szCs w:val="19"/>
              </w:rPr>
              <w:t>14p+0s</w:t>
            </w:r>
            <w:r w:rsidRPr="007C3A8F">
              <w:rPr>
                <w:sz w:val="19"/>
                <w:szCs w:val="19"/>
                <w:lang w:val="en-GB"/>
              </w:rPr>
              <w:t>+</w:t>
            </w:r>
            <w:r w:rsidRPr="007C3A8F">
              <w:rPr>
                <w:sz w:val="19"/>
                <w:szCs w:val="19"/>
              </w:rP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AF2DB6" w:rsidRPr="00AF2DB6" w:rsidRDefault="007C3A8F" w:rsidP="00AF2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kreditů</w:t>
            </w:r>
          </w:p>
        </w:tc>
        <w:tc>
          <w:tcPr>
            <w:tcW w:w="1254" w:type="dxa"/>
            <w:gridSpan w:val="10"/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3</w:t>
            </w:r>
          </w:p>
        </w:tc>
      </w:tr>
      <w:tr w:rsidR="00AF2DB6" w:rsidRPr="00011CA0" w:rsidTr="00394B59">
        <w:tc>
          <w:tcPr>
            <w:tcW w:w="3079" w:type="dxa"/>
            <w:gridSpan w:val="6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Prerekvizity, korekvizity, ekvivalence</w:t>
            </w:r>
          </w:p>
        </w:tc>
        <w:tc>
          <w:tcPr>
            <w:tcW w:w="6810" w:type="dxa"/>
            <w:gridSpan w:val="41"/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</w:p>
        </w:tc>
      </w:tr>
      <w:tr w:rsidR="00AF2DB6" w:rsidRPr="00011CA0" w:rsidTr="00394B59">
        <w:tc>
          <w:tcPr>
            <w:tcW w:w="3079" w:type="dxa"/>
            <w:gridSpan w:val="6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AF2DB6" w:rsidRPr="00AF2DB6" w:rsidRDefault="007C3A8F" w:rsidP="00AF2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klasifikovaný zápočet</w:t>
            </w:r>
          </w:p>
        </w:tc>
        <w:tc>
          <w:tcPr>
            <w:tcW w:w="1448" w:type="dxa"/>
            <w:gridSpan w:val="4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Forma výuky</w:t>
            </w:r>
          </w:p>
        </w:tc>
        <w:tc>
          <w:tcPr>
            <w:tcW w:w="1961" w:type="dxa"/>
            <w:gridSpan w:val="16"/>
          </w:tcPr>
          <w:p w:rsidR="00AF2DB6" w:rsidRPr="007C3A8F" w:rsidRDefault="00AF2DB6" w:rsidP="00AF2DB6">
            <w:pPr>
              <w:jc w:val="both"/>
              <w:rPr>
                <w:sz w:val="18"/>
                <w:szCs w:val="18"/>
              </w:rPr>
            </w:pPr>
            <w:r w:rsidRPr="007C3A8F">
              <w:rPr>
                <w:sz w:val="18"/>
                <w:szCs w:val="18"/>
              </w:rPr>
              <w:t xml:space="preserve">přednášky, </w:t>
            </w:r>
          </w:p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7C3A8F">
              <w:rPr>
                <w:sz w:val="18"/>
                <w:szCs w:val="18"/>
              </w:rPr>
              <w:t>laboratorní cvičení</w:t>
            </w:r>
          </w:p>
        </w:tc>
      </w:tr>
      <w:tr w:rsidR="00AF2DB6" w:rsidRPr="00011CA0" w:rsidTr="00394B59">
        <w:tc>
          <w:tcPr>
            <w:tcW w:w="3079" w:type="dxa"/>
            <w:gridSpan w:val="6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Forma způsobu ověření studijních výsledků a další požadavky na studenta</w:t>
            </w:r>
          </w:p>
        </w:tc>
        <w:tc>
          <w:tcPr>
            <w:tcW w:w="6810" w:type="dxa"/>
            <w:gridSpan w:val="41"/>
            <w:tcBorders>
              <w:bottom w:val="single" w:sz="4" w:space="0" w:color="auto"/>
            </w:tcBorders>
          </w:tcPr>
          <w:p w:rsidR="00AF2DB6" w:rsidRPr="00AF2DB6" w:rsidRDefault="007C3A8F" w:rsidP="00AF2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AF2DB6" w:rsidRPr="00AF2DB6">
              <w:rPr>
                <w:sz w:val="18"/>
                <w:szCs w:val="18"/>
              </w:rPr>
              <w:t xml:space="preserve">bsolvování všech laboratorních úloh, odevzdání všech vypracovaných protokolů z laboratorních cvičení. </w:t>
            </w:r>
          </w:p>
          <w:p w:rsidR="007615B3" w:rsidRPr="00AF2DB6" w:rsidRDefault="007C3A8F" w:rsidP="007615B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AF2DB6" w:rsidRPr="00AF2DB6">
              <w:rPr>
                <w:sz w:val="18"/>
                <w:szCs w:val="18"/>
              </w:rPr>
              <w:t>tudent musí prokázat znalost</w:t>
            </w:r>
            <w:r>
              <w:rPr>
                <w:sz w:val="18"/>
                <w:szCs w:val="18"/>
              </w:rPr>
              <w:t>i</w:t>
            </w:r>
            <w:r w:rsidR="007615B3">
              <w:rPr>
                <w:sz w:val="18"/>
                <w:szCs w:val="18"/>
              </w:rPr>
              <w:t xml:space="preserve"> z přednášené látky dle sylabů při </w:t>
            </w:r>
            <w:r>
              <w:rPr>
                <w:sz w:val="18"/>
                <w:szCs w:val="18"/>
              </w:rPr>
              <w:t>ústní</w:t>
            </w:r>
            <w:r w:rsidR="007615B3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přezkoušení.</w:t>
            </w:r>
          </w:p>
        </w:tc>
      </w:tr>
      <w:tr w:rsidR="00AF2DB6" w:rsidRPr="00011CA0" w:rsidTr="00394B59">
        <w:trPr>
          <w:trHeight w:val="197"/>
        </w:trPr>
        <w:tc>
          <w:tcPr>
            <w:tcW w:w="3079" w:type="dxa"/>
            <w:gridSpan w:val="6"/>
            <w:tcBorders>
              <w:top w:val="nil"/>
            </w:tcBorders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Garant předmětu</w:t>
            </w:r>
          </w:p>
        </w:tc>
        <w:tc>
          <w:tcPr>
            <w:tcW w:w="6810" w:type="dxa"/>
            <w:gridSpan w:val="41"/>
            <w:tcBorders>
              <w:top w:val="single" w:sz="4" w:space="0" w:color="auto"/>
            </w:tcBorders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prof. Ing. Lubomír Lapčík, CSc.</w:t>
            </w:r>
          </w:p>
        </w:tc>
      </w:tr>
      <w:tr w:rsidR="00AF2DB6" w:rsidRPr="00011CA0" w:rsidTr="00394B59">
        <w:trPr>
          <w:trHeight w:val="243"/>
        </w:trPr>
        <w:tc>
          <w:tcPr>
            <w:tcW w:w="3079" w:type="dxa"/>
            <w:gridSpan w:val="6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Zapojení garanta do výuky předmětu</w:t>
            </w:r>
          </w:p>
        </w:tc>
        <w:tc>
          <w:tcPr>
            <w:tcW w:w="6810" w:type="dxa"/>
            <w:gridSpan w:val="41"/>
            <w:tcBorders>
              <w:top w:val="nil"/>
              <w:bottom w:val="single" w:sz="4" w:space="0" w:color="auto"/>
            </w:tcBorders>
          </w:tcPr>
          <w:p w:rsidR="00AF2DB6" w:rsidRPr="00AF2DB6" w:rsidRDefault="00E31BDB" w:rsidP="00AF2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80% p</w:t>
            </w:r>
          </w:p>
        </w:tc>
      </w:tr>
      <w:tr w:rsidR="00AF2DB6" w:rsidRPr="00011CA0" w:rsidTr="00394B59">
        <w:tc>
          <w:tcPr>
            <w:tcW w:w="3079" w:type="dxa"/>
            <w:gridSpan w:val="6"/>
            <w:tcBorders>
              <w:bottom w:val="single" w:sz="4" w:space="0" w:color="auto"/>
            </w:tcBorders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6810" w:type="dxa"/>
            <w:gridSpan w:val="41"/>
            <w:tcBorders>
              <w:bottom w:val="nil"/>
            </w:tcBorders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</w:p>
        </w:tc>
      </w:tr>
      <w:tr w:rsidR="009515FC" w:rsidRPr="00011CA0" w:rsidTr="00394B59">
        <w:tc>
          <w:tcPr>
            <w:tcW w:w="9889" w:type="dxa"/>
            <w:gridSpan w:val="47"/>
            <w:tcBorders>
              <w:top w:val="nil"/>
            </w:tcBorders>
            <w:shd w:val="clear" w:color="auto" w:fill="FFFFFF" w:themeFill="background1"/>
          </w:tcPr>
          <w:p w:rsidR="009515FC" w:rsidRDefault="009515FC" w:rsidP="009515FC">
            <w:pPr>
              <w:spacing w:before="40"/>
              <w:jc w:val="both"/>
              <w:rPr>
                <w:sz w:val="18"/>
                <w:szCs w:val="18"/>
              </w:rPr>
            </w:pPr>
            <w:r w:rsidRPr="00F97490">
              <w:rPr>
                <w:b/>
                <w:sz w:val="18"/>
                <w:szCs w:val="18"/>
              </w:rPr>
              <w:t>prof. Ing. Lubomír Lapčík, CSc.</w:t>
            </w:r>
            <w:r w:rsidR="00E31BDB">
              <w:rPr>
                <w:sz w:val="18"/>
                <w:szCs w:val="18"/>
              </w:rPr>
              <w:t xml:space="preserve"> (80% p)</w:t>
            </w:r>
          </w:p>
          <w:p w:rsidR="009515FC" w:rsidRPr="00AF2DB6" w:rsidRDefault="009515FC" w:rsidP="009515FC">
            <w:pPr>
              <w:spacing w:after="40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doc. Mgr. Barbora Lapčíková, Ph.D.</w:t>
            </w:r>
            <w:r w:rsidR="00E31BDB">
              <w:rPr>
                <w:sz w:val="18"/>
                <w:szCs w:val="18"/>
              </w:rPr>
              <w:t xml:space="preserve"> (20%</w:t>
            </w:r>
            <w:r w:rsidR="00F97490">
              <w:rPr>
                <w:sz w:val="18"/>
                <w:szCs w:val="18"/>
              </w:rPr>
              <w:t xml:space="preserve"> p</w:t>
            </w:r>
            <w:r w:rsidR="00E31BDB">
              <w:rPr>
                <w:sz w:val="18"/>
                <w:szCs w:val="18"/>
              </w:rPr>
              <w:t>)</w:t>
            </w:r>
          </w:p>
        </w:tc>
      </w:tr>
      <w:tr w:rsidR="00AF2DB6" w:rsidRPr="00011CA0" w:rsidTr="00394B59">
        <w:tc>
          <w:tcPr>
            <w:tcW w:w="3079" w:type="dxa"/>
            <w:gridSpan w:val="6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Stručná anotace předmětu</w:t>
            </w:r>
          </w:p>
        </w:tc>
        <w:tc>
          <w:tcPr>
            <w:tcW w:w="6810" w:type="dxa"/>
            <w:gridSpan w:val="41"/>
            <w:tcBorders>
              <w:bottom w:val="nil"/>
            </w:tcBorders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</w:p>
        </w:tc>
      </w:tr>
      <w:tr w:rsidR="00AF2DB6" w:rsidRPr="00011CA0" w:rsidTr="00394B59">
        <w:trPr>
          <w:trHeight w:val="3938"/>
        </w:trPr>
        <w:tc>
          <w:tcPr>
            <w:tcW w:w="9889" w:type="dxa"/>
            <w:gridSpan w:val="47"/>
            <w:tcBorders>
              <w:top w:val="nil"/>
              <w:bottom w:val="single" w:sz="12" w:space="0" w:color="auto"/>
            </w:tcBorders>
          </w:tcPr>
          <w:p w:rsidR="00AF2DB6" w:rsidRPr="00AF2DB6" w:rsidRDefault="00AF2DB6" w:rsidP="009515FC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Cílem předmětu je rozvíjet schopnosti studenta pochopit a zvládnout problematiku měření vybraných texturních a fyzikálně-chemických vlastností potravin moderními metodami založenými na fyzikálních, fyzikálně-chemických principech a zákonech umožňujících jejich kritické zhodnocení a vzájemné srovnání. Obsah předmětu tvoří tyto tematické celky: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Úvod, základní veličiny, velikost částic, měrná hmotnost, hmotnostní bilance.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Charakteristické rozměry, sypná hmotnost, vyjádření obsahu složek potravin.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Reologické vlastnosti kapalných potravin, metody měření, Newtonské kapaliny.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Reologické vlastnosti: ne-Newtonské kapaliny.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Mechanické vlastnosti tuhých potravin, jednosměrné stlačování, tenzor deformačního napětí, namáhání na tah a tlak, moduly pružnosti v tahu, v tlaku, objemový modul pružnosti, modul pružnosti ve smyku, Poissonův poměr.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Viskoelasticita, modely lineární viskoelasticity, penetrometrie.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Dynamicko-mechanická měření.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Instrumentální metody hodnocení textury polotuhých a tuhých potravin, empirické a imitativní metody hodnocení textury. Hodn. textury založené na stlačování, hodnocení tuhosti, meze toku, pružnosti, pevnosti, křehkosti a tvrdosti v ústech, penetrometrické metody, vliv tvaru sondy a jejich použití, metody založené na protlačování, prorážení, natahování, tažnosti, ohýbání a krájení.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Aktivita vody, iontový součin vody, pH, Raultův zákon, osmot. tlak, volná a vázaná voda v potravinách, adsorpční izotermy.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Tepelné vlastnosti: entalpie, měrné teplo, skupenské teplo, tepelná a teplotní vodivost, změna entalpie při fázové přeměně, zmrazování, fázový diagram roztoků, trojný bod vody, entalpický diagram zmrazených potravin.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Elektrické vlastnosti: odpor, měrná vodivost, dielektrické vlastnosti, frekvenční závislost, ztrátový úhel, mikrovlnný ohřev. Interaktivní a neinteraktivní směsi, závislost na obsahu vody a vodní aktivitě.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Povrchové vlastnosti, emulze, pěny a jejich vlastnosti.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Optické vlastnosti a měření barvy potravin. Aditivní a subtraktivní mísení barev, měření barev, trichromatická stupnice RGB. </w:t>
            </w:r>
          </w:p>
          <w:p w:rsidR="00AF2DB6" w:rsidRPr="00AF2DB6" w:rsidRDefault="00AF2DB6" w:rsidP="00033E37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CIE trichromatická XYZ stupnice, měření barevnosti potravin. Přístroje na reflektanční měření barvy, trichromatické kolorimetry, difúzní reflektanční spektrofotometry, digitální fotoaparáty, citlivost vnímání barev.</w:t>
            </w:r>
          </w:p>
        </w:tc>
      </w:tr>
      <w:tr w:rsidR="00AF2DB6" w:rsidRPr="00011CA0" w:rsidTr="00394B59">
        <w:trPr>
          <w:trHeight w:val="265"/>
        </w:trPr>
        <w:tc>
          <w:tcPr>
            <w:tcW w:w="3645" w:type="dxa"/>
            <w:gridSpan w:val="13"/>
            <w:tcBorders>
              <w:top w:val="nil"/>
            </w:tcBorders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Studijní literatura a studijní pomůcky</w:t>
            </w:r>
          </w:p>
        </w:tc>
        <w:tc>
          <w:tcPr>
            <w:tcW w:w="6244" w:type="dxa"/>
            <w:gridSpan w:val="34"/>
            <w:tcBorders>
              <w:top w:val="nil"/>
              <w:bottom w:val="nil"/>
            </w:tcBorders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</w:p>
        </w:tc>
      </w:tr>
      <w:tr w:rsidR="00AF2DB6" w:rsidRPr="00011CA0" w:rsidTr="00394B59">
        <w:trPr>
          <w:trHeight w:val="1134"/>
        </w:trPr>
        <w:tc>
          <w:tcPr>
            <w:tcW w:w="9889" w:type="dxa"/>
            <w:gridSpan w:val="47"/>
            <w:tcBorders>
              <w:top w:val="nil"/>
            </w:tcBorders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  <w:u w:val="single"/>
              </w:rPr>
              <w:t>Povinná literatura</w:t>
            </w:r>
            <w:r w:rsidRPr="00AF2DB6">
              <w:rPr>
                <w:sz w:val="18"/>
                <w:szCs w:val="18"/>
              </w:rPr>
              <w:t xml:space="preserve">: </w:t>
            </w:r>
          </w:p>
          <w:p w:rsidR="00AF2DB6" w:rsidRPr="00AF2DB6" w:rsidRDefault="00AF2DB6" w:rsidP="00AF2DB6">
            <w:pPr>
              <w:pStyle w:val="Normln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AF2DB6">
              <w:rPr>
                <w:color w:val="000000" w:themeColor="text1"/>
                <w:sz w:val="18"/>
                <w:szCs w:val="18"/>
              </w:rPr>
              <w:t xml:space="preserve">FIGURA, L.O., TEIXEIRA, A.A. </w:t>
            </w:r>
            <w:r w:rsidRPr="00AF2DB6">
              <w:rPr>
                <w:iCs/>
                <w:color w:val="000000" w:themeColor="text1"/>
                <w:sz w:val="18"/>
                <w:szCs w:val="18"/>
              </w:rPr>
              <w:t>Food Physics: Physical Properties - Measurement and Applications</w:t>
            </w:r>
            <w:r w:rsidRPr="00AF2DB6">
              <w:rPr>
                <w:color w:val="000000" w:themeColor="text1"/>
                <w:sz w:val="18"/>
                <w:szCs w:val="18"/>
              </w:rPr>
              <w:t>. New York: Springer, 2007. ISBN 978-3-540-34191-8.</w:t>
            </w:r>
          </w:p>
          <w:p w:rsidR="00AF2DB6" w:rsidRPr="00AF2DB6" w:rsidRDefault="00AF2DB6" w:rsidP="00AF2DB6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AF2DB6">
              <w:rPr>
                <w:color w:val="000000" w:themeColor="text1"/>
                <w:sz w:val="18"/>
                <w:szCs w:val="18"/>
              </w:rPr>
              <w:t>BARTOVSKÁ, L., ŠIŠKOVÁ, M. Fyzikální chemie povrchů a koloidních soustav.5.vyd. Praha: VŠCHT, 2005.ISBN 80-7080-579-X.</w:t>
            </w:r>
          </w:p>
          <w:p w:rsid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POUCHLÝ, J. Fyzikální chemie makromolekulárních a koloidních soustav. Praha: VŠCHT, 2001. ISBN 80-7080-422-X.</w:t>
            </w:r>
          </w:p>
          <w:p w:rsidR="009515FC" w:rsidRPr="007C3A8F" w:rsidRDefault="009515FC" w:rsidP="00AF2DB6">
            <w:pPr>
              <w:jc w:val="both"/>
              <w:rPr>
                <w:sz w:val="12"/>
                <w:szCs w:val="12"/>
              </w:rPr>
            </w:pPr>
          </w:p>
          <w:p w:rsidR="00AF2DB6" w:rsidRPr="00AF2DB6" w:rsidRDefault="00AF2DB6" w:rsidP="00AF2DB6">
            <w:pPr>
              <w:jc w:val="both"/>
              <w:rPr>
                <w:sz w:val="18"/>
                <w:szCs w:val="18"/>
                <w:u w:val="single"/>
              </w:rPr>
            </w:pPr>
            <w:r w:rsidRPr="00AF2DB6">
              <w:rPr>
                <w:sz w:val="18"/>
                <w:szCs w:val="18"/>
                <w:u w:val="single"/>
              </w:rPr>
              <w:t>Doporučená literatura:</w:t>
            </w:r>
          </w:p>
          <w:p w:rsidR="00AF2DB6" w:rsidRPr="00AF2DB6" w:rsidRDefault="00AF2DB6" w:rsidP="00AF2DB6">
            <w:pPr>
              <w:tabs>
                <w:tab w:val="left" w:pos="7665"/>
              </w:tabs>
              <w:jc w:val="both"/>
              <w:rPr>
                <w:color w:val="000000"/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 xml:space="preserve">NOVÁK, J. Fyzikální chemie bakalářský a magisterský kurz. Praha: VŠCHT, 2011. </w:t>
            </w:r>
            <w:r w:rsidRPr="00AF2DB6">
              <w:rPr>
                <w:color w:val="000000"/>
                <w:sz w:val="18"/>
                <w:szCs w:val="18"/>
              </w:rPr>
              <w:t>ISBN 80-7080-579-X.</w:t>
            </w:r>
          </w:p>
          <w:p w:rsidR="00AF2DB6" w:rsidRPr="00AF2DB6" w:rsidRDefault="00AF2DB6" w:rsidP="00AF2DB6">
            <w:pPr>
              <w:tabs>
                <w:tab w:val="left" w:pos="7665"/>
              </w:tabs>
              <w:jc w:val="both"/>
              <w:rPr>
                <w:color w:val="000000"/>
                <w:sz w:val="18"/>
                <w:szCs w:val="18"/>
              </w:rPr>
            </w:pPr>
            <w:r w:rsidRPr="00AF2DB6">
              <w:rPr>
                <w:color w:val="000000"/>
                <w:sz w:val="18"/>
                <w:szCs w:val="18"/>
              </w:rPr>
              <w:t>ATKINS, P.W. Fyzikálna chémia. 6.vyd. Bratislava: STU, 1999 a Oxford: Oxford University Press, 1998. ISBN 0-19-850102-1.</w:t>
            </w:r>
          </w:p>
          <w:p w:rsidR="00AF2DB6" w:rsidRPr="00AF2DB6" w:rsidRDefault="00AF2DB6" w:rsidP="00AF2DB6">
            <w:pPr>
              <w:tabs>
                <w:tab w:val="left" w:pos="7665"/>
              </w:tabs>
              <w:jc w:val="both"/>
              <w:rPr>
                <w:color w:val="000000"/>
                <w:sz w:val="18"/>
                <w:szCs w:val="18"/>
              </w:rPr>
            </w:pPr>
            <w:r w:rsidRPr="00AF2DB6">
              <w:rPr>
                <w:color w:val="000000"/>
                <w:sz w:val="18"/>
                <w:szCs w:val="18"/>
              </w:rPr>
              <w:t xml:space="preserve">MOORE, J.W. Fyzikální chemie. Praha: SNTL, 1981. </w:t>
            </w:r>
          </w:p>
          <w:p w:rsidR="00AF2DB6" w:rsidRPr="00AF2DB6" w:rsidRDefault="00AF2DB6" w:rsidP="00AF2DB6">
            <w:pPr>
              <w:tabs>
                <w:tab w:val="left" w:pos="7665"/>
              </w:tabs>
              <w:jc w:val="both"/>
              <w:rPr>
                <w:color w:val="000000"/>
                <w:sz w:val="18"/>
                <w:szCs w:val="18"/>
              </w:rPr>
            </w:pPr>
            <w:r w:rsidRPr="00AF2DB6">
              <w:rPr>
                <w:color w:val="000000"/>
                <w:sz w:val="18"/>
                <w:szCs w:val="18"/>
              </w:rPr>
              <w:t>ADAMCOVÁ, Z. a kol. Příklady a úlohy z fyzikální chemie. Praha: SNTL, 1989. ISBN 80-03-00104-8.</w:t>
            </w:r>
          </w:p>
          <w:p w:rsidR="00AF2DB6" w:rsidRPr="00AF2DB6" w:rsidRDefault="00AF2DB6" w:rsidP="00AF2DB6">
            <w:pPr>
              <w:tabs>
                <w:tab w:val="left" w:pos="7665"/>
              </w:tabs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HIEMENZ, P.C., RAJAGOPALAN, R. Principles of Colloid and Surface Chemistry. 3rd Ed. New York, Basel: Marcel Dekker, 1997. ISBN 0-8247-9397-8.</w:t>
            </w:r>
          </w:p>
        </w:tc>
      </w:tr>
      <w:tr w:rsidR="00AF2DB6" w:rsidRPr="00011CA0" w:rsidTr="00394B59">
        <w:tc>
          <w:tcPr>
            <w:tcW w:w="9889" w:type="dxa"/>
            <w:gridSpan w:val="4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AF2DB6" w:rsidRPr="00AF2DB6" w:rsidRDefault="00AF2DB6" w:rsidP="00AF2DB6">
            <w:pPr>
              <w:jc w:val="center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Informace ke kombinované nebo distanční formě</w:t>
            </w:r>
          </w:p>
        </w:tc>
      </w:tr>
      <w:tr w:rsidR="00AF2DB6" w:rsidRPr="00011CA0" w:rsidTr="00394B59">
        <w:tc>
          <w:tcPr>
            <w:tcW w:w="477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AF2DB6" w:rsidRPr="00110159" w:rsidRDefault="00AF2DB6" w:rsidP="00FC6AEB">
            <w:pPr>
              <w:jc w:val="center"/>
              <w:rPr>
                <w:sz w:val="18"/>
                <w:szCs w:val="18"/>
              </w:rPr>
            </w:pPr>
            <w:r w:rsidRPr="00110159">
              <w:rPr>
                <w:sz w:val="18"/>
                <w:szCs w:val="18"/>
              </w:rPr>
              <w:t>1</w:t>
            </w:r>
            <w:r w:rsidR="00013685" w:rsidRPr="00110159">
              <w:rPr>
                <w:sz w:val="18"/>
                <w:szCs w:val="18"/>
              </w:rPr>
              <w:t>2</w:t>
            </w:r>
          </w:p>
        </w:tc>
        <w:tc>
          <w:tcPr>
            <w:tcW w:w="4224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 xml:space="preserve">hodin </w:t>
            </w:r>
          </w:p>
        </w:tc>
      </w:tr>
      <w:tr w:rsidR="00AF2DB6" w:rsidRPr="00011CA0" w:rsidTr="00394B59">
        <w:tc>
          <w:tcPr>
            <w:tcW w:w="9889" w:type="dxa"/>
            <w:gridSpan w:val="47"/>
            <w:shd w:val="clear" w:color="auto" w:fill="F7CAAC"/>
          </w:tcPr>
          <w:p w:rsidR="00AF2DB6" w:rsidRPr="00AF2DB6" w:rsidRDefault="00AF2DB6" w:rsidP="00AF2DB6">
            <w:pPr>
              <w:jc w:val="both"/>
              <w:rPr>
                <w:b/>
                <w:sz w:val="18"/>
                <w:szCs w:val="18"/>
              </w:rPr>
            </w:pPr>
            <w:r w:rsidRPr="00AF2DB6">
              <w:rPr>
                <w:b/>
                <w:sz w:val="18"/>
                <w:szCs w:val="18"/>
              </w:rPr>
              <w:t>Informace o způsobu kontaktu s vyučujícím</w:t>
            </w:r>
          </w:p>
        </w:tc>
      </w:tr>
      <w:tr w:rsidR="00AF2DB6" w:rsidRPr="00011CA0" w:rsidTr="00394B59">
        <w:trPr>
          <w:trHeight w:val="283"/>
        </w:trPr>
        <w:tc>
          <w:tcPr>
            <w:tcW w:w="9889" w:type="dxa"/>
            <w:gridSpan w:val="47"/>
          </w:tcPr>
          <w:p w:rsidR="00AF2DB6" w:rsidRPr="00AF2DB6" w:rsidRDefault="00AF2DB6" w:rsidP="00AF2DB6">
            <w:pPr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Student vypracuje ze zadaných témat seminární práci, kterou obhájí formou prezentace. Individuální práce studentů a jejich rozsah budou zadávány v návaznosti na anotaci předmětu.</w:t>
            </w:r>
          </w:p>
          <w:p w:rsidR="00114991" w:rsidRPr="00114991" w:rsidRDefault="00AF2DB6" w:rsidP="00114991">
            <w:pPr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Laboratorní cvičení</w:t>
            </w:r>
            <w:r w:rsidR="00F97490">
              <w:rPr>
                <w:sz w:val="18"/>
                <w:szCs w:val="18"/>
              </w:rPr>
              <w:t xml:space="preserve"> (LC)</w:t>
            </w:r>
            <w:r w:rsidRPr="00AF2DB6">
              <w:rPr>
                <w:sz w:val="18"/>
                <w:szCs w:val="18"/>
              </w:rPr>
              <w:t>:</w:t>
            </w:r>
            <w:r w:rsidRPr="00AF2DB6">
              <w:rPr>
                <w:b/>
                <w:sz w:val="18"/>
                <w:szCs w:val="18"/>
              </w:rPr>
              <w:t xml:space="preserve"> </w:t>
            </w:r>
            <w:r w:rsidRPr="00AF2DB6">
              <w:rPr>
                <w:sz w:val="18"/>
                <w:szCs w:val="18"/>
              </w:rPr>
              <w:t xml:space="preserve">studenti zpracují během semestru 2 protokoly z laboratorních cvičení, které jsou bodově ohodnoceny. Zároveň v rámci LC absolvují test z realizovaných prací. </w:t>
            </w:r>
            <w:r w:rsidRPr="00F97490">
              <w:rPr>
                <w:sz w:val="18"/>
                <w:szCs w:val="18"/>
              </w:rPr>
              <w:t xml:space="preserve">Součástí získání zápočtu je dosažení min. 50% bodů za LC a </w:t>
            </w:r>
            <w:r w:rsidR="00F97490" w:rsidRPr="00F97490">
              <w:rPr>
                <w:sz w:val="18"/>
                <w:szCs w:val="18"/>
              </w:rPr>
              <w:t xml:space="preserve">úspěšná kontrolní písemná práce. </w:t>
            </w:r>
            <w:r w:rsidRPr="00F97490">
              <w:rPr>
                <w:rFonts w:eastAsia="Calibri"/>
                <w:sz w:val="18"/>
                <w:szCs w:val="18"/>
              </w:rPr>
              <w:t>Pro získání zápočtu je nutná povinn</w:t>
            </w:r>
            <w:r w:rsidRPr="00AF2DB6">
              <w:rPr>
                <w:rFonts w:eastAsia="Calibri"/>
                <w:sz w:val="18"/>
                <w:szCs w:val="18"/>
              </w:rPr>
              <w:t xml:space="preserve">á účast na laboratorních cvičeních a vypracování protokolů experimentálních úloh s vyhodnocením, diskusí výsledků a závěry. </w:t>
            </w:r>
            <w:r w:rsidR="00114991" w:rsidRPr="00114991">
              <w:rPr>
                <w:sz w:val="18"/>
                <w:szCs w:val="18"/>
              </w:rPr>
              <w:t>Dle potřeby jsou možné individuální konzultace po předchozí emailové či telefonické dohodě.</w:t>
            </w:r>
          </w:p>
          <w:p w:rsidR="009515FC" w:rsidRPr="00AF2DB6" w:rsidRDefault="009515FC" w:rsidP="00AF2DB6">
            <w:pPr>
              <w:jc w:val="both"/>
              <w:rPr>
                <w:rFonts w:eastAsia="Calibri"/>
                <w:sz w:val="18"/>
                <w:szCs w:val="18"/>
              </w:rPr>
            </w:pPr>
          </w:p>
          <w:p w:rsidR="00AF2DB6" w:rsidRPr="00AF2DB6" w:rsidRDefault="00AF2DB6" w:rsidP="009515FC">
            <w:pPr>
              <w:jc w:val="both"/>
              <w:rPr>
                <w:sz w:val="18"/>
                <w:szCs w:val="18"/>
              </w:rPr>
            </w:pPr>
            <w:r w:rsidRPr="00AF2DB6">
              <w:rPr>
                <w:sz w:val="18"/>
                <w:szCs w:val="18"/>
              </w:rPr>
              <w:t>Možnosti komunikace s vyučujícím</w:t>
            </w:r>
            <w:r w:rsidR="00372CD5">
              <w:rPr>
                <w:sz w:val="18"/>
                <w:szCs w:val="18"/>
              </w:rPr>
              <w:t>i</w:t>
            </w:r>
            <w:r w:rsidRPr="00AF2DB6">
              <w:rPr>
                <w:sz w:val="18"/>
                <w:szCs w:val="18"/>
              </w:rPr>
              <w:t xml:space="preserve">: </w:t>
            </w:r>
            <w:hyperlink r:id="rId62" w:history="1">
              <w:r w:rsidRPr="00AF2DB6">
                <w:rPr>
                  <w:rStyle w:val="Hypertextovodkaz"/>
                  <w:sz w:val="18"/>
                  <w:szCs w:val="18"/>
                </w:rPr>
                <w:t>lapcik@utb.cz</w:t>
              </w:r>
            </w:hyperlink>
            <w:r w:rsidRPr="00AF2DB6">
              <w:rPr>
                <w:sz w:val="18"/>
                <w:szCs w:val="18"/>
              </w:rPr>
              <w:t>,</w:t>
            </w:r>
            <w:r w:rsidRPr="00AF2DB6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AF2DB6">
              <w:rPr>
                <w:sz w:val="18"/>
                <w:szCs w:val="18"/>
              </w:rPr>
              <w:t>576 03</w:t>
            </w:r>
            <w:r w:rsidRPr="00AF2DB6">
              <w:rPr>
                <w:bCs/>
                <w:sz w:val="18"/>
                <w:szCs w:val="18"/>
              </w:rPr>
              <w:t>5 115,</w:t>
            </w:r>
            <w:r w:rsidRPr="00AF2DB6">
              <w:rPr>
                <w:rStyle w:val="Siln"/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hyperlink r:id="rId63" w:history="1">
              <w:r w:rsidRPr="00AF2DB6">
                <w:rPr>
                  <w:rStyle w:val="Hypertextovodkaz"/>
                  <w:sz w:val="18"/>
                  <w:szCs w:val="18"/>
                </w:rPr>
                <w:t>lapcikova@utb.cz</w:t>
              </w:r>
            </w:hyperlink>
            <w:r w:rsidRPr="00AF2DB6">
              <w:rPr>
                <w:sz w:val="18"/>
                <w:szCs w:val="18"/>
              </w:rPr>
              <w:t xml:space="preserve">, 576 035 126. </w:t>
            </w:r>
          </w:p>
        </w:tc>
      </w:tr>
      <w:tr w:rsidR="005775EA" w:rsidTr="00394B59">
        <w:tc>
          <w:tcPr>
            <w:tcW w:w="9889" w:type="dxa"/>
            <w:gridSpan w:val="47"/>
            <w:tcBorders>
              <w:bottom w:val="double" w:sz="4" w:space="0" w:color="auto"/>
            </w:tcBorders>
            <w:shd w:val="clear" w:color="auto" w:fill="BDD6EE"/>
          </w:tcPr>
          <w:p w:rsidR="005775EA" w:rsidRDefault="005775EA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775EA" w:rsidTr="00394B59">
        <w:tc>
          <w:tcPr>
            <w:tcW w:w="3116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3" w:type="dxa"/>
            <w:gridSpan w:val="39"/>
            <w:tcBorders>
              <w:top w:val="double" w:sz="4" w:space="0" w:color="auto"/>
            </w:tcBorders>
          </w:tcPr>
          <w:p w:rsidR="005775EA" w:rsidRPr="00AB7AFA" w:rsidRDefault="005775EA" w:rsidP="008B2FB2">
            <w:pPr>
              <w:rPr>
                <w:b/>
              </w:rPr>
            </w:pPr>
            <w:bookmarkStart w:id="25" w:name="Zprac_a_princ_úchov_ov_a_zel"/>
            <w:bookmarkEnd w:id="25"/>
            <w:r w:rsidRPr="00AB7AFA">
              <w:rPr>
                <w:b/>
              </w:rPr>
              <w:t xml:space="preserve">Zpracování </w:t>
            </w:r>
            <w:r w:rsidR="008B2FB2">
              <w:rPr>
                <w:b/>
              </w:rPr>
              <w:t>ovoce, zeleniny a minoritních rostlinných surovin</w:t>
            </w:r>
          </w:p>
        </w:tc>
      </w:tr>
      <w:tr w:rsidR="005775EA" w:rsidTr="00394B59">
        <w:tc>
          <w:tcPr>
            <w:tcW w:w="3116" w:type="dxa"/>
            <w:gridSpan w:val="8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5775EA" w:rsidRDefault="00AA776D" w:rsidP="00C17A31">
            <w:pPr>
              <w:jc w:val="both"/>
            </w:pPr>
            <w:r>
              <w:t>povinný, ZT</w:t>
            </w:r>
          </w:p>
        </w:tc>
        <w:tc>
          <w:tcPr>
            <w:tcW w:w="2693" w:type="dxa"/>
            <w:gridSpan w:val="14"/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5775EA" w:rsidRDefault="00CD5159" w:rsidP="00C17A31">
            <w:pPr>
              <w:jc w:val="both"/>
            </w:pPr>
            <w:r>
              <w:t>2/ZS</w:t>
            </w:r>
          </w:p>
        </w:tc>
      </w:tr>
      <w:tr w:rsidR="005775EA" w:rsidTr="00394B59">
        <w:tc>
          <w:tcPr>
            <w:tcW w:w="3116" w:type="dxa"/>
            <w:gridSpan w:val="8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5775EA" w:rsidRDefault="007C3A8F" w:rsidP="00C17A31">
            <w:pPr>
              <w:jc w:val="both"/>
            </w:pPr>
            <w:r>
              <w:t>14p+14s+14l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5775EA" w:rsidRDefault="007C3A8F" w:rsidP="00C17A31">
            <w:pPr>
              <w:jc w:val="both"/>
            </w:pPr>
            <w:r>
              <w:t>42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7" w:type="dxa"/>
            <w:gridSpan w:val="8"/>
          </w:tcPr>
          <w:p w:rsidR="005775EA" w:rsidRDefault="007C3A8F" w:rsidP="00C17A31">
            <w:pPr>
              <w:jc w:val="both"/>
            </w:pPr>
            <w:r>
              <w:t>4</w:t>
            </w:r>
          </w:p>
        </w:tc>
      </w:tr>
      <w:tr w:rsidR="005775EA" w:rsidTr="00394B59">
        <w:tc>
          <w:tcPr>
            <w:tcW w:w="3116" w:type="dxa"/>
            <w:gridSpan w:val="8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3" w:type="dxa"/>
            <w:gridSpan w:val="39"/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c>
          <w:tcPr>
            <w:tcW w:w="3116" w:type="dxa"/>
            <w:gridSpan w:val="8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5775EA" w:rsidRPr="00A10843" w:rsidRDefault="005775EA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A10843">
              <w:rPr>
                <w:sz w:val="20"/>
                <w:szCs w:val="20"/>
              </w:rPr>
              <w:t>klasifikovaný zápočet</w:t>
            </w:r>
          </w:p>
        </w:tc>
        <w:tc>
          <w:tcPr>
            <w:tcW w:w="1411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61" w:type="dxa"/>
            <w:gridSpan w:val="16"/>
          </w:tcPr>
          <w:p w:rsidR="005775EA" w:rsidRDefault="005775EA" w:rsidP="001F45F4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seminář</w:t>
            </w:r>
            <w:r w:rsidR="001F45F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, laborato</w:t>
            </w:r>
            <w:r w:rsidR="001F45F4">
              <w:rPr>
                <w:sz w:val="20"/>
                <w:szCs w:val="20"/>
              </w:rPr>
              <w:t>rní cvičení</w:t>
            </w:r>
          </w:p>
        </w:tc>
      </w:tr>
      <w:tr w:rsidR="005775EA" w:rsidTr="00394B59">
        <w:tc>
          <w:tcPr>
            <w:tcW w:w="3116" w:type="dxa"/>
            <w:gridSpan w:val="8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3" w:type="dxa"/>
            <w:gridSpan w:val="39"/>
            <w:tcBorders>
              <w:bottom w:val="single" w:sz="4" w:space="0" w:color="auto"/>
            </w:tcBorders>
          </w:tcPr>
          <w:p w:rsidR="008B2FB2" w:rsidRDefault="008B2FB2" w:rsidP="00E414CE">
            <w:pPr>
              <w:jc w:val="both"/>
            </w:pPr>
            <w:r>
              <w:t>Semináře: povinná 80% účast.</w:t>
            </w:r>
          </w:p>
          <w:p w:rsidR="005775EA" w:rsidRDefault="008B2FB2" w:rsidP="00192B1E">
            <w:pPr>
              <w:jc w:val="both"/>
            </w:pPr>
            <w:r>
              <w:t xml:space="preserve">Laboratorní cvičení: povinná 100% </w:t>
            </w:r>
            <w:r w:rsidR="00192B1E">
              <w:t>účast</w:t>
            </w:r>
            <w:r>
              <w:t xml:space="preserve"> a akceptace protokolů. </w:t>
            </w:r>
            <w:r>
              <w:br/>
              <w:t xml:space="preserve">Klasifikovaný zápočet: znalost látky z probíraných tematických okruhů ověřena písemným testem splněným na min. 60%. </w:t>
            </w:r>
          </w:p>
        </w:tc>
      </w:tr>
      <w:tr w:rsidR="003F07A3" w:rsidTr="00394B59">
        <w:trPr>
          <w:trHeight w:val="197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3" w:type="dxa"/>
            <w:gridSpan w:val="39"/>
            <w:tcBorders>
              <w:top w:val="single" w:sz="4" w:space="0" w:color="auto"/>
            </w:tcBorders>
          </w:tcPr>
          <w:p w:rsidR="003F07A3" w:rsidRDefault="003F07A3" w:rsidP="00202686">
            <w:pPr>
              <w:jc w:val="both"/>
            </w:pPr>
            <w:r>
              <w:t>doc. Ing. Daniela Sumczynski, Ph.D.</w:t>
            </w:r>
          </w:p>
        </w:tc>
      </w:tr>
      <w:tr w:rsidR="003F07A3" w:rsidTr="00394B59">
        <w:trPr>
          <w:trHeight w:val="243"/>
        </w:trPr>
        <w:tc>
          <w:tcPr>
            <w:tcW w:w="3116" w:type="dxa"/>
            <w:gridSpan w:val="8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3" w:type="dxa"/>
            <w:gridSpan w:val="39"/>
            <w:tcBorders>
              <w:top w:val="nil"/>
            </w:tcBorders>
          </w:tcPr>
          <w:p w:rsidR="003F07A3" w:rsidRDefault="003F07A3" w:rsidP="00C17A31">
            <w:pPr>
              <w:jc w:val="both"/>
            </w:pPr>
            <w:r>
              <w:t>100% p</w:t>
            </w:r>
          </w:p>
        </w:tc>
      </w:tr>
      <w:tr w:rsidR="003F07A3" w:rsidTr="00394B59">
        <w:tc>
          <w:tcPr>
            <w:tcW w:w="3116" w:type="dxa"/>
            <w:gridSpan w:val="8"/>
            <w:tcBorders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c>
          <w:tcPr>
            <w:tcW w:w="9889" w:type="dxa"/>
            <w:gridSpan w:val="47"/>
            <w:tcBorders>
              <w:top w:val="nil"/>
            </w:tcBorders>
            <w:shd w:val="clear" w:color="auto" w:fill="FFFFFF" w:themeFill="background1"/>
          </w:tcPr>
          <w:p w:rsidR="003F07A3" w:rsidRDefault="003F07A3" w:rsidP="00271B16">
            <w:pPr>
              <w:spacing w:before="60" w:after="60"/>
              <w:jc w:val="both"/>
            </w:pPr>
            <w:r w:rsidRPr="003F07A3">
              <w:rPr>
                <w:b/>
              </w:rPr>
              <w:t>doc. Ing. Daniela Sumczynski, Ph.D.</w:t>
            </w:r>
            <w:r>
              <w:t xml:space="preserve"> (100% p)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4083"/>
        </w:trPr>
        <w:tc>
          <w:tcPr>
            <w:tcW w:w="9889" w:type="dxa"/>
            <w:gridSpan w:val="47"/>
            <w:tcBorders>
              <w:top w:val="nil"/>
              <w:bottom w:val="single" w:sz="12" w:space="0" w:color="auto"/>
            </w:tcBorders>
          </w:tcPr>
          <w:p w:rsidR="003F07A3" w:rsidRPr="00627A38" w:rsidRDefault="003F07A3" w:rsidP="00192B1E">
            <w:pPr>
              <w:pStyle w:val="Default"/>
              <w:jc w:val="both"/>
              <w:rPr>
                <w:sz w:val="20"/>
                <w:szCs w:val="20"/>
              </w:rPr>
            </w:pPr>
            <w:r w:rsidRPr="00627A38">
              <w:rPr>
                <w:sz w:val="20"/>
                <w:szCs w:val="20"/>
              </w:rPr>
              <w:t xml:space="preserve">Cílem předmětu je </w:t>
            </w:r>
            <w:r>
              <w:rPr>
                <w:sz w:val="20"/>
                <w:szCs w:val="20"/>
              </w:rPr>
              <w:t>rozšířit znalosti studenta v oblasti zpracování a úchovy vybraných rostlinných surovin</w:t>
            </w:r>
            <w:r w:rsidRPr="00627A38">
              <w:rPr>
                <w:sz w:val="20"/>
                <w:szCs w:val="20"/>
              </w:rPr>
              <w:t xml:space="preserve">. Student získá znalosti o technologických operacích </w:t>
            </w:r>
            <w:r>
              <w:rPr>
                <w:sz w:val="20"/>
                <w:szCs w:val="20"/>
              </w:rPr>
              <w:t xml:space="preserve">a principech úchovy </w:t>
            </w:r>
            <w:r w:rsidRPr="00627A38">
              <w:rPr>
                <w:sz w:val="20"/>
                <w:szCs w:val="20"/>
              </w:rPr>
              <w:t>ovoce</w:t>
            </w:r>
            <w:r>
              <w:rPr>
                <w:sz w:val="20"/>
                <w:szCs w:val="20"/>
              </w:rPr>
              <w:t xml:space="preserve">, </w:t>
            </w:r>
            <w:r w:rsidRPr="00627A38">
              <w:rPr>
                <w:sz w:val="20"/>
                <w:szCs w:val="20"/>
              </w:rPr>
              <w:t>zeleniny</w:t>
            </w:r>
            <w:r>
              <w:rPr>
                <w:sz w:val="20"/>
                <w:szCs w:val="20"/>
              </w:rPr>
              <w:t xml:space="preserve">, luštěnin, hub či semen hořčice, prohloubí si vědomosti </w:t>
            </w:r>
            <w:r w:rsidRPr="00627A38">
              <w:rPr>
                <w:sz w:val="20"/>
                <w:szCs w:val="20"/>
              </w:rPr>
              <w:t xml:space="preserve">o základních chemických </w:t>
            </w:r>
            <w:r>
              <w:rPr>
                <w:sz w:val="20"/>
                <w:szCs w:val="20"/>
              </w:rPr>
              <w:t xml:space="preserve">a biologických </w:t>
            </w:r>
            <w:r w:rsidRPr="00627A38">
              <w:rPr>
                <w:sz w:val="20"/>
                <w:szCs w:val="20"/>
              </w:rPr>
              <w:t>procesech</w:t>
            </w:r>
            <w:r>
              <w:rPr>
                <w:sz w:val="20"/>
                <w:szCs w:val="20"/>
              </w:rPr>
              <w:t xml:space="preserve">, </w:t>
            </w:r>
            <w:r w:rsidRPr="00627A38">
              <w:rPr>
                <w:sz w:val="20"/>
                <w:szCs w:val="20"/>
              </w:rPr>
              <w:t xml:space="preserve">ke kterým během </w:t>
            </w:r>
            <w:r>
              <w:rPr>
                <w:sz w:val="20"/>
                <w:szCs w:val="20"/>
              </w:rPr>
              <w:t>jejich zpracování a výroby</w:t>
            </w:r>
            <w:r w:rsidRPr="00627A38">
              <w:rPr>
                <w:sz w:val="20"/>
                <w:szCs w:val="20"/>
              </w:rPr>
              <w:t xml:space="preserve"> dochází. Obsah předmětu tvoří tyto tematick</w:t>
            </w:r>
            <w:r>
              <w:rPr>
                <w:sz w:val="20"/>
                <w:szCs w:val="20"/>
              </w:rPr>
              <w:t>é</w:t>
            </w:r>
            <w:r w:rsidRPr="00627A38">
              <w:rPr>
                <w:sz w:val="20"/>
                <w:szCs w:val="20"/>
              </w:rPr>
              <w:t xml:space="preserve"> celky: </w:t>
            </w:r>
          </w:p>
          <w:p w:rsidR="003F07A3" w:rsidRPr="00627A38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 xml:space="preserve">Charakteristika ovoce, zeleniny, luštěnin, hub a hořčičných semen jako technologických surovin. 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 xml:space="preserve">Činitelé ovlivňující </w:t>
            </w:r>
            <w:r>
              <w:t xml:space="preserve">jejich </w:t>
            </w:r>
            <w:r w:rsidRPr="006D7DDF">
              <w:t>údržnost</w:t>
            </w:r>
            <w:r>
              <w:t xml:space="preserve">, </w:t>
            </w:r>
            <w:r w:rsidRPr="006D7DDF">
              <w:t>přímé a nepřímé konzervační metody</w:t>
            </w:r>
            <w:r>
              <w:t>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Předběžné technologické operace</w:t>
            </w:r>
            <w:r>
              <w:t xml:space="preserve"> - mechanické, fyzikální, chemické.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Zpracování luštěnin, výroba sterilovaných konzerv a hotových jídel.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Výroba dření, protlaků, pulp a sukusů.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V</w:t>
            </w:r>
            <w:r w:rsidRPr="006D7DDF">
              <w:t>ýroba kompotů</w:t>
            </w:r>
            <w:r>
              <w:t>, ovocných a zeleninových záchovek.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</w:t>
            </w:r>
            <w:r>
              <w:t xml:space="preserve"> ovocných a zeleninových š</w:t>
            </w:r>
            <w:r w:rsidRPr="006D7DDF">
              <w:t xml:space="preserve">ťáv a </w:t>
            </w:r>
            <w:r>
              <w:t>koncentrátů.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proslazovaného ovoce a zeleniny</w:t>
            </w:r>
            <w:r>
              <w:t>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ovocných pomazánek</w:t>
            </w:r>
            <w:r>
              <w:t>, džemů, marmelád, švestkových povidel.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rajčatového a špenátového protlaku, výroba kečupu</w:t>
            </w:r>
            <w:r>
              <w:t>, výroba zeleninových past.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sušeného ovoce</w:t>
            </w:r>
            <w:r>
              <w:t xml:space="preserve">, </w:t>
            </w:r>
            <w:r w:rsidRPr="006D7DDF">
              <w:t>zeleniny</w:t>
            </w:r>
            <w:r>
              <w:t xml:space="preserve"> a hub, luštěnin.</w:t>
            </w:r>
          </w:p>
          <w:p w:rsidR="003F07A3" w:rsidRPr="006D7DDF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 w:rsidRPr="006D7DDF">
              <w:t>Výroba zmrazovaného ovoce a zeleniny</w:t>
            </w:r>
            <w:r>
              <w:t>, luštěnin a hub.</w:t>
            </w:r>
          </w:p>
          <w:p w:rsidR="003F07A3" w:rsidRDefault="003F07A3" w:rsidP="00192B1E">
            <w:pPr>
              <w:pStyle w:val="Odstavecseseznamem"/>
              <w:numPr>
                <w:ilvl w:val="0"/>
                <w:numId w:val="13"/>
              </w:numPr>
              <w:spacing w:after="160" w:line="259" w:lineRule="auto"/>
              <w:ind w:left="284" w:hanging="57"/>
              <w:jc w:val="both"/>
            </w:pPr>
            <w:r>
              <w:t>Výroba mléčně kvašené zeleniny.</w:t>
            </w:r>
          </w:p>
          <w:p w:rsidR="003F07A3" w:rsidRPr="00627A38" w:rsidRDefault="003F07A3" w:rsidP="00D01F4D">
            <w:pPr>
              <w:pStyle w:val="Odstavecseseznamem"/>
              <w:numPr>
                <w:ilvl w:val="0"/>
                <w:numId w:val="13"/>
              </w:numPr>
              <w:ind w:left="284" w:hanging="57"/>
              <w:jc w:val="both"/>
            </w:pPr>
            <w:r w:rsidRPr="006D7DDF">
              <w:t>Výroba pektinu</w:t>
            </w:r>
            <w:r w:rsidR="001C65BF">
              <w:t xml:space="preserve"> a</w:t>
            </w:r>
            <w:r w:rsidRPr="006D7DDF">
              <w:t xml:space="preserve"> hořčice</w:t>
            </w:r>
            <w:r>
              <w:t>.</w:t>
            </w:r>
          </w:p>
        </w:tc>
      </w:tr>
      <w:tr w:rsidR="003F07A3" w:rsidTr="00394B59">
        <w:trPr>
          <w:trHeight w:val="265"/>
        </w:trPr>
        <w:tc>
          <w:tcPr>
            <w:tcW w:w="3682" w:type="dxa"/>
            <w:gridSpan w:val="15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7" w:type="dxa"/>
            <w:gridSpan w:val="32"/>
            <w:tcBorders>
              <w:top w:val="nil"/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1497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Pr="001F51DB" w:rsidRDefault="003F07A3" w:rsidP="00B63D00">
            <w:pPr>
              <w:jc w:val="both"/>
              <w:rPr>
                <w:u w:val="single"/>
              </w:rPr>
            </w:pPr>
            <w:r w:rsidRPr="001F51DB">
              <w:rPr>
                <w:u w:val="single"/>
              </w:rPr>
              <w:t>Povinná literatura:</w:t>
            </w:r>
          </w:p>
          <w:p w:rsidR="003F07A3" w:rsidRDefault="003F07A3" w:rsidP="00B63D00">
            <w:pPr>
              <w:jc w:val="both"/>
            </w:pPr>
            <w:r>
              <w:t>GOLIÁŠ, J. Skladování a zpracování ovoce a zeleniny. Brno: MU, 2014. ISBN 978-80-7509-195-6.</w:t>
            </w:r>
          </w:p>
          <w:p w:rsidR="003F07A3" w:rsidRDefault="003F07A3" w:rsidP="00B63D00">
            <w:pPr>
              <w:jc w:val="both"/>
            </w:pPr>
            <w:r>
              <w:t xml:space="preserve">DOBIÁŠ, J. Technologie zpracování ovoce a zeleniny I a II. Praha: VŠCHT Praha, 2004. Dostupné online: </w:t>
            </w:r>
            <w:hyperlink r:id="rId64" w:history="1">
              <w:r w:rsidRPr="00737037">
                <w:rPr>
                  <w:rStyle w:val="Hypertextovodkaz"/>
                </w:rPr>
                <w:t>http://ukp.vscht.cz/studium/bcstudium/technologie-potravin/7223</w:t>
              </w:r>
            </w:hyperlink>
            <w:r>
              <w:t>.</w:t>
            </w:r>
          </w:p>
          <w:p w:rsidR="003F07A3" w:rsidRDefault="003F07A3" w:rsidP="00B63D00">
            <w:pPr>
              <w:jc w:val="both"/>
            </w:pPr>
            <w:r w:rsidRPr="0094553C">
              <w:t xml:space="preserve">ZEUTHEN, P., BOGH-SORENSEN, L. </w:t>
            </w:r>
            <w:r w:rsidRPr="0094553C">
              <w:rPr>
                <w:iCs/>
              </w:rPr>
              <w:t>Food Preservation Techniques</w:t>
            </w:r>
            <w:r>
              <w:t xml:space="preserve">. Woodhead Publishing, </w:t>
            </w:r>
            <w:r w:rsidRPr="0094553C">
              <w:t>2003. ISBN 978-1-85573</w:t>
            </w:r>
            <w:r>
              <w:t>.</w:t>
            </w:r>
          </w:p>
          <w:p w:rsidR="003F07A3" w:rsidRDefault="003F07A3" w:rsidP="00B63D00">
            <w:pPr>
              <w:jc w:val="both"/>
            </w:pPr>
            <w:r w:rsidRPr="0094553C">
              <w:t>R</w:t>
            </w:r>
            <w:r>
              <w:t>AHMAN</w:t>
            </w:r>
            <w:r w:rsidRPr="0094553C">
              <w:t xml:space="preserve">, M.S. </w:t>
            </w:r>
            <w:r w:rsidRPr="0094553C">
              <w:rPr>
                <w:iCs/>
              </w:rPr>
              <w:t>Handbook of Food Preservation</w:t>
            </w:r>
            <w:r w:rsidRPr="0094553C">
              <w:t>. Boca Raton: CRC Press, 2007. ISBN 978-1-57444-606-7.</w:t>
            </w:r>
          </w:p>
          <w:p w:rsidR="003F07A3" w:rsidRPr="0094553C" w:rsidRDefault="003F07A3" w:rsidP="00B63D00">
            <w:pPr>
              <w:jc w:val="both"/>
            </w:pPr>
          </w:p>
          <w:p w:rsidR="003F07A3" w:rsidRPr="001F51DB" w:rsidRDefault="003F07A3" w:rsidP="00B63D00">
            <w:pPr>
              <w:jc w:val="both"/>
              <w:rPr>
                <w:u w:val="single"/>
              </w:rPr>
            </w:pPr>
            <w:r w:rsidRPr="001F51DB">
              <w:rPr>
                <w:u w:val="single"/>
              </w:rPr>
              <w:t>Doporučená literatura:</w:t>
            </w:r>
          </w:p>
          <w:p w:rsidR="003F07A3" w:rsidRPr="0094553C" w:rsidRDefault="003F07A3" w:rsidP="00B63D00">
            <w:pPr>
              <w:jc w:val="both"/>
            </w:pPr>
            <w:r>
              <w:t xml:space="preserve">VELÍŠEK, J., HAJŠLOVÁ, J. </w:t>
            </w:r>
            <w:r w:rsidRPr="0094553C">
              <w:rPr>
                <w:iCs/>
              </w:rPr>
              <w:t>Chemie potravin I</w:t>
            </w:r>
            <w:r w:rsidRPr="0094553C">
              <w:t>. Tábor, 2009. ISBN 978-80-86659-15-2.</w:t>
            </w:r>
          </w:p>
          <w:p w:rsidR="003F07A3" w:rsidRDefault="003F07A3" w:rsidP="00B63D00">
            <w:pPr>
              <w:jc w:val="both"/>
            </w:pPr>
            <w:r>
              <w:t xml:space="preserve">VELÍŠEK, J., HAJŠLOVÁ, J. </w:t>
            </w:r>
            <w:r w:rsidRPr="0094553C">
              <w:rPr>
                <w:iCs/>
              </w:rPr>
              <w:t>Chemie potravin II</w:t>
            </w:r>
            <w:r w:rsidRPr="0094553C">
              <w:t>. Tábor, 2009. ISBN 978-80-86659-16-9.</w:t>
            </w:r>
          </w:p>
          <w:p w:rsidR="003F07A3" w:rsidRPr="00B63D00" w:rsidRDefault="003F07A3" w:rsidP="00B63D00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KADLEC, </w:t>
            </w:r>
            <w:r w:rsidRPr="00B63D00">
              <w:rPr>
                <w:b w:val="0"/>
                <w:sz w:val="20"/>
                <w:szCs w:val="20"/>
              </w:rPr>
              <w:t xml:space="preserve">P. Technologie potravin I. </w:t>
            </w:r>
            <w:r>
              <w:rPr>
                <w:b w:val="0"/>
                <w:sz w:val="20"/>
                <w:szCs w:val="20"/>
              </w:rPr>
              <w:t>Praha: VŠCHT</w:t>
            </w:r>
            <w:r w:rsidRPr="00B63D00">
              <w:rPr>
                <w:b w:val="0"/>
                <w:sz w:val="20"/>
                <w:szCs w:val="20"/>
              </w:rPr>
              <w:t>, 2002. ISBN 978-80-7080-509-1.</w:t>
            </w:r>
          </w:p>
        </w:tc>
      </w:tr>
      <w:tr w:rsidR="003F07A3" w:rsidTr="00394B59">
        <w:tc>
          <w:tcPr>
            <w:tcW w:w="9889" w:type="dxa"/>
            <w:gridSpan w:val="4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394B59">
        <w:tc>
          <w:tcPr>
            <w:tcW w:w="4814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013685" w:rsidP="00FC6AEB">
            <w:pPr>
              <w:jc w:val="center"/>
            </w:pPr>
            <w:r>
              <w:t>12</w:t>
            </w:r>
          </w:p>
        </w:tc>
        <w:tc>
          <w:tcPr>
            <w:tcW w:w="418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394B59">
        <w:tc>
          <w:tcPr>
            <w:tcW w:w="9889" w:type="dxa"/>
            <w:gridSpan w:val="4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394B59">
        <w:trPr>
          <w:trHeight w:val="992"/>
        </w:trPr>
        <w:tc>
          <w:tcPr>
            <w:tcW w:w="9889" w:type="dxa"/>
            <w:gridSpan w:val="47"/>
          </w:tcPr>
          <w:p w:rsidR="003F07A3" w:rsidRDefault="003F07A3" w:rsidP="00C17A31">
            <w:pPr>
              <w:jc w:val="both"/>
            </w:pPr>
            <w:r>
              <w:t xml:space="preserve">Studentům budou určeny části učiva k samostatnému nastudování. Kontrola samostatného studia bude provedena testem. </w:t>
            </w:r>
          </w:p>
          <w:p w:rsidR="003F07A3" w:rsidRPr="00E1633C" w:rsidRDefault="003F07A3" w:rsidP="004A2CEE">
            <w:pPr>
              <w:jc w:val="both"/>
            </w:pPr>
            <w:r w:rsidRPr="00AB5216">
              <w:t>Dle potřeby jsou možné individuální konzultace po předchozí emailové či telefonické dohodě.</w:t>
            </w:r>
          </w:p>
          <w:p w:rsidR="003F07A3" w:rsidRDefault="003F07A3" w:rsidP="00C17A31">
            <w:pPr>
              <w:jc w:val="both"/>
            </w:pPr>
          </w:p>
          <w:p w:rsidR="003F07A3" w:rsidRDefault="003F07A3" w:rsidP="00AA405C">
            <w:pPr>
              <w:jc w:val="both"/>
            </w:pPr>
            <w:r w:rsidRPr="0046356B">
              <w:t>Možnosti komunikace s vyučujícím:</w:t>
            </w:r>
            <w:r>
              <w:t xml:space="preserve"> </w:t>
            </w:r>
            <w:hyperlink r:id="rId65" w:history="1">
              <w:r w:rsidR="00AA405C" w:rsidRPr="00747FB5">
                <w:rPr>
                  <w:rStyle w:val="Hypertextovodkaz"/>
                </w:rPr>
                <w:t>sumczynski@utb.cz</w:t>
              </w:r>
            </w:hyperlink>
            <w:r w:rsidR="00AA405C">
              <w:t>, 576 031 525.</w:t>
            </w:r>
          </w:p>
          <w:p w:rsidR="00AA405C" w:rsidRDefault="00AA405C" w:rsidP="00AA405C">
            <w:pPr>
              <w:jc w:val="both"/>
            </w:pPr>
          </w:p>
        </w:tc>
      </w:tr>
      <w:tr w:rsidR="003F07A3" w:rsidTr="00394B59">
        <w:tc>
          <w:tcPr>
            <w:tcW w:w="9889" w:type="dxa"/>
            <w:gridSpan w:val="47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Tr="00394B59">
        <w:tc>
          <w:tcPr>
            <w:tcW w:w="3116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3" w:type="dxa"/>
            <w:gridSpan w:val="39"/>
            <w:tcBorders>
              <w:top w:val="double" w:sz="4" w:space="0" w:color="auto"/>
            </w:tcBorders>
          </w:tcPr>
          <w:p w:rsidR="003F07A3" w:rsidRPr="00812996" w:rsidRDefault="003F07A3" w:rsidP="00256AED">
            <w:pPr>
              <w:jc w:val="both"/>
              <w:rPr>
                <w:b/>
              </w:rPr>
            </w:pPr>
            <w:bookmarkStart w:id="26" w:name="Exkurze"/>
            <w:bookmarkEnd w:id="26"/>
            <w:r w:rsidRPr="00812996">
              <w:rPr>
                <w:b/>
              </w:rPr>
              <w:t>Exkurze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3F07A3" w:rsidRDefault="00AA776D" w:rsidP="00256AED">
            <w:pPr>
              <w:jc w:val="both"/>
            </w:pPr>
            <w:r>
              <w:t>povinný</w:t>
            </w:r>
          </w:p>
        </w:tc>
        <w:tc>
          <w:tcPr>
            <w:tcW w:w="2693" w:type="dxa"/>
            <w:gridSpan w:val="14"/>
            <w:shd w:val="clear" w:color="auto" w:fill="F7CAAC"/>
          </w:tcPr>
          <w:p w:rsidR="003F07A3" w:rsidRDefault="003F07A3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3F07A3" w:rsidRDefault="003F07A3" w:rsidP="00CD5159">
            <w:pPr>
              <w:jc w:val="both"/>
            </w:pPr>
            <w:r>
              <w:t>2/</w:t>
            </w:r>
            <w:r w:rsidR="00CD5159">
              <w:t>L</w:t>
            </w:r>
            <w:r>
              <w:t>S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3F07A3" w:rsidRDefault="007C3A8F" w:rsidP="00256AED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3F07A3" w:rsidRDefault="003F07A3" w:rsidP="00256AED">
            <w:pPr>
              <w:jc w:val="both"/>
            </w:pPr>
            <w:r>
              <w:t>2</w:t>
            </w:r>
            <w:r w:rsidR="007C3A8F">
              <w:t>8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7" w:type="dxa"/>
            <w:gridSpan w:val="8"/>
          </w:tcPr>
          <w:p w:rsidR="003F07A3" w:rsidRDefault="003F07A3" w:rsidP="00256AED">
            <w:pPr>
              <w:jc w:val="both"/>
            </w:pPr>
            <w:r>
              <w:t>1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3" w:type="dxa"/>
            <w:gridSpan w:val="39"/>
          </w:tcPr>
          <w:p w:rsidR="003F07A3" w:rsidRDefault="003F07A3" w:rsidP="00256AED">
            <w:pPr>
              <w:jc w:val="both"/>
            </w:pP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3F07A3" w:rsidRDefault="003F07A3" w:rsidP="00256AED">
            <w:pPr>
              <w:jc w:val="both"/>
            </w:pPr>
            <w:r>
              <w:t>zápočet</w:t>
            </w:r>
          </w:p>
        </w:tc>
        <w:tc>
          <w:tcPr>
            <w:tcW w:w="1555" w:type="dxa"/>
            <w:gridSpan w:val="4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7" w:type="dxa"/>
            <w:gridSpan w:val="14"/>
          </w:tcPr>
          <w:p w:rsidR="003F07A3" w:rsidRDefault="003F07A3" w:rsidP="00812996">
            <w:pPr>
              <w:jc w:val="both"/>
            </w:pPr>
            <w:r>
              <w:t>laboratorní cvičení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3" w:type="dxa"/>
            <w:gridSpan w:val="39"/>
            <w:tcBorders>
              <w:bottom w:val="single" w:sz="4" w:space="0" w:color="auto"/>
            </w:tcBorders>
          </w:tcPr>
          <w:p w:rsidR="003F07A3" w:rsidRDefault="003F07A3" w:rsidP="00256AED">
            <w:pPr>
              <w:jc w:val="both"/>
            </w:pPr>
            <w:r>
              <w:t>100% účast na jednotlivých exkurzích.</w:t>
            </w:r>
          </w:p>
        </w:tc>
      </w:tr>
      <w:tr w:rsidR="003F07A3" w:rsidTr="00394B59">
        <w:trPr>
          <w:trHeight w:val="197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3" w:type="dxa"/>
            <w:gridSpan w:val="39"/>
            <w:tcBorders>
              <w:top w:val="single" w:sz="4" w:space="0" w:color="auto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394B59">
        <w:trPr>
          <w:trHeight w:val="243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3" w:type="dxa"/>
            <w:gridSpan w:val="39"/>
            <w:tcBorders>
              <w:top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394B59">
        <w:trPr>
          <w:trHeight w:val="291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Default="003F07A3" w:rsidP="004410C2">
            <w:pPr>
              <w:spacing w:before="60" w:after="60"/>
              <w:jc w:val="both"/>
            </w:pPr>
            <w:r>
              <w:t xml:space="preserve">MVDr. Zdeněk </w:t>
            </w:r>
            <w:r w:rsidRPr="004410C2">
              <w:t>Polášek (100% l)</w:t>
            </w:r>
            <w:r>
              <w:t xml:space="preserve">                                                                                                                            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394B59">
        <w:trPr>
          <w:trHeight w:val="2952"/>
        </w:trPr>
        <w:tc>
          <w:tcPr>
            <w:tcW w:w="9889" w:type="dxa"/>
            <w:gridSpan w:val="47"/>
            <w:tcBorders>
              <w:top w:val="nil"/>
              <w:bottom w:val="single" w:sz="12" w:space="0" w:color="auto"/>
            </w:tcBorders>
          </w:tcPr>
          <w:p w:rsidR="003F07A3" w:rsidRDefault="003F07A3" w:rsidP="00AB19B5">
            <w:pPr>
              <w:jc w:val="both"/>
            </w:pPr>
            <w:r>
              <w:t>Cílem předmětu je přiblížit studentům reálnou výrobu potravin a rozšířit jejich komplexní znalosti o procesu přípravy výroby potravin, její vlastní realizace a analýzy výsledné potraviny. Obsahem předmětu je účast na exkurzích v mlékárenském, masném a nápojářském průmyslu a u výrobců potravin rostlinného původu. Konkrétní exkurze budou vybírány na základě aktuální domluvy se spolupracujícími organizacemi.</w:t>
            </w: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Default="003F07A3" w:rsidP="00AB19B5">
            <w:pPr>
              <w:jc w:val="both"/>
            </w:pPr>
          </w:p>
          <w:p w:rsidR="003F07A3" w:rsidRPr="00462F34" w:rsidRDefault="003F07A3" w:rsidP="00AB19B5">
            <w:pPr>
              <w:jc w:val="both"/>
            </w:pPr>
          </w:p>
        </w:tc>
      </w:tr>
      <w:tr w:rsidR="003F07A3" w:rsidTr="00394B59">
        <w:trPr>
          <w:trHeight w:val="265"/>
        </w:trPr>
        <w:tc>
          <w:tcPr>
            <w:tcW w:w="3682" w:type="dxa"/>
            <w:gridSpan w:val="15"/>
            <w:tcBorders>
              <w:top w:val="nil"/>
            </w:tcBorders>
            <w:shd w:val="clear" w:color="auto" w:fill="F7CAAC"/>
          </w:tcPr>
          <w:p w:rsidR="003F07A3" w:rsidRDefault="003F07A3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7" w:type="dxa"/>
            <w:gridSpan w:val="32"/>
            <w:tcBorders>
              <w:top w:val="nil"/>
              <w:bottom w:val="nil"/>
            </w:tcBorders>
          </w:tcPr>
          <w:p w:rsidR="003F07A3" w:rsidRDefault="003F07A3" w:rsidP="00256AED">
            <w:pPr>
              <w:jc w:val="both"/>
            </w:pPr>
          </w:p>
        </w:tc>
      </w:tr>
      <w:tr w:rsidR="003F07A3" w:rsidTr="00394B59">
        <w:trPr>
          <w:trHeight w:val="1497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Default="003F07A3" w:rsidP="00256AED">
            <w:pPr>
              <w:jc w:val="both"/>
              <w:rPr>
                <w:u w:val="single"/>
              </w:rPr>
            </w:pPr>
            <w:r w:rsidRPr="00812996">
              <w:rPr>
                <w:u w:val="single"/>
              </w:rPr>
              <w:t>Doporučená literatura:</w:t>
            </w:r>
          </w:p>
          <w:p w:rsidR="003F07A3" w:rsidRPr="00F0474D" w:rsidRDefault="003F07A3" w:rsidP="00256AED">
            <w:pPr>
              <w:jc w:val="both"/>
            </w:pPr>
            <w:r w:rsidRPr="00F0474D">
              <w:t>Prezentační materiály a webové stránky navštívených organizací.</w:t>
            </w:r>
          </w:p>
          <w:p w:rsidR="003F07A3" w:rsidRPr="001E7F99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Kadlec, P</w:t>
            </w:r>
            <w:r>
              <w:rPr>
                <w:color w:val="212121"/>
                <w:sz w:val="20"/>
                <w:szCs w:val="20"/>
              </w:rPr>
              <w:t>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Procesy a zařízení v potravinářství a biotechnologiích. 1. vyd. </w:t>
            </w:r>
            <w:r>
              <w:rPr>
                <w:color w:val="212121"/>
                <w:sz w:val="20"/>
                <w:szCs w:val="20"/>
              </w:rPr>
              <w:t xml:space="preserve">Ostrava: </w:t>
            </w:r>
            <w:r w:rsidRPr="001E7F99">
              <w:rPr>
                <w:color w:val="212121"/>
                <w:sz w:val="20"/>
                <w:szCs w:val="20"/>
              </w:rPr>
              <w:t>Key Publishing</w:t>
            </w:r>
            <w:r>
              <w:rPr>
                <w:color w:val="212121"/>
                <w:sz w:val="20"/>
                <w:szCs w:val="20"/>
              </w:rPr>
              <w:t xml:space="preserve">, 2013. </w:t>
            </w:r>
            <w:r w:rsidRPr="001E7F99">
              <w:rPr>
                <w:color w:val="212121"/>
                <w:sz w:val="20"/>
                <w:szCs w:val="20"/>
              </w:rPr>
              <w:t>496 s. ISBN 978-80-7418-163-4.</w:t>
            </w:r>
          </w:p>
          <w:p w:rsidR="003F07A3" w:rsidRPr="001E7F99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Dostálová,</w:t>
            </w:r>
            <w:r>
              <w:rPr>
                <w:color w:val="212121"/>
                <w:sz w:val="20"/>
                <w:szCs w:val="20"/>
              </w:rPr>
              <w:t xml:space="preserve"> J.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Potravinářské zbožíznalství. 1. vyd. </w:t>
            </w:r>
            <w:r>
              <w:rPr>
                <w:color w:val="212121"/>
                <w:sz w:val="20"/>
                <w:szCs w:val="20"/>
              </w:rPr>
              <w:t xml:space="preserve">Ostrava: </w:t>
            </w:r>
            <w:r w:rsidRPr="001E7F99">
              <w:rPr>
                <w:color w:val="212121"/>
                <w:sz w:val="20"/>
                <w:szCs w:val="20"/>
              </w:rPr>
              <w:t>Key Publishing</w:t>
            </w:r>
            <w:r>
              <w:rPr>
                <w:color w:val="212121"/>
                <w:sz w:val="20"/>
                <w:szCs w:val="20"/>
              </w:rPr>
              <w:t xml:space="preserve">, 2014. </w:t>
            </w:r>
            <w:r w:rsidRPr="001E7F99">
              <w:rPr>
                <w:color w:val="212121"/>
                <w:sz w:val="20"/>
                <w:szCs w:val="20"/>
              </w:rPr>
              <w:t>425 s. ISBN 978-80-7418-208-2.</w:t>
            </w:r>
          </w:p>
          <w:p w:rsidR="003F07A3" w:rsidRPr="001E7F99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Kadlec, P</w:t>
            </w:r>
            <w:r>
              <w:rPr>
                <w:color w:val="212121"/>
                <w:sz w:val="20"/>
                <w:szCs w:val="20"/>
              </w:rPr>
              <w:t>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Přehled tradičních potravinářskýc</w:t>
            </w:r>
            <w:r>
              <w:rPr>
                <w:color w:val="212121"/>
                <w:sz w:val="20"/>
                <w:szCs w:val="20"/>
              </w:rPr>
              <w:t xml:space="preserve">h výrob. 1. vyd. Ostrava: Key Publishing, 2012. </w:t>
            </w:r>
            <w:r w:rsidRPr="001E7F99">
              <w:rPr>
                <w:color w:val="212121"/>
                <w:sz w:val="20"/>
                <w:szCs w:val="20"/>
              </w:rPr>
              <w:t>569 s. ISBN 978-80-7418-145-0.</w:t>
            </w:r>
          </w:p>
          <w:p w:rsidR="003F07A3" w:rsidRPr="00232D66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GRIFFITHS, M.</w:t>
            </w:r>
            <w:r w:rsidRPr="00232D66">
              <w:rPr>
                <w:color w:val="212121"/>
                <w:sz w:val="20"/>
                <w:szCs w:val="20"/>
              </w:rPr>
              <w:t> 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Improving the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afety and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of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ilk. Improving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in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 </w:t>
            </w:r>
            <w:r>
              <w:rPr>
                <w:iCs/>
                <w:color w:val="212121"/>
                <w:sz w:val="20"/>
                <w:szCs w:val="20"/>
              </w:rPr>
              <w:t>P</w:t>
            </w:r>
            <w:r w:rsidRPr="00232D66">
              <w:rPr>
                <w:iCs/>
                <w:color w:val="212121"/>
                <w:sz w:val="20"/>
                <w:szCs w:val="20"/>
              </w:rPr>
              <w:t>roducts</w:t>
            </w:r>
            <w:r w:rsidRPr="00232D66">
              <w:rPr>
                <w:color w:val="212121"/>
                <w:sz w:val="20"/>
                <w:szCs w:val="20"/>
              </w:rPr>
              <w:t>. Cambridge: Woodhead Pub</w:t>
            </w:r>
            <w:r>
              <w:rPr>
                <w:color w:val="212121"/>
                <w:sz w:val="20"/>
                <w:szCs w:val="20"/>
              </w:rPr>
              <w:t>.</w:t>
            </w:r>
            <w:r w:rsidRPr="00232D66">
              <w:rPr>
                <w:color w:val="212121"/>
                <w:sz w:val="20"/>
                <w:szCs w:val="20"/>
              </w:rPr>
              <w:t>, 2010. ISBN 9781845699437.</w:t>
            </w:r>
          </w:p>
          <w:p w:rsidR="003F07A3" w:rsidRPr="00232D66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232D66">
              <w:rPr>
                <w:color w:val="212121"/>
                <w:sz w:val="20"/>
                <w:szCs w:val="20"/>
              </w:rPr>
              <w:t>RANKEN, M.D.</w:t>
            </w:r>
            <w:r>
              <w:rPr>
                <w:color w:val="212121"/>
                <w:sz w:val="20"/>
                <w:szCs w:val="20"/>
              </w:rPr>
              <w:t xml:space="preserve">, KILL, R.C., </w:t>
            </w:r>
            <w:r w:rsidRPr="00232D66">
              <w:rPr>
                <w:color w:val="212121"/>
                <w:sz w:val="20"/>
                <w:szCs w:val="20"/>
              </w:rPr>
              <w:t xml:space="preserve">BAKER, C. (Eds.) </w:t>
            </w:r>
            <w:r w:rsidRPr="00232D66">
              <w:rPr>
                <w:iCs/>
                <w:color w:val="212121"/>
                <w:sz w:val="20"/>
                <w:szCs w:val="20"/>
              </w:rPr>
              <w:t>Food Industries Manual</w:t>
            </w:r>
            <w:r w:rsidRPr="00232D66">
              <w:rPr>
                <w:color w:val="212121"/>
                <w:sz w:val="20"/>
                <w:szCs w:val="20"/>
              </w:rPr>
              <w:t>. London, 1997. ISBN 9780751404043.</w:t>
            </w:r>
          </w:p>
          <w:p w:rsidR="003F07A3" w:rsidRPr="00812996" w:rsidRDefault="003F07A3" w:rsidP="00232D66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1E7F99">
              <w:rPr>
                <w:color w:val="212121"/>
                <w:sz w:val="20"/>
                <w:szCs w:val="20"/>
              </w:rPr>
              <w:t>FEINER, G. </w:t>
            </w:r>
            <w:r w:rsidRPr="001E7F99">
              <w:rPr>
                <w:iCs/>
                <w:color w:val="212121"/>
                <w:sz w:val="20"/>
                <w:szCs w:val="20"/>
              </w:rPr>
              <w:t>Meat Products Handbook: Practical Science and Technology</w:t>
            </w:r>
            <w:r w:rsidRPr="001E7F99">
              <w:rPr>
                <w:color w:val="212121"/>
                <w:sz w:val="20"/>
                <w:szCs w:val="20"/>
              </w:rPr>
              <w:t>. Cambridge: Woodhead Pub., 2008. ISBN 9781845690502.</w:t>
            </w:r>
          </w:p>
        </w:tc>
      </w:tr>
      <w:tr w:rsidR="003F07A3" w:rsidTr="00394B59">
        <w:tc>
          <w:tcPr>
            <w:tcW w:w="9889" w:type="dxa"/>
            <w:gridSpan w:val="4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394B59">
        <w:tc>
          <w:tcPr>
            <w:tcW w:w="4814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3F07A3" w:rsidP="00256AED">
            <w:pPr>
              <w:jc w:val="both"/>
            </w:pPr>
          </w:p>
        </w:tc>
        <w:tc>
          <w:tcPr>
            <w:tcW w:w="418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394B59">
        <w:tc>
          <w:tcPr>
            <w:tcW w:w="9889" w:type="dxa"/>
            <w:gridSpan w:val="47"/>
            <w:shd w:val="clear" w:color="auto" w:fill="F7CAAC"/>
          </w:tcPr>
          <w:p w:rsidR="003F07A3" w:rsidRDefault="003F07A3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394B59">
        <w:trPr>
          <w:trHeight w:val="1373"/>
        </w:trPr>
        <w:tc>
          <w:tcPr>
            <w:tcW w:w="9889" w:type="dxa"/>
            <w:gridSpan w:val="47"/>
          </w:tcPr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</w:tc>
      </w:tr>
      <w:tr w:rsidR="003F07A3" w:rsidTr="00394B59">
        <w:tc>
          <w:tcPr>
            <w:tcW w:w="9889" w:type="dxa"/>
            <w:gridSpan w:val="47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7927FA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RPr="00912E6E" w:rsidTr="00394B59">
        <w:tc>
          <w:tcPr>
            <w:tcW w:w="3116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3" w:type="dxa"/>
            <w:gridSpan w:val="39"/>
            <w:tcBorders>
              <w:top w:val="double" w:sz="4" w:space="0" w:color="auto"/>
            </w:tcBorders>
          </w:tcPr>
          <w:p w:rsidR="003F07A3" w:rsidRPr="00912E6E" w:rsidRDefault="003F07A3" w:rsidP="007927FA">
            <w:pPr>
              <w:jc w:val="both"/>
              <w:rPr>
                <w:b/>
              </w:rPr>
            </w:pPr>
            <w:bookmarkStart w:id="27" w:name="DP"/>
            <w:bookmarkEnd w:id="27"/>
            <w:r w:rsidRPr="00912E6E">
              <w:rPr>
                <w:b/>
              </w:rPr>
              <w:t>Diplomová práce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3F07A3" w:rsidRDefault="003F07A3" w:rsidP="007927FA">
            <w:pPr>
              <w:jc w:val="both"/>
            </w:pPr>
            <w:r>
              <w:t>povinný, PZ</w:t>
            </w:r>
          </w:p>
        </w:tc>
        <w:tc>
          <w:tcPr>
            <w:tcW w:w="2693" w:type="dxa"/>
            <w:gridSpan w:val="14"/>
            <w:shd w:val="clear" w:color="auto" w:fill="F7CAAC"/>
          </w:tcPr>
          <w:p w:rsidR="003F07A3" w:rsidRDefault="003F07A3" w:rsidP="007927FA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3F07A3" w:rsidRDefault="003F07A3" w:rsidP="007927FA">
            <w:pPr>
              <w:jc w:val="both"/>
            </w:pPr>
            <w:r>
              <w:t>2/LS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3F07A3" w:rsidRDefault="007C3A8F" w:rsidP="006E3EBE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28s+364l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3F07A3" w:rsidRDefault="008F1F46" w:rsidP="007927FA">
            <w:pPr>
              <w:jc w:val="both"/>
            </w:pPr>
            <w:r>
              <w:t>392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7" w:type="dxa"/>
            <w:gridSpan w:val="8"/>
          </w:tcPr>
          <w:p w:rsidR="003F07A3" w:rsidRDefault="003F07A3" w:rsidP="007927FA">
            <w:pPr>
              <w:jc w:val="both"/>
            </w:pPr>
            <w:r>
              <w:t>29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3" w:type="dxa"/>
            <w:gridSpan w:val="39"/>
          </w:tcPr>
          <w:p w:rsidR="003F07A3" w:rsidRDefault="003F07A3" w:rsidP="007927FA">
            <w:pPr>
              <w:jc w:val="both"/>
            </w:pP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3F07A3" w:rsidRDefault="003F07A3" w:rsidP="007927FA">
            <w:pPr>
              <w:jc w:val="both"/>
            </w:pPr>
            <w:r>
              <w:t>zápočet</w:t>
            </w:r>
          </w:p>
        </w:tc>
        <w:tc>
          <w:tcPr>
            <w:tcW w:w="1555" w:type="dxa"/>
            <w:gridSpan w:val="4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7" w:type="dxa"/>
            <w:gridSpan w:val="14"/>
          </w:tcPr>
          <w:p w:rsidR="003F07A3" w:rsidRDefault="003F07A3" w:rsidP="007927FA">
            <w:pPr>
              <w:jc w:val="both"/>
            </w:pPr>
            <w:r>
              <w:t>semináře,</w:t>
            </w:r>
          </w:p>
          <w:p w:rsidR="003F07A3" w:rsidRDefault="003F07A3" w:rsidP="007927FA">
            <w:pPr>
              <w:jc w:val="both"/>
            </w:pPr>
            <w:r>
              <w:t>laboratorní cvičení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3" w:type="dxa"/>
            <w:gridSpan w:val="39"/>
            <w:tcBorders>
              <w:bottom w:val="single" w:sz="4" w:space="0" w:color="auto"/>
            </w:tcBorders>
          </w:tcPr>
          <w:p w:rsidR="003F07A3" w:rsidRDefault="003F07A3" w:rsidP="007927FA">
            <w:pPr>
              <w:jc w:val="both"/>
            </w:pPr>
            <w:r>
              <w:t>Povinná účast na seminářích 80%.</w:t>
            </w:r>
          </w:p>
        </w:tc>
      </w:tr>
      <w:tr w:rsidR="003F07A3" w:rsidTr="00394B59">
        <w:trPr>
          <w:trHeight w:val="197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3" w:type="dxa"/>
            <w:gridSpan w:val="39"/>
            <w:tcBorders>
              <w:top w:val="single" w:sz="4" w:space="0" w:color="auto"/>
            </w:tcBorders>
          </w:tcPr>
          <w:p w:rsidR="003F07A3" w:rsidRDefault="003F07A3" w:rsidP="007927FA">
            <w:pPr>
              <w:jc w:val="both"/>
            </w:pPr>
            <w:r>
              <w:t>doc. Ing. František Buňka, Ph.D.</w:t>
            </w:r>
          </w:p>
        </w:tc>
      </w:tr>
      <w:tr w:rsidR="003F07A3" w:rsidTr="00394B59">
        <w:trPr>
          <w:trHeight w:val="243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3" w:type="dxa"/>
            <w:gridSpan w:val="39"/>
            <w:tcBorders>
              <w:top w:val="nil"/>
            </w:tcBorders>
          </w:tcPr>
          <w:p w:rsidR="003F07A3" w:rsidRDefault="003F07A3" w:rsidP="008D2F97">
            <w:pPr>
              <w:jc w:val="both"/>
            </w:pPr>
            <w:r>
              <w:t>100% s</w:t>
            </w:r>
          </w:p>
          <w:p w:rsidR="003F07A3" w:rsidRDefault="003F07A3" w:rsidP="008D2F97">
            <w:pPr>
              <w:jc w:val="both"/>
            </w:pPr>
            <w:r>
              <w:t>G</w:t>
            </w:r>
            <w:r w:rsidRPr="000B5FA5">
              <w:t>arant je jední</w:t>
            </w:r>
            <w:r>
              <w:t>m z vedoucích diplomových prací.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7927FA"/>
        </w:tc>
      </w:tr>
      <w:tr w:rsidR="003F07A3" w:rsidTr="00394B59">
        <w:trPr>
          <w:trHeight w:val="554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Pr="00BB1E0D" w:rsidRDefault="003F07A3" w:rsidP="006E3EBE">
            <w:pPr>
              <w:spacing w:before="60" w:after="40"/>
              <w:jc w:val="both"/>
            </w:pPr>
            <w:r w:rsidRPr="006E3EBE">
              <w:rPr>
                <w:b/>
              </w:rPr>
              <w:t>doc. Ing. František Buňka, Ph.D</w:t>
            </w:r>
            <w:r>
              <w:rPr>
                <w:b/>
              </w:rPr>
              <w:t xml:space="preserve">. </w:t>
            </w:r>
            <w:r w:rsidRPr="00BB1E0D">
              <w:t>(100% s, garant je jedním z vedoucích diplomových prací)</w:t>
            </w:r>
          </w:p>
          <w:p w:rsidR="003F07A3" w:rsidRDefault="003F07A3" w:rsidP="008D2F97">
            <w:pPr>
              <w:spacing w:before="60" w:after="60"/>
              <w:jc w:val="both"/>
            </w:pPr>
            <w:r>
              <w:t>vedoucí diplomových prací (100% l)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7927FA">
            <w:pPr>
              <w:jc w:val="both"/>
            </w:pPr>
          </w:p>
        </w:tc>
      </w:tr>
      <w:tr w:rsidR="003F07A3" w:rsidTr="00394B59">
        <w:trPr>
          <w:trHeight w:val="3225"/>
        </w:trPr>
        <w:tc>
          <w:tcPr>
            <w:tcW w:w="9889" w:type="dxa"/>
            <w:gridSpan w:val="47"/>
            <w:tcBorders>
              <w:top w:val="nil"/>
              <w:bottom w:val="single" w:sz="12" w:space="0" w:color="auto"/>
            </w:tcBorders>
          </w:tcPr>
          <w:p w:rsidR="003F07A3" w:rsidRDefault="003F07A3" w:rsidP="00096018">
            <w:pPr>
              <w:jc w:val="both"/>
            </w:pPr>
            <w:r w:rsidRPr="00096018">
              <w:t>Cílem předmětu je seznámit studenty s problematikou psaní kvalifikační práce. Student pokračuje v realizaci diplomové práce, prohlubuje své znalosti získané v bakalářském i magisterském stupni studia, jakož i zvyšuje své dovednosti a rozšiřuje své zkušenosti z vypracování bakalářské práce. V seminářích probíhají prezentace studentů, v rámci kterých představují výsledky svých diplomových prací. V laboratořích studenti pod vedením vedoucího samostatně pracují na řešení zadaného tématu diplomové práce. Diplomovou prací se student současně podílí na výzkumu, jemuž se věnuje vedoucí, a jejím cílem je získání nových poznatků. V rámci řešení diplomové práce se student podílí na vyhledávání dosavadních poznatků v literatuře, provádí experimenty podle pokynů vedoucího, přičemž také experimenty navrhuje. Vypracuje diplomovou práci v zadaném členění a podle požadavků na formální úpravu a připravuje prezentace o dílčím pokroku práce a prezentaci k obhajobě.</w:t>
            </w:r>
          </w:p>
          <w:p w:rsidR="003F07A3" w:rsidRDefault="003F07A3" w:rsidP="00096018">
            <w:pPr>
              <w:jc w:val="both"/>
            </w:pPr>
          </w:p>
          <w:p w:rsidR="003F07A3" w:rsidRDefault="003F07A3" w:rsidP="00096018">
            <w:pPr>
              <w:jc w:val="both"/>
            </w:pPr>
          </w:p>
          <w:p w:rsidR="003F07A3" w:rsidRDefault="003F07A3" w:rsidP="00096018">
            <w:pPr>
              <w:jc w:val="both"/>
            </w:pPr>
          </w:p>
          <w:p w:rsidR="003F07A3" w:rsidRDefault="003F07A3" w:rsidP="00096018">
            <w:pPr>
              <w:jc w:val="both"/>
            </w:pPr>
          </w:p>
          <w:p w:rsidR="003F07A3" w:rsidRPr="008D2F97" w:rsidRDefault="003F07A3" w:rsidP="00096018">
            <w:pPr>
              <w:jc w:val="both"/>
            </w:pPr>
          </w:p>
        </w:tc>
      </w:tr>
      <w:tr w:rsidR="003F07A3" w:rsidTr="00394B59">
        <w:trPr>
          <w:trHeight w:val="265"/>
        </w:trPr>
        <w:tc>
          <w:tcPr>
            <w:tcW w:w="3682" w:type="dxa"/>
            <w:gridSpan w:val="15"/>
            <w:tcBorders>
              <w:top w:val="nil"/>
            </w:tcBorders>
            <w:shd w:val="clear" w:color="auto" w:fill="F7CAAC"/>
          </w:tcPr>
          <w:p w:rsidR="003F07A3" w:rsidRDefault="003F07A3" w:rsidP="007927FA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7" w:type="dxa"/>
            <w:gridSpan w:val="32"/>
            <w:tcBorders>
              <w:top w:val="nil"/>
              <w:bottom w:val="nil"/>
            </w:tcBorders>
          </w:tcPr>
          <w:p w:rsidR="003F07A3" w:rsidRDefault="003F07A3" w:rsidP="007927FA">
            <w:pPr>
              <w:jc w:val="both"/>
            </w:pPr>
          </w:p>
        </w:tc>
      </w:tr>
      <w:tr w:rsidR="003F07A3" w:rsidRPr="0032078B" w:rsidTr="00394B59">
        <w:trPr>
          <w:trHeight w:val="1497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Pr="00163997" w:rsidRDefault="003F07A3" w:rsidP="00973EF5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Povinná literatura:</w:t>
            </w:r>
          </w:p>
          <w:p w:rsidR="003F07A3" w:rsidRPr="00770ED3" w:rsidRDefault="003F07A3" w:rsidP="00973EF5">
            <w:pPr>
              <w:spacing w:line="252" w:lineRule="auto"/>
              <w:jc w:val="both"/>
              <w:rPr>
                <w:color w:val="000000"/>
              </w:rPr>
            </w:pPr>
            <w:r w:rsidRPr="00770ED3">
              <w:rPr>
                <w:color w:val="000000"/>
              </w:rPr>
              <w:t>Odborná literatura podle pokynů vedoucího diplomové práce.</w:t>
            </w:r>
          </w:p>
          <w:p w:rsidR="003F07A3" w:rsidRDefault="003F07A3" w:rsidP="00973EF5">
            <w:pPr>
              <w:spacing w:line="252" w:lineRule="auto"/>
              <w:jc w:val="both"/>
            </w:pPr>
            <w:r>
              <w:t>Platné předpisy UTB ve Zlíně pro vypracování diplomové práce.</w:t>
            </w:r>
          </w:p>
          <w:p w:rsidR="003F07A3" w:rsidRPr="00FD6676" w:rsidRDefault="003F07A3" w:rsidP="00973EF5">
            <w:pPr>
              <w:jc w:val="both"/>
            </w:pPr>
            <w:r>
              <w:t>Šablona UTB ve Zlíně pro vypracování diplomové práce.</w:t>
            </w:r>
          </w:p>
          <w:p w:rsidR="003F07A3" w:rsidRPr="00163997" w:rsidRDefault="003F07A3" w:rsidP="00973EF5">
            <w:pPr>
              <w:jc w:val="both"/>
            </w:pPr>
            <w:r w:rsidRPr="00163997">
              <w:t xml:space="preserve">ČSN ISO 690. Informace a dokumentace </w:t>
            </w:r>
            <w:r>
              <w:t>-</w:t>
            </w:r>
            <w:r w:rsidRPr="00163997">
              <w:t xml:space="preserve"> Pravidla pro bibliografické odkazy a citace informačních zdrojů. Praha: Úřad pro technickou normalizaci, metrologii a státní zkušebnictví, 2011. Třídící znak 01  0197.</w:t>
            </w:r>
          </w:p>
          <w:p w:rsidR="003F07A3" w:rsidRDefault="003F07A3" w:rsidP="00973EF5">
            <w:pPr>
              <w:jc w:val="both"/>
              <w:rPr>
                <w:u w:val="single"/>
              </w:rPr>
            </w:pPr>
          </w:p>
          <w:p w:rsidR="003F07A3" w:rsidRDefault="003F07A3" w:rsidP="00973EF5">
            <w:pPr>
              <w:jc w:val="both"/>
              <w:rPr>
                <w:u w:val="single"/>
              </w:rPr>
            </w:pPr>
            <w:r w:rsidRPr="00163997">
              <w:rPr>
                <w:u w:val="single"/>
              </w:rPr>
              <w:t>Doporučená literatura:</w:t>
            </w:r>
          </w:p>
          <w:p w:rsidR="003F07A3" w:rsidRDefault="003F07A3" w:rsidP="00973EF5">
            <w:pPr>
              <w:jc w:val="both"/>
            </w:pPr>
            <w:r w:rsidRPr="00770ED3">
              <w:rPr>
                <w:color w:val="000000"/>
              </w:rPr>
              <w:t>Knihovna UTB ve Zlíně (vědecké databáze, generátor citací).</w:t>
            </w:r>
          </w:p>
          <w:p w:rsidR="003F07A3" w:rsidRPr="00FD6676" w:rsidRDefault="003F07A3" w:rsidP="00973EF5">
            <w:pPr>
              <w:jc w:val="both"/>
            </w:pPr>
            <w:r>
              <w:t>P</w:t>
            </w:r>
            <w:r w:rsidRPr="00FD6676">
              <w:t>ortál IVA - informační výchova na UTB ve Zlíně. Dostupné</w:t>
            </w:r>
            <w:r w:rsidRPr="00A472D0">
              <w:rPr>
                <w:lang w:val="de-DE"/>
              </w:rPr>
              <w:t xml:space="preserve"> online: </w:t>
            </w:r>
            <w:hyperlink r:id="rId66" w:history="1">
              <w:r w:rsidRPr="00FD6676">
                <w:rPr>
                  <w:rStyle w:val="Hypertextovodkaz"/>
                </w:rPr>
                <w:t>http://iva.k.utb.cz/</w:t>
              </w:r>
            </w:hyperlink>
            <w:r w:rsidRPr="00FD6676">
              <w:t>.</w:t>
            </w:r>
          </w:p>
          <w:p w:rsidR="003F07A3" w:rsidRPr="0032078B" w:rsidRDefault="003F07A3" w:rsidP="00973EF5">
            <w:pPr>
              <w:jc w:val="both"/>
            </w:pPr>
            <w:r w:rsidRPr="00163997">
              <w:t>Grafický design manuál UTB ve Zlíně.</w:t>
            </w:r>
          </w:p>
        </w:tc>
      </w:tr>
      <w:tr w:rsidR="003F07A3" w:rsidTr="00394B59">
        <w:tc>
          <w:tcPr>
            <w:tcW w:w="9889" w:type="dxa"/>
            <w:gridSpan w:val="4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7927FA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394B59">
        <w:tc>
          <w:tcPr>
            <w:tcW w:w="4814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7927FA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013685" w:rsidP="00DA2F5C">
            <w:pPr>
              <w:jc w:val="center"/>
            </w:pPr>
            <w:r>
              <w:t>112</w:t>
            </w:r>
          </w:p>
        </w:tc>
        <w:tc>
          <w:tcPr>
            <w:tcW w:w="418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394B59">
        <w:tc>
          <w:tcPr>
            <w:tcW w:w="9889" w:type="dxa"/>
            <w:gridSpan w:val="47"/>
            <w:shd w:val="clear" w:color="auto" w:fill="F7CAAC"/>
          </w:tcPr>
          <w:p w:rsidR="003F07A3" w:rsidRDefault="003F07A3" w:rsidP="007927FA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394B59">
        <w:trPr>
          <w:trHeight w:val="1234"/>
        </w:trPr>
        <w:tc>
          <w:tcPr>
            <w:tcW w:w="9889" w:type="dxa"/>
            <w:gridSpan w:val="47"/>
          </w:tcPr>
          <w:p w:rsidR="003F07A3" w:rsidRPr="00E1633C" w:rsidRDefault="003F07A3" w:rsidP="004A2CEE">
            <w:pPr>
              <w:jc w:val="both"/>
            </w:pPr>
            <w:r>
              <w:t xml:space="preserve">Zápočet: kontrola samostatného studia bude provedena na bázi diskuze na zvolené téma, podmínkou pro udělení zápočtu je 80% docházka na seminářích. </w:t>
            </w:r>
            <w:r w:rsidRPr="00AB5216">
              <w:t>Dle potřeby jsou možné individuální konzultace po předchozí emailové či telefonické dohodě.</w:t>
            </w:r>
          </w:p>
          <w:p w:rsidR="003F07A3" w:rsidRDefault="003F07A3" w:rsidP="007927FA">
            <w:pPr>
              <w:jc w:val="both"/>
            </w:pPr>
          </w:p>
          <w:p w:rsidR="003F07A3" w:rsidRDefault="003F07A3" w:rsidP="004A2CEE">
            <w:pPr>
              <w:spacing w:line="252" w:lineRule="auto"/>
              <w:jc w:val="both"/>
            </w:pPr>
            <w:r w:rsidRPr="00FF317E">
              <w:t xml:space="preserve">Možnosti komunikace s garantem předmětu: </w:t>
            </w:r>
            <w:hyperlink r:id="rId67" w:history="1">
              <w:r w:rsidRPr="005D3149">
                <w:rPr>
                  <w:rStyle w:val="Hypertextovodkaz"/>
                </w:rPr>
                <w:t>bunka@utb.cz</w:t>
              </w:r>
            </w:hyperlink>
            <w:r>
              <w:t xml:space="preserve">, 576 033 011. </w:t>
            </w:r>
            <w:r w:rsidRPr="00FF317E">
              <w:t>Kontakty na jednotlivé vedoucí DP</w:t>
            </w:r>
            <w:r>
              <w:t xml:space="preserve"> </w:t>
            </w:r>
            <w:r w:rsidRPr="00FF317E">
              <w:t xml:space="preserve">viz Telefonní seznam UTB </w:t>
            </w:r>
            <w:hyperlink r:id="rId68" w:history="1">
              <w:r w:rsidRPr="00FF317E">
                <w:rPr>
                  <w:rStyle w:val="Hypertextovodkaz"/>
                  <w:rFonts w:eastAsiaTheme="majorEastAsia"/>
                </w:rPr>
                <w:t>http://phonebook.utb.cz/</w:t>
              </w:r>
            </w:hyperlink>
            <w:r w:rsidRPr="00FF317E">
              <w:t>.</w:t>
            </w:r>
          </w:p>
          <w:p w:rsidR="003F07A3" w:rsidRDefault="003F07A3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  <w:p w:rsidR="003F07A3" w:rsidRDefault="003F07A3" w:rsidP="007927FA">
            <w:pPr>
              <w:jc w:val="both"/>
            </w:pPr>
          </w:p>
        </w:tc>
      </w:tr>
      <w:tr w:rsidR="003F07A3" w:rsidTr="00394B59">
        <w:tc>
          <w:tcPr>
            <w:tcW w:w="9889" w:type="dxa"/>
            <w:gridSpan w:val="47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Tr="00394B59">
        <w:tc>
          <w:tcPr>
            <w:tcW w:w="3116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3" w:type="dxa"/>
            <w:gridSpan w:val="39"/>
            <w:tcBorders>
              <w:top w:val="double" w:sz="4" w:space="0" w:color="auto"/>
            </w:tcBorders>
          </w:tcPr>
          <w:p w:rsidR="003F07A3" w:rsidRPr="00AB7AFA" w:rsidRDefault="003F07A3" w:rsidP="00C17A31">
            <w:pPr>
              <w:jc w:val="both"/>
              <w:rPr>
                <w:b/>
              </w:rPr>
            </w:pPr>
            <w:bookmarkStart w:id="28" w:name="Technol_cvič_II"/>
            <w:bookmarkEnd w:id="28"/>
            <w:r w:rsidRPr="00AB7AFA">
              <w:rPr>
                <w:b/>
              </w:rPr>
              <w:t>Technologická cvičení II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3F07A3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3" w:type="dxa"/>
            <w:gridSpan w:val="14"/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3F07A3" w:rsidRDefault="00CD5159" w:rsidP="00C17A31">
            <w:pPr>
              <w:jc w:val="both"/>
            </w:pPr>
            <w:r>
              <w:t>1/LS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3F07A3" w:rsidRDefault="008F1F46" w:rsidP="00C17A31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3F07A3" w:rsidRDefault="008F1F46" w:rsidP="00C17A31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7" w:type="dxa"/>
            <w:gridSpan w:val="8"/>
          </w:tcPr>
          <w:p w:rsidR="003F07A3" w:rsidRDefault="008F1F46" w:rsidP="00C17A31">
            <w:pPr>
              <w:jc w:val="both"/>
            </w:pPr>
            <w:r>
              <w:t>2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3" w:type="dxa"/>
            <w:gridSpan w:val="39"/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3F07A3" w:rsidRDefault="003F07A3" w:rsidP="003C69CC">
            <w:pPr>
              <w:jc w:val="both"/>
            </w:pPr>
            <w:r>
              <w:t>zápočet</w:t>
            </w:r>
          </w:p>
        </w:tc>
        <w:tc>
          <w:tcPr>
            <w:tcW w:w="1555" w:type="dxa"/>
            <w:gridSpan w:val="4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7" w:type="dxa"/>
            <w:gridSpan w:val="14"/>
          </w:tcPr>
          <w:p w:rsidR="003F07A3" w:rsidRDefault="003F07A3" w:rsidP="00C17A31">
            <w:pPr>
              <w:jc w:val="both"/>
            </w:pPr>
            <w:r>
              <w:t>laboratorní cvičení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3" w:type="dxa"/>
            <w:gridSpan w:val="39"/>
            <w:tcBorders>
              <w:bottom w:val="single" w:sz="4" w:space="0" w:color="auto"/>
            </w:tcBorders>
          </w:tcPr>
          <w:p w:rsidR="003F07A3" w:rsidRDefault="003F07A3" w:rsidP="00C17A31">
            <w:pPr>
              <w:jc w:val="both"/>
            </w:pPr>
            <w:r>
              <w:t>Zápočet: splněná 80% docházka v laboratořích, vypracování protokolů z experimentálních úloh.</w:t>
            </w:r>
          </w:p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197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3" w:type="dxa"/>
            <w:gridSpan w:val="39"/>
            <w:tcBorders>
              <w:top w:val="single" w:sz="4" w:space="0" w:color="auto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243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3" w:type="dxa"/>
            <w:gridSpan w:val="39"/>
            <w:tcBorders>
              <w:top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291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Default="003F07A3" w:rsidP="00C84F55">
            <w:pPr>
              <w:spacing w:before="60" w:after="60"/>
              <w:jc w:val="both"/>
            </w:pPr>
            <w:r w:rsidRPr="00531827">
              <w:t>doc. Ing. Vendula Pachlová, Ph.D. (40</w:t>
            </w:r>
            <w:r>
              <w:t>% l)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3938"/>
        </w:trPr>
        <w:tc>
          <w:tcPr>
            <w:tcW w:w="9889" w:type="dxa"/>
            <w:gridSpan w:val="47"/>
            <w:tcBorders>
              <w:top w:val="nil"/>
              <w:bottom w:val="single" w:sz="12" w:space="0" w:color="auto"/>
            </w:tcBorders>
          </w:tcPr>
          <w:p w:rsidR="003F07A3" w:rsidRDefault="003F07A3" w:rsidP="00C17A31">
            <w:pPr>
              <w:jc w:val="both"/>
            </w:pPr>
            <w:r>
              <w:t xml:space="preserve">Cílem předmětu je prohloubení praktických zkušeností o faktory ovlivňující vlastnosti a jakost mléka a mléčných výrobků. Současně je kladen důraz na moderní trendy ve zpracování masa a výroby potravin ze surovin rostlinného původu. </w:t>
            </w:r>
            <w:r w:rsidRPr="00860FD4">
              <w:rPr>
                <w:sz w:val="19"/>
                <w:szCs w:val="19"/>
              </w:rPr>
              <w:t>Obsah předmětu tvoří tyto tematické celky: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Bezpečnost práce.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mléka a výroba mléčných výrobků IV.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surovin rostlinného původu IV.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III.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Zpracování masa a výroba masných výrobků IV.</w:t>
            </w:r>
          </w:p>
          <w:p w:rsidR="003F07A3" w:rsidRPr="00462F34" w:rsidRDefault="003F07A3" w:rsidP="00033E37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</w:pPr>
            <w:r>
              <w:t>Vady výrobků a jejich příčiny.</w:t>
            </w:r>
          </w:p>
        </w:tc>
      </w:tr>
      <w:tr w:rsidR="003F07A3" w:rsidTr="00394B59">
        <w:trPr>
          <w:trHeight w:val="265"/>
        </w:trPr>
        <w:tc>
          <w:tcPr>
            <w:tcW w:w="3682" w:type="dxa"/>
            <w:gridSpan w:val="15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7" w:type="dxa"/>
            <w:gridSpan w:val="32"/>
            <w:tcBorders>
              <w:top w:val="nil"/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1497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Pr="00887B96" w:rsidRDefault="003F07A3" w:rsidP="00C17A31">
            <w:pPr>
              <w:jc w:val="both"/>
              <w:rPr>
                <w:u w:val="single"/>
              </w:rPr>
            </w:pPr>
            <w:r w:rsidRPr="00887B96">
              <w:rPr>
                <w:u w:val="single"/>
              </w:rPr>
              <w:t>Povinná literatura:</w:t>
            </w:r>
          </w:p>
          <w:p w:rsidR="003F07A3" w:rsidRDefault="003F07A3" w:rsidP="00C17A31">
            <w:pPr>
              <w:jc w:val="both"/>
            </w:pPr>
            <w:r w:rsidRPr="00887B96">
              <w:t>Návody do cvičení.</w:t>
            </w:r>
          </w:p>
          <w:p w:rsidR="003F07A3" w:rsidRPr="00887B96" w:rsidRDefault="003F07A3" w:rsidP="00C17A31">
            <w:pPr>
              <w:jc w:val="both"/>
              <w:rPr>
                <w:u w:val="single"/>
              </w:rPr>
            </w:pPr>
          </w:p>
          <w:p w:rsidR="003F07A3" w:rsidRDefault="003F07A3" w:rsidP="00E92095">
            <w:pPr>
              <w:jc w:val="both"/>
            </w:pPr>
            <w:r w:rsidRPr="0041376B">
              <w:rPr>
                <w:u w:val="single"/>
              </w:rPr>
              <w:t>Doporučená literatura: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t>RANKEN, M.D.</w:t>
            </w:r>
            <w:r>
              <w:t xml:space="preserve">, KILL, R.C., BAKER, C. (Eds.) </w:t>
            </w:r>
            <w:r w:rsidRPr="00E92095">
              <w:t>Food Industries Manual. London, 1997. ISBN 9780751404043.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rPr>
                <w:caps/>
              </w:rPr>
              <w:t>Edwards</w:t>
            </w:r>
            <w:r>
              <w:t xml:space="preserve">, </w:t>
            </w:r>
            <w:r w:rsidRPr="00E92095">
              <w:t>W.P. The Science of Sugar Confectionery. Cambridge, 2000. ISBN 0-85404-596-7.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t>LAW, B</w:t>
            </w:r>
            <w:r>
              <w:t>.</w:t>
            </w:r>
            <w:r w:rsidRPr="00E92095">
              <w:t>A.</w:t>
            </w:r>
            <w:r>
              <w:t xml:space="preserve">, </w:t>
            </w:r>
            <w:r w:rsidRPr="00E92095">
              <w:t>TAMIME</w:t>
            </w:r>
            <w:r>
              <w:t>, A.Y</w:t>
            </w:r>
            <w:r w:rsidRPr="00E92095">
              <w:t xml:space="preserve">. Technology of </w:t>
            </w:r>
            <w:r>
              <w:t>C</w:t>
            </w:r>
            <w:r w:rsidRPr="00E92095">
              <w:t xml:space="preserve">heesemaking. 2nd </w:t>
            </w:r>
            <w:r>
              <w:t>E</w:t>
            </w:r>
            <w:r w:rsidRPr="00E92095">
              <w:t>d. Malden: Blackwell, 2010. ISBN 9781405182980.</w:t>
            </w:r>
          </w:p>
          <w:p w:rsidR="003F07A3" w:rsidRPr="00E92095" w:rsidRDefault="003F07A3" w:rsidP="00E92095">
            <w:pPr>
              <w:pStyle w:val="Odstavecseseznamem"/>
              <w:ind w:left="0"/>
              <w:jc w:val="both"/>
            </w:pPr>
            <w:r w:rsidRPr="00E92095">
              <w:t>TAMIME, A.Y., ROBINSON, R.K. Yoghurt - Science and Technology. 3rd Ed. CRC Press, 2007.</w:t>
            </w:r>
          </w:p>
          <w:p w:rsidR="003F07A3" w:rsidRPr="0032078B" w:rsidRDefault="003F07A3" w:rsidP="00E92095">
            <w:pPr>
              <w:jc w:val="both"/>
            </w:pPr>
            <w:r w:rsidRPr="00E92095">
              <w:t xml:space="preserve">FEINER, G. Meat </w:t>
            </w:r>
            <w:r>
              <w:t>P</w:t>
            </w:r>
            <w:r w:rsidRPr="00E92095">
              <w:t xml:space="preserve">roducts </w:t>
            </w:r>
            <w:r>
              <w:t>H</w:t>
            </w:r>
            <w:r w:rsidRPr="00E92095">
              <w:t xml:space="preserve">andbook: </w:t>
            </w:r>
            <w:r>
              <w:t>P</w:t>
            </w:r>
            <w:r w:rsidRPr="00E92095">
              <w:t xml:space="preserve">ractical </w:t>
            </w:r>
            <w:r>
              <w:t>S</w:t>
            </w:r>
            <w:r w:rsidRPr="00E92095">
              <w:t xml:space="preserve">cience and </w:t>
            </w:r>
            <w:r>
              <w:t>T</w:t>
            </w:r>
            <w:r w:rsidRPr="00E92095">
              <w:t>echnology. Cambridge: Woodhead Pub.</w:t>
            </w:r>
            <w:r>
              <w:t xml:space="preserve">, </w:t>
            </w:r>
            <w:r w:rsidRPr="00E92095">
              <w:t>2008. ISBN 9781845690502.</w:t>
            </w:r>
          </w:p>
        </w:tc>
      </w:tr>
      <w:tr w:rsidR="003F07A3" w:rsidTr="00394B59">
        <w:tc>
          <w:tcPr>
            <w:tcW w:w="9889" w:type="dxa"/>
            <w:gridSpan w:val="4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394B59">
        <w:tc>
          <w:tcPr>
            <w:tcW w:w="4814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013685" w:rsidP="00DA2F5C">
            <w:pPr>
              <w:jc w:val="center"/>
            </w:pPr>
            <w:r>
              <w:t>8</w:t>
            </w:r>
          </w:p>
        </w:tc>
        <w:tc>
          <w:tcPr>
            <w:tcW w:w="418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394B59">
        <w:tc>
          <w:tcPr>
            <w:tcW w:w="9889" w:type="dxa"/>
            <w:gridSpan w:val="4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394B59">
        <w:trPr>
          <w:trHeight w:val="1373"/>
        </w:trPr>
        <w:tc>
          <w:tcPr>
            <w:tcW w:w="9889" w:type="dxa"/>
            <w:gridSpan w:val="47"/>
          </w:tcPr>
          <w:p w:rsidR="003F07A3" w:rsidRPr="00E1633C" w:rsidRDefault="003F07A3" w:rsidP="004A2CEE">
            <w:pPr>
              <w:jc w:val="both"/>
            </w:pPr>
            <w:r>
              <w:rPr>
                <w:rFonts w:eastAsia="Calibri"/>
              </w:rPr>
              <w:t xml:space="preserve">Pro získání zápočtu je nutná 80% povinná účast v laboratorních cvičeních, vypracování protokolů experimentálních úloh s vyhodnocením, diskusí výsledků a závěry. </w:t>
            </w:r>
            <w:r w:rsidRPr="00AB5216">
              <w:t>Dle potřeby jsou možné individuální konzultace po předchozí emailové či telefonické dohodě.</w:t>
            </w:r>
          </w:p>
          <w:p w:rsidR="003F07A3" w:rsidRDefault="003F07A3" w:rsidP="00C17A31">
            <w:pPr>
              <w:jc w:val="both"/>
            </w:pPr>
          </w:p>
          <w:p w:rsidR="003F07A3" w:rsidRDefault="003F07A3" w:rsidP="00992556">
            <w:pPr>
              <w:jc w:val="both"/>
            </w:pPr>
            <w:r w:rsidRPr="00C17A31">
              <w:rPr>
                <w:sz w:val="19"/>
                <w:szCs w:val="19"/>
              </w:rPr>
              <w:t>Možnost</w:t>
            </w:r>
            <w:r>
              <w:rPr>
                <w:sz w:val="19"/>
                <w:szCs w:val="19"/>
              </w:rPr>
              <w:t>i</w:t>
            </w:r>
            <w:r w:rsidRPr="00C17A31">
              <w:rPr>
                <w:sz w:val="19"/>
                <w:szCs w:val="19"/>
              </w:rPr>
              <w:t xml:space="preserve"> komunikace s vyučujícím: </w:t>
            </w:r>
            <w:hyperlink r:id="rId69" w:history="1">
              <w:r w:rsidRPr="002623EB">
                <w:rPr>
                  <w:rStyle w:val="Hypertextovodkaz"/>
                </w:rPr>
                <w:t>pachlova@utb.cz</w:t>
              </w:r>
            </w:hyperlink>
            <w:r>
              <w:t>, 576 033 007.</w:t>
            </w:r>
          </w:p>
          <w:p w:rsidR="003F07A3" w:rsidRDefault="003F07A3" w:rsidP="00992556">
            <w:pPr>
              <w:jc w:val="both"/>
            </w:pPr>
          </w:p>
          <w:p w:rsidR="003F07A3" w:rsidRDefault="003F07A3" w:rsidP="00992556">
            <w:pPr>
              <w:jc w:val="both"/>
            </w:pPr>
          </w:p>
          <w:p w:rsidR="003F07A3" w:rsidRDefault="003F07A3" w:rsidP="00992556">
            <w:pPr>
              <w:jc w:val="both"/>
            </w:pPr>
          </w:p>
          <w:p w:rsidR="003F07A3" w:rsidRDefault="003F07A3" w:rsidP="00992556">
            <w:pPr>
              <w:jc w:val="both"/>
            </w:pPr>
          </w:p>
          <w:p w:rsidR="003F07A3" w:rsidRDefault="003F07A3" w:rsidP="00992556">
            <w:pPr>
              <w:jc w:val="both"/>
            </w:pPr>
          </w:p>
        </w:tc>
      </w:tr>
      <w:tr w:rsidR="003F07A3" w:rsidTr="00394B59">
        <w:tc>
          <w:tcPr>
            <w:tcW w:w="9889" w:type="dxa"/>
            <w:gridSpan w:val="47"/>
            <w:tcBorders>
              <w:bottom w:val="double" w:sz="4" w:space="0" w:color="auto"/>
            </w:tcBorders>
            <w:shd w:val="clear" w:color="auto" w:fill="BDD6EE"/>
          </w:tcPr>
          <w:p w:rsidR="003F07A3" w:rsidRDefault="003F07A3" w:rsidP="00C17A31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F07A3" w:rsidTr="00394B59">
        <w:tc>
          <w:tcPr>
            <w:tcW w:w="3116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3" w:type="dxa"/>
            <w:gridSpan w:val="39"/>
            <w:tcBorders>
              <w:top w:val="double" w:sz="4" w:space="0" w:color="auto"/>
            </w:tcBorders>
          </w:tcPr>
          <w:p w:rsidR="003F07A3" w:rsidRPr="00AB7AFA" w:rsidRDefault="003F07A3" w:rsidP="00C17A31">
            <w:pPr>
              <w:rPr>
                <w:b/>
              </w:rPr>
            </w:pPr>
            <w:bookmarkStart w:id="29" w:name="Trendy_v_gastr_I"/>
            <w:bookmarkEnd w:id="29"/>
            <w:r w:rsidRPr="00AB7AFA">
              <w:rPr>
                <w:b/>
              </w:rPr>
              <w:t>Trendy v gastronomii I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3F07A3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3" w:type="dxa"/>
            <w:gridSpan w:val="14"/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9" w:type="dxa"/>
            <w:gridSpan w:val="4"/>
          </w:tcPr>
          <w:p w:rsidR="003F07A3" w:rsidRDefault="00CD5159" w:rsidP="00C17A31">
            <w:pPr>
              <w:jc w:val="both"/>
            </w:pPr>
            <w:r>
              <w:t>1/LS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3F07A3" w:rsidRDefault="008F1F46" w:rsidP="00C17A31">
            <w:pPr>
              <w:jc w:val="both"/>
            </w:pPr>
            <w:r>
              <w:t>14p+0s</w:t>
            </w:r>
            <w:r>
              <w:rPr>
                <w:lang w:val="en-GB"/>
              </w:rPr>
              <w:t>+</w:t>
            </w:r>
            <w:r>
              <w:t>14l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3F07A3" w:rsidRDefault="008F1F46" w:rsidP="00C17A31">
            <w:pPr>
              <w:jc w:val="both"/>
            </w:pPr>
            <w:r>
              <w:t>28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7" w:type="dxa"/>
            <w:gridSpan w:val="8"/>
          </w:tcPr>
          <w:p w:rsidR="003F07A3" w:rsidRDefault="008F1F46" w:rsidP="00C17A31">
            <w:pPr>
              <w:jc w:val="both"/>
            </w:pPr>
            <w:r>
              <w:t>2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3" w:type="dxa"/>
            <w:gridSpan w:val="39"/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3F07A3" w:rsidRPr="00A10843" w:rsidRDefault="003F07A3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A10843">
              <w:rPr>
                <w:sz w:val="20"/>
                <w:szCs w:val="20"/>
              </w:rPr>
              <w:t>klasifikovaný zápočet</w:t>
            </w:r>
          </w:p>
        </w:tc>
        <w:tc>
          <w:tcPr>
            <w:tcW w:w="1555" w:type="dxa"/>
            <w:gridSpan w:val="4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7" w:type="dxa"/>
            <w:gridSpan w:val="14"/>
          </w:tcPr>
          <w:p w:rsidR="003F07A3" w:rsidRDefault="003F07A3" w:rsidP="001F45F4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laboratorní cvičení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3" w:type="dxa"/>
            <w:gridSpan w:val="39"/>
            <w:tcBorders>
              <w:bottom w:val="single" w:sz="4" w:space="0" w:color="auto"/>
            </w:tcBorders>
          </w:tcPr>
          <w:p w:rsidR="003F07A3" w:rsidRDefault="003F07A3" w:rsidP="000A60E6">
            <w:pPr>
              <w:jc w:val="both"/>
            </w:pPr>
            <w:r>
              <w:t>Docházka: povinná 100% účast ve cvičeních.</w:t>
            </w:r>
          </w:p>
          <w:p w:rsidR="003F07A3" w:rsidRDefault="003F07A3" w:rsidP="003C69CC">
            <w:pPr>
              <w:jc w:val="both"/>
            </w:pPr>
            <w:r>
              <w:t>Klasifikovaný zápočet: 1 test, je nutno získat minimálně 70% bodů - znalost látky z probíraných tematických okruhů.</w:t>
            </w:r>
          </w:p>
        </w:tc>
      </w:tr>
      <w:tr w:rsidR="003F07A3" w:rsidTr="00394B59">
        <w:trPr>
          <w:trHeight w:val="197"/>
        </w:trPr>
        <w:tc>
          <w:tcPr>
            <w:tcW w:w="3116" w:type="dxa"/>
            <w:gridSpan w:val="8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3" w:type="dxa"/>
            <w:gridSpan w:val="39"/>
            <w:tcBorders>
              <w:top w:val="single" w:sz="4" w:space="0" w:color="auto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243"/>
        </w:trPr>
        <w:tc>
          <w:tcPr>
            <w:tcW w:w="3116" w:type="dxa"/>
            <w:gridSpan w:val="8"/>
            <w:tcBorders>
              <w:top w:val="nil"/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3" w:type="dxa"/>
            <w:gridSpan w:val="39"/>
            <w:tcBorders>
              <w:top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c>
          <w:tcPr>
            <w:tcW w:w="3116" w:type="dxa"/>
            <w:gridSpan w:val="8"/>
            <w:tcBorders>
              <w:bottom w:val="single" w:sz="4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c>
          <w:tcPr>
            <w:tcW w:w="9889" w:type="dxa"/>
            <w:gridSpan w:val="47"/>
            <w:tcBorders>
              <w:top w:val="nil"/>
            </w:tcBorders>
            <w:shd w:val="clear" w:color="auto" w:fill="FFFFFF" w:themeFill="background1"/>
          </w:tcPr>
          <w:p w:rsidR="003F07A3" w:rsidRDefault="003F07A3" w:rsidP="00C84F55">
            <w:pPr>
              <w:spacing w:before="60" w:after="60"/>
              <w:jc w:val="both"/>
            </w:pPr>
            <w:r w:rsidRPr="00117A25">
              <w:t xml:space="preserve">doc. </w:t>
            </w:r>
            <w:r>
              <w:t xml:space="preserve">Ing. Jiří </w:t>
            </w:r>
            <w:r w:rsidRPr="00117A25">
              <w:t>Mlček, Ph.D. (100% p)</w:t>
            </w:r>
          </w:p>
        </w:tc>
      </w:tr>
      <w:tr w:rsidR="003F07A3" w:rsidTr="00394B59">
        <w:tc>
          <w:tcPr>
            <w:tcW w:w="3116" w:type="dxa"/>
            <w:gridSpan w:val="8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3" w:type="dxa"/>
            <w:gridSpan w:val="39"/>
            <w:tcBorders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3938"/>
        </w:trPr>
        <w:tc>
          <w:tcPr>
            <w:tcW w:w="9889" w:type="dxa"/>
            <w:gridSpan w:val="47"/>
            <w:tcBorders>
              <w:top w:val="nil"/>
              <w:bottom w:val="single" w:sz="12" w:space="0" w:color="auto"/>
            </w:tcBorders>
          </w:tcPr>
          <w:p w:rsidR="003F07A3" w:rsidRPr="00B4675F" w:rsidRDefault="003F07A3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B4675F">
              <w:rPr>
                <w:sz w:val="20"/>
                <w:szCs w:val="20"/>
              </w:rPr>
              <w:t>Cílem předmětu je seznámit studenty s novými trendy v gastronomii - molekulární gastronomií, párováním potravin, slow food, aj. Student získá také znalosti o aktuálních trendech v české a světové gastronomii. Obsa</w:t>
            </w:r>
            <w:r>
              <w:rPr>
                <w:sz w:val="20"/>
                <w:szCs w:val="20"/>
              </w:rPr>
              <w:t>h předmětu tvoří tyto tematické</w:t>
            </w:r>
            <w:r w:rsidRPr="00B4675F">
              <w:rPr>
                <w:sz w:val="20"/>
                <w:szCs w:val="20"/>
              </w:rPr>
              <w:t xml:space="preserve"> celky: 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Charakteristika současných trendů v české a světové gastronomii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Potraviny budoucnosti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 xml:space="preserve">Využití lokálních surovin pro gastronomii </w:t>
            </w:r>
            <w:r>
              <w:t>-</w:t>
            </w:r>
            <w:r w:rsidRPr="004519DD">
              <w:t xml:space="preserve"> locavorismus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Zážitková gastronomie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Vaření před hosty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Molekulární gastronomie 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Molekulární gastronomie II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Kryogenní kuchyně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Molekulární mixologie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Food pairing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Finger food, street a truck food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 w:rsidRPr="004519DD">
              <w:t>Slow food</w:t>
            </w:r>
            <w:r>
              <w:t>.</w:t>
            </w:r>
          </w:p>
          <w:p w:rsidR="003F07A3" w:rsidRPr="004519DD" w:rsidRDefault="003F07A3" w:rsidP="00033E37">
            <w:pPr>
              <w:pStyle w:val="Odstavecseseznamem"/>
              <w:numPr>
                <w:ilvl w:val="0"/>
                <w:numId w:val="14"/>
              </w:numPr>
              <w:spacing w:after="160"/>
              <w:ind w:left="284" w:hanging="57"/>
              <w:jc w:val="both"/>
            </w:pPr>
            <w:r>
              <w:t>Trendy české gastronomie.</w:t>
            </w:r>
          </w:p>
          <w:p w:rsidR="003F07A3" w:rsidRDefault="003F07A3" w:rsidP="00033E37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</w:pPr>
            <w:r w:rsidRPr="004519DD">
              <w:t>Trendy světové gastronomie</w:t>
            </w:r>
            <w:r>
              <w:t>.</w:t>
            </w:r>
          </w:p>
        </w:tc>
      </w:tr>
      <w:tr w:rsidR="003F07A3" w:rsidTr="00394B59">
        <w:trPr>
          <w:trHeight w:val="265"/>
        </w:trPr>
        <w:tc>
          <w:tcPr>
            <w:tcW w:w="3682" w:type="dxa"/>
            <w:gridSpan w:val="15"/>
            <w:tcBorders>
              <w:top w:val="nil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7" w:type="dxa"/>
            <w:gridSpan w:val="32"/>
            <w:tcBorders>
              <w:top w:val="nil"/>
              <w:bottom w:val="nil"/>
            </w:tcBorders>
          </w:tcPr>
          <w:p w:rsidR="003F07A3" w:rsidRDefault="003F07A3" w:rsidP="00C17A31">
            <w:pPr>
              <w:jc w:val="both"/>
            </w:pPr>
          </w:p>
        </w:tc>
      </w:tr>
      <w:tr w:rsidR="003F07A3" w:rsidTr="00394B59">
        <w:trPr>
          <w:trHeight w:val="1497"/>
        </w:trPr>
        <w:tc>
          <w:tcPr>
            <w:tcW w:w="9889" w:type="dxa"/>
            <w:gridSpan w:val="47"/>
            <w:tcBorders>
              <w:top w:val="nil"/>
            </w:tcBorders>
          </w:tcPr>
          <w:p w:rsidR="003F07A3" w:rsidRPr="00E01B8F" w:rsidRDefault="003F07A3" w:rsidP="00C959EC">
            <w:pPr>
              <w:jc w:val="both"/>
            </w:pPr>
            <w:r w:rsidRPr="00E01B8F">
              <w:rPr>
                <w:u w:val="single"/>
              </w:rPr>
              <w:t>Povinná literatura</w:t>
            </w:r>
            <w:r w:rsidRPr="00E01B8F">
              <w:t xml:space="preserve">: </w:t>
            </w:r>
          </w:p>
          <w:p w:rsidR="003F07A3" w:rsidRPr="00011CA0" w:rsidRDefault="003F07A3" w:rsidP="00C959EC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011CA0">
              <w:rPr>
                <w:b w:val="0"/>
                <w:caps/>
                <w:sz w:val="20"/>
                <w:szCs w:val="20"/>
              </w:rPr>
              <w:t>Koukolíček, P</w:t>
            </w:r>
            <w:r w:rsidRPr="00011CA0">
              <w:rPr>
                <w:b w:val="0"/>
                <w:sz w:val="20"/>
                <w:szCs w:val="20"/>
              </w:rPr>
              <w:t xml:space="preserve">. Molekulární gastronomie. </w:t>
            </w:r>
            <w:r>
              <w:rPr>
                <w:b w:val="0"/>
                <w:sz w:val="20"/>
                <w:szCs w:val="20"/>
              </w:rPr>
              <w:t xml:space="preserve">Praha: </w:t>
            </w:r>
            <w:r w:rsidRPr="00011CA0">
              <w:rPr>
                <w:b w:val="0"/>
                <w:sz w:val="20"/>
                <w:szCs w:val="20"/>
              </w:rPr>
              <w:t>Grada, 2015.</w:t>
            </w:r>
            <w:r w:rsidRPr="00011CA0">
              <w:rPr>
                <w:rStyle w:val="sx-text-light"/>
                <w:b w:val="0"/>
                <w:sz w:val="20"/>
                <w:szCs w:val="20"/>
              </w:rPr>
              <w:t xml:space="preserve"> ISBN </w:t>
            </w:r>
            <w:r w:rsidRPr="00011CA0">
              <w:rPr>
                <w:b w:val="0"/>
                <w:sz w:val="20"/>
                <w:szCs w:val="20"/>
              </w:rPr>
              <w:t xml:space="preserve">978-80-247-5635-6. </w:t>
            </w:r>
          </w:p>
          <w:p w:rsidR="003F07A3" w:rsidRPr="00011CA0" w:rsidRDefault="003F07A3" w:rsidP="00C959EC">
            <w:pPr>
              <w:jc w:val="both"/>
            </w:pPr>
            <w:r w:rsidRPr="00011CA0">
              <w:rPr>
                <w:caps/>
              </w:rPr>
              <w:t xml:space="preserve">This, </w:t>
            </w:r>
            <w:r w:rsidRPr="00011CA0">
              <w:t xml:space="preserve">H. </w:t>
            </w:r>
            <w:r w:rsidRPr="00011CA0">
              <w:rPr>
                <w:iCs/>
              </w:rPr>
              <w:t>Molecular Gastronomy: Exploring the Science of Flavor</w:t>
            </w:r>
            <w:r w:rsidRPr="00011CA0">
              <w:t xml:space="preserve">. New York: Columbia University Press, 2006. ISBN 978-0-231-13312-8. </w:t>
            </w:r>
          </w:p>
          <w:p w:rsidR="003F07A3" w:rsidRPr="00011CA0" w:rsidRDefault="003F07A3" w:rsidP="00C959EC">
            <w:pPr>
              <w:jc w:val="both"/>
            </w:pPr>
            <w:r w:rsidRPr="00011CA0">
              <w:rPr>
                <w:caps/>
              </w:rPr>
              <w:t xml:space="preserve">Raab, </w:t>
            </w:r>
            <w:r w:rsidRPr="00011CA0">
              <w:t>M. Molekulární kuchyně. Dauphin, 2014. ISBN 978-80-7272-629-5.</w:t>
            </w:r>
          </w:p>
          <w:p w:rsidR="003F07A3" w:rsidRPr="00A9221F" w:rsidRDefault="003F07A3" w:rsidP="00C959EC">
            <w:pPr>
              <w:jc w:val="both"/>
            </w:pPr>
          </w:p>
          <w:p w:rsidR="003F07A3" w:rsidRPr="00E01B8F" w:rsidRDefault="003F07A3" w:rsidP="00C959EC">
            <w:pPr>
              <w:jc w:val="both"/>
            </w:pPr>
            <w:r w:rsidRPr="00E01B8F">
              <w:rPr>
                <w:u w:val="single"/>
              </w:rPr>
              <w:t>Doporučená literatura</w:t>
            </w:r>
            <w:r w:rsidRPr="00E01B8F">
              <w:t>:</w:t>
            </w:r>
          </w:p>
          <w:p w:rsidR="003F07A3" w:rsidRPr="00011CA0" w:rsidRDefault="003F07A3" w:rsidP="00C959EC">
            <w:pPr>
              <w:jc w:val="both"/>
            </w:pPr>
            <w:r w:rsidRPr="00011CA0">
              <w:rPr>
                <w:caps/>
              </w:rPr>
              <w:t xml:space="preserve">This, </w:t>
            </w:r>
            <w:r w:rsidRPr="00011CA0">
              <w:t xml:space="preserve">H. </w:t>
            </w:r>
            <w:r w:rsidRPr="00011CA0">
              <w:rPr>
                <w:iCs/>
              </w:rPr>
              <w:t>Kitchen Mysteries: Revealing the Science of Cooking. Les Secrets de la Casserole</w:t>
            </w:r>
            <w:r w:rsidRPr="00011CA0">
              <w:t xml:space="preserve">. New York: Columbia University Press, 2007. ISBN 978-0-231-14170-3. </w:t>
            </w:r>
          </w:p>
          <w:p w:rsidR="003F07A3" w:rsidRPr="00011CA0" w:rsidRDefault="003F07A3" w:rsidP="00C959EC">
            <w:pPr>
              <w:ind w:left="-37" w:firstLine="37"/>
              <w:jc w:val="both"/>
            </w:pPr>
            <w:r w:rsidRPr="00011CA0">
              <w:rPr>
                <w:caps/>
              </w:rPr>
              <w:t>Vega</w:t>
            </w:r>
            <w:r w:rsidRPr="00011CA0">
              <w:t xml:space="preserve">, C. et al. </w:t>
            </w:r>
            <w:r w:rsidRPr="00011CA0">
              <w:rPr>
                <w:iCs/>
              </w:rPr>
              <w:t>The Kitchen as Laboratory</w:t>
            </w:r>
            <w:r w:rsidRPr="00011CA0">
              <w:t>. New York, 2012. ISBN 978-0-231-15344-7.</w:t>
            </w:r>
          </w:p>
          <w:p w:rsidR="003F07A3" w:rsidRPr="00011CA0" w:rsidRDefault="003F07A3" w:rsidP="00C959EC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011CA0">
              <w:rPr>
                <w:b w:val="0"/>
                <w:caps/>
                <w:sz w:val="20"/>
                <w:szCs w:val="20"/>
              </w:rPr>
              <w:t>Ferran</w:t>
            </w:r>
            <w:r w:rsidRPr="00011CA0">
              <w:rPr>
                <w:b w:val="0"/>
                <w:sz w:val="20"/>
                <w:szCs w:val="20"/>
              </w:rPr>
              <w:t xml:space="preserve">, A. </w:t>
            </w:r>
            <w:r w:rsidRPr="00011CA0">
              <w:rPr>
                <w:rStyle w:val="a-size-large"/>
                <w:b w:val="0"/>
                <w:sz w:val="20"/>
                <w:szCs w:val="20"/>
              </w:rPr>
              <w:t xml:space="preserve">Modern Gastronomy: A to Z. </w:t>
            </w:r>
            <w:r w:rsidRPr="00011CA0">
              <w:rPr>
                <w:b w:val="0"/>
                <w:sz w:val="20"/>
                <w:szCs w:val="20"/>
              </w:rPr>
              <w:t xml:space="preserve">CRC Press, 2010. </w:t>
            </w:r>
            <w:r w:rsidRPr="00011CA0">
              <w:rPr>
                <w:b w:val="0"/>
                <w:bCs w:val="0"/>
                <w:sz w:val="20"/>
                <w:szCs w:val="20"/>
              </w:rPr>
              <w:t>ISBN-13</w:t>
            </w:r>
            <w:r w:rsidRPr="00011CA0">
              <w:rPr>
                <w:b w:val="0"/>
                <w:sz w:val="20"/>
                <w:szCs w:val="20"/>
              </w:rPr>
              <w:t xml:space="preserve"> 978-1439812457.</w:t>
            </w:r>
          </w:p>
          <w:p w:rsidR="003F07A3" w:rsidRPr="00AE193C" w:rsidRDefault="003F07A3" w:rsidP="00C959EC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011CA0">
              <w:rPr>
                <w:b w:val="0"/>
                <w:caps/>
                <w:sz w:val="20"/>
                <w:szCs w:val="20"/>
              </w:rPr>
              <w:t>Carlo</w:t>
            </w:r>
            <w:r w:rsidRPr="00011CA0">
              <w:rPr>
                <w:b w:val="0"/>
                <w:sz w:val="20"/>
                <w:szCs w:val="20"/>
              </w:rPr>
              <w:t xml:space="preserve">, P. </w:t>
            </w:r>
            <w:r w:rsidRPr="00011CA0">
              <w:rPr>
                <w:rStyle w:val="a-size-large"/>
                <w:b w:val="0"/>
                <w:sz w:val="20"/>
                <w:szCs w:val="20"/>
              </w:rPr>
              <w:t xml:space="preserve">Food &amp; Freedom: How the Slow Food Movement Is Changing the World Through Gastronomy. </w:t>
            </w:r>
            <w:r w:rsidRPr="00011CA0">
              <w:rPr>
                <w:b w:val="0"/>
                <w:sz w:val="20"/>
                <w:szCs w:val="20"/>
              </w:rPr>
              <w:t>Rizzoli Ex Libris, 2015. ISBN 978-0847846856.</w:t>
            </w:r>
          </w:p>
        </w:tc>
      </w:tr>
      <w:tr w:rsidR="003F07A3" w:rsidTr="00394B59">
        <w:tc>
          <w:tcPr>
            <w:tcW w:w="9889" w:type="dxa"/>
            <w:gridSpan w:val="4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F07A3" w:rsidTr="00394B59">
        <w:tc>
          <w:tcPr>
            <w:tcW w:w="4814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Default="00013685" w:rsidP="00DA2F5C">
            <w:pPr>
              <w:jc w:val="center"/>
            </w:pPr>
            <w:r>
              <w:t>8</w:t>
            </w:r>
          </w:p>
        </w:tc>
        <w:tc>
          <w:tcPr>
            <w:tcW w:w="418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F07A3" w:rsidTr="00394B59">
        <w:tc>
          <w:tcPr>
            <w:tcW w:w="9889" w:type="dxa"/>
            <w:gridSpan w:val="47"/>
            <w:shd w:val="clear" w:color="auto" w:fill="F7CAAC"/>
          </w:tcPr>
          <w:p w:rsidR="003F07A3" w:rsidRDefault="003F07A3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F07A3" w:rsidTr="00394B59">
        <w:trPr>
          <w:trHeight w:val="992"/>
        </w:trPr>
        <w:tc>
          <w:tcPr>
            <w:tcW w:w="9889" w:type="dxa"/>
            <w:gridSpan w:val="47"/>
          </w:tcPr>
          <w:p w:rsidR="003F07A3" w:rsidRDefault="003F07A3" w:rsidP="00C17A31">
            <w:pPr>
              <w:jc w:val="both"/>
            </w:pPr>
            <w:r>
              <w:t xml:space="preserve">Studentům budou určeny části učiva k samostatnému nastudování. Kontrola samostatného studia bude provedena testem. </w:t>
            </w:r>
          </w:p>
          <w:p w:rsidR="003F07A3" w:rsidRPr="00E1633C" w:rsidRDefault="003F07A3" w:rsidP="004A2CEE">
            <w:pPr>
              <w:jc w:val="both"/>
            </w:pPr>
            <w:r w:rsidRPr="00AB5216">
              <w:t>Dle potřeby jsou možné individuální konzultace po předchozí emailové či telefonické dohodě.</w:t>
            </w:r>
          </w:p>
          <w:p w:rsidR="003F07A3" w:rsidRDefault="003F07A3" w:rsidP="00C17A31">
            <w:pPr>
              <w:jc w:val="both"/>
            </w:pPr>
          </w:p>
          <w:p w:rsidR="003F07A3" w:rsidRDefault="003F07A3" w:rsidP="00C17A31">
            <w:pPr>
              <w:jc w:val="both"/>
            </w:pPr>
            <w:r w:rsidRPr="0046356B">
              <w:t xml:space="preserve">Možnosti komunikace s vyučujícím: </w:t>
            </w:r>
            <w:hyperlink r:id="rId70" w:history="1">
              <w:r w:rsidRPr="00996F06">
                <w:rPr>
                  <w:rStyle w:val="Hypertextovodkaz"/>
                </w:rPr>
                <w:t>mlcek@utb.cz</w:t>
              </w:r>
            </w:hyperlink>
            <w:r w:rsidRPr="0046356B">
              <w:t>, 576</w:t>
            </w:r>
            <w:r>
              <w:t> </w:t>
            </w:r>
            <w:r w:rsidRPr="0046356B">
              <w:t>03</w:t>
            </w:r>
            <w:r>
              <w:t>3 030</w:t>
            </w:r>
            <w:r w:rsidRPr="0046356B">
              <w:t>.</w:t>
            </w:r>
          </w:p>
          <w:p w:rsidR="003F07A3" w:rsidRDefault="003F07A3" w:rsidP="00C17A31">
            <w:pPr>
              <w:jc w:val="both"/>
            </w:pPr>
          </w:p>
          <w:p w:rsidR="003F07A3" w:rsidRDefault="003F07A3" w:rsidP="00C17A31">
            <w:pPr>
              <w:jc w:val="both"/>
            </w:pPr>
          </w:p>
          <w:p w:rsidR="003F07A3" w:rsidRDefault="003F07A3" w:rsidP="00C17A31">
            <w:pPr>
              <w:jc w:val="both"/>
            </w:pPr>
          </w:p>
        </w:tc>
      </w:tr>
      <w:tr w:rsidR="003F07A3" w:rsidRPr="006F5A4E" w:rsidTr="00394B59">
        <w:trPr>
          <w:trHeight w:val="283"/>
        </w:trPr>
        <w:tc>
          <w:tcPr>
            <w:tcW w:w="988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F07A3" w:rsidRPr="009515FC" w:rsidRDefault="003F07A3" w:rsidP="00256AED">
            <w:pPr>
              <w:jc w:val="both"/>
              <w:rPr>
                <w:b/>
                <w:sz w:val="28"/>
                <w:szCs w:val="28"/>
              </w:rPr>
            </w:pPr>
            <w:r w:rsidRPr="009515FC">
              <w:lastRenderedPageBreak/>
              <w:br w:type="page"/>
            </w:r>
            <w:r w:rsidRPr="009515FC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3F07A3" w:rsidRPr="004800BD" w:rsidTr="00394B59">
        <w:trPr>
          <w:gridAfter w:val="1"/>
          <w:wAfter w:w="41" w:type="dxa"/>
        </w:trPr>
        <w:tc>
          <w:tcPr>
            <w:tcW w:w="3079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Název studijního předmětu</w:t>
            </w:r>
          </w:p>
        </w:tc>
        <w:tc>
          <w:tcPr>
            <w:tcW w:w="6769" w:type="dxa"/>
            <w:gridSpan w:val="40"/>
            <w:tcBorders>
              <w:top w:val="double" w:sz="4" w:space="0" w:color="auto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  <w:b/>
              </w:rPr>
            </w:pPr>
            <w:bookmarkStart w:id="30" w:name="Zprac_exper_II"/>
            <w:bookmarkEnd w:id="30"/>
            <w:r w:rsidRPr="004C26F3">
              <w:rPr>
                <w:b/>
              </w:rPr>
              <w:t>Zpracování experimentu II</w:t>
            </w:r>
          </w:p>
        </w:tc>
      </w:tr>
      <w:tr w:rsidR="003F07A3" w:rsidRPr="00637201" w:rsidTr="00394B59">
        <w:trPr>
          <w:gridAfter w:val="1"/>
          <w:wAfter w:w="41" w:type="dxa"/>
        </w:trPr>
        <w:tc>
          <w:tcPr>
            <w:tcW w:w="3079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Typ předmětu</w:t>
            </w:r>
          </w:p>
        </w:tc>
        <w:tc>
          <w:tcPr>
            <w:tcW w:w="3401" w:type="dxa"/>
            <w:gridSpan w:val="21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povinně volitelný</w:t>
            </w:r>
          </w:p>
        </w:tc>
        <w:tc>
          <w:tcPr>
            <w:tcW w:w="2693" w:type="dxa"/>
            <w:gridSpan w:val="14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b/>
                <w:bCs/>
              </w:rPr>
              <w:t>doporučený ročník / semestr</w:t>
            </w:r>
          </w:p>
        </w:tc>
        <w:tc>
          <w:tcPr>
            <w:tcW w:w="675" w:type="dxa"/>
            <w:gridSpan w:val="5"/>
          </w:tcPr>
          <w:p w:rsidR="003F07A3" w:rsidRPr="004C26F3" w:rsidRDefault="003F07A3" w:rsidP="004C26F3">
            <w:pPr>
              <w:jc w:val="both"/>
              <w:rPr>
                <w:rFonts w:cs="Arial"/>
              </w:rPr>
            </w:pPr>
            <w:r w:rsidRPr="004C26F3">
              <w:t>1/LS</w:t>
            </w:r>
          </w:p>
        </w:tc>
      </w:tr>
      <w:tr w:rsidR="003F07A3" w:rsidRPr="00637201" w:rsidTr="00394B59">
        <w:trPr>
          <w:gridAfter w:val="1"/>
          <w:wAfter w:w="41" w:type="dxa"/>
        </w:trPr>
        <w:tc>
          <w:tcPr>
            <w:tcW w:w="3079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Rozsah studijního předmětu</w:t>
            </w:r>
          </w:p>
        </w:tc>
        <w:tc>
          <w:tcPr>
            <w:tcW w:w="1698" w:type="dxa"/>
            <w:gridSpan w:val="15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14p+14s</w:t>
            </w:r>
            <w:r w:rsidRPr="004C26F3">
              <w:rPr>
                <w:lang w:val="en-GB"/>
              </w:rPr>
              <w:t>+</w:t>
            </w:r>
            <w:r w:rsidRPr="004C26F3">
              <w:t>0l</w:t>
            </w:r>
          </w:p>
        </w:tc>
        <w:tc>
          <w:tcPr>
            <w:tcW w:w="888" w:type="dxa"/>
            <w:gridSpan w:val="3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28</w:t>
            </w:r>
          </w:p>
        </w:tc>
        <w:tc>
          <w:tcPr>
            <w:tcW w:w="2155" w:type="dxa"/>
            <w:gridSpan w:val="10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kreditů</w:t>
            </w:r>
          </w:p>
        </w:tc>
        <w:tc>
          <w:tcPr>
            <w:tcW w:w="1213" w:type="dxa"/>
            <w:gridSpan w:val="9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2</w:t>
            </w:r>
          </w:p>
        </w:tc>
      </w:tr>
      <w:tr w:rsidR="003F07A3" w:rsidRPr="00011CA0" w:rsidTr="00394B59">
        <w:trPr>
          <w:gridAfter w:val="1"/>
          <w:wAfter w:w="41" w:type="dxa"/>
        </w:trPr>
        <w:tc>
          <w:tcPr>
            <w:tcW w:w="3079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  <w:b/>
                <w:bCs/>
              </w:rPr>
            </w:pPr>
            <w:r w:rsidRPr="004C26F3">
              <w:rPr>
                <w:b/>
                <w:bCs/>
              </w:rPr>
              <w:t>Prerekvizity, korekvizity, ekvivalence</w:t>
            </w:r>
          </w:p>
        </w:tc>
        <w:tc>
          <w:tcPr>
            <w:tcW w:w="6769" w:type="dxa"/>
            <w:gridSpan w:val="40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637201" w:rsidTr="00394B59">
        <w:trPr>
          <w:gridAfter w:val="1"/>
          <w:wAfter w:w="41" w:type="dxa"/>
        </w:trPr>
        <w:tc>
          <w:tcPr>
            <w:tcW w:w="3079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Způsob ověření studijních výsledků</w:t>
            </w:r>
          </w:p>
        </w:tc>
        <w:tc>
          <w:tcPr>
            <w:tcW w:w="3401" w:type="dxa"/>
            <w:gridSpan w:val="21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klasifikovaný zápočet</w:t>
            </w:r>
          </w:p>
        </w:tc>
        <w:tc>
          <w:tcPr>
            <w:tcW w:w="1448" w:type="dxa"/>
            <w:gridSpan w:val="4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Forma výuky</w:t>
            </w:r>
          </w:p>
        </w:tc>
        <w:tc>
          <w:tcPr>
            <w:tcW w:w="1920" w:type="dxa"/>
            <w:gridSpan w:val="15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přednášky, semináře</w:t>
            </w:r>
          </w:p>
        </w:tc>
      </w:tr>
      <w:tr w:rsidR="003F07A3" w:rsidRPr="00637201" w:rsidTr="00394B59">
        <w:trPr>
          <w:gridAfter w:val="1"/>
          <w:wAfter w:w="41" w:type="dxa"/>
        </w:trPr>
        <w:tc>
          <w:tcPr>
            <w:tcW w:w="3079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40"/>
            <w:tcBorders>
              <w:bottom w:val="single" w:sz="4" w:space="0" w:color="auto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t>Zvládnutí závěrečného testu.</w:t>
            </w:r>
          </w:p>
        </w:tc>
      </w:tr>
      <w:tr w:rsidR="003F07A3" w:rsidRPr="00637201" w:rsidTr="00394B59">
        <w:trPr>
          <w:gridAfter w:val="1"/>
          <w:wAfter w:w="41" w:type="dxa"/>
          <w:trHeight w:val="197"/>
        </w:trPr>
        <w:tc>
          <w:tcPr>
            <w:tcW w:w="3079" w:type="dxa"/>
            <w:gridSpan w:val="6"/>
            <w:tcBorders>
              <w:top w:val="nil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Garant předmětu</w:t>
            </w:r>
          </w:p>
        </w:tc>
        <w:tc>
          <w:tcPr>
            <w:tcW w:w="6769" w:type="dxa"/>
            <w:gridSpan w:val="40"/>
            <w:tcBorders>
              <w:top w:val="single" w:sz="4" w:space="0" w:color="auto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637201" w:rsidTr="00394B59">
        <w:trPr>
          <w:gridAfter w:val="1"/>
          <w:wAfter w:w="41" w:type="dxa"/>
          <w:trHeight w:val="243"/>
        </w:trPr>
        <w:tc>
          <w:tcPr>
            <w:tcW w:w="3079" w:type="dxa"/>
            <w:gridSpan w:val="6"/>
            <w:tcBorders>
              <w:top w:val="nil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Zapojení garanta do výuky předmětu</w:t>
            </w:r>
          </w:p>
        </w:tc>
        <w:tc>
          <w:tcPr>
            <w:tcW w:w="6769" w:type="dxa"/>
            <w:gridSpan w:val="40"/>
            <w:tcBorders>
              <w:top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394B59">
        <w:trPr>
          <w:gridAfter w:val="1"/>
          <w:wAfter w:w="41" w:type="dxa"/>
        </w:trPr>
        <w:tc>
          <w:tcPr>
            <w:tcW w:w="3079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Vyučující</w:t>
            </w:r>
          </w:p>
        </w:tc>
        <w:tc>
          <w:tcPr>
            <w:tcW w:w="6769" w:type="dxa"/>
            <w:gridSpan w:val="40"/>
            <w:tcBorders>
              <w:bottom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394B59">
        <w:trPr>
          <w:gridAfter w:val="1"/>
          <w:wAfter w:w="41" w:type="dxa"/>
          <w:trHeight w:val="264"/>
        </w:trPr>
        <w:tc>
          <w:tcPr>
            <w:tcW w:w="9848" w:type="dxa"/>
            <w:gridSpan w:val="46"/>
            <w:tcBorders>
              <w:top w:val="nil"/>
            </w:tcBorders>
          </w:tcPr>
          <w:p w:rsidR="003F07A3" w:rsidRPr="004C26F3" w:rsidRDefault="003F07A3" w:rsidP="004C26F3">
            <w:pPr>
              <w:spacing w:before="60" w:after="60"/>
              <w:jc w:val="both"/>
            </w:pPr>
            <w:r w:rsidRPr="004C26F3">
              <w:t>doc. RNDr. Petr Ponížil, Ph.D. (100% p)</w:t>
            </w:r>
          </w:p>
        </w:tc>
      </w:tr>
      <w:tr w:rsidR="003F07A3" w:rsidRPr="00011CA0" w:rsidTr="00394B59">
        <w:trPr>
          <w:gridAfter w:val="1"/>
          <w:wAfter w:w="41" w:type="dxa"/>
        </w:trPr>
        <w:tc>
          <w:tcPr>
            <w:tcW w:w="3079" w:type="dxa"/>
            <w:gridSpan w:val="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Stručná anotace předmětu</w:t>
            </w:r>
          </w:p>
        </w:tc>
        <w:tc>
          <w:tcPr>
            <w:tcW w:w="6769" w:type="dxa"/>
            <w:gridSpan w:val="40"/>
            <w:tcBorders>
              <w:bottom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394B59">
        <w:trPr>
          <w:gridAfter w:val="1"/>
          <w:wAfter w:w="41" w:type="dxa"/>
          <w:trHeight w:val="2466"/>
        </w:trPr>
        <w:tc>
          <w:tcPr>
            <w:tcW w:w="9848" w:type="dxa"/>
            <w:gridSpan w:val="46"/>
            <w:tcBorders>
              <w:top w:val="nil"/>
              <w:bottom w:val="single" w:sz="12" w:space="0" w:color="auto"/>
            </w:tcBorders>
          </w:tcPr>
          <w:p w:rsidR="003F07A3" w:rsidRPr="004C26F3" w:rsidRDefault="003F07A3" w:rsidP="00256AED">
            <w:pPr>
              <w:pStyle w:val="Default"/>
              <w:jc w:val="both"/>
              <w:rPr>
                <w:sz w:val="20"/>
                <w:szCs w:val="20"/>
              </w:rPr>
            </w:pPr>
            <w:r w:rsidRPr="004C26F3">
              <w:rPr>
                <w:sz w:val="20"/>
                <w:szCs w:val="20"/>
              </w:rPr>
              <w:t xml:space="preserve">Cílem předmětu je představení základních statistických metod používaných při zpracování měření v technické praxi. Na přednášce se studenti seznámí s důležitými statistickými metodami a v semináři se je naučí používat na generovaných datech. Obsah předmětu tvoří tyto tematické celky (předmět se učí v rozsahu </w:t>
            </w:r>
            <w:r>
              <w:rPr>
                <w:sz w:val="20"/>
                <w:szCs w:val="20"/>
              </w:rPr>
              <w:t>2</w:t>
            </w:r>
            <w:r w:rsidRPr="00F77B47">
              <w:rPr>
                <w:sz w:val="20"/>
                <w:szCs w:val="20"/>
              </w:rPr>
              <w:t>p+</w:t>
            </w:r>
            <w:r>
              <w:rPr>
                <w:sz w:val="20"/>
                <w:szCs w:val="20"/>
              </w:rPr>
              <w:t>2</w:t>
            </w:r>
            <w:r w:rsidRPr="00F77B47">
              <w:rPr>
                <w:sz w:val="20"/>
                <w:szCs w:val="20"/>
              </w:rPr>
              <w:t>s</w:t>
            </w:r>
            <w:r w:rsidRPr="00DA7FD7">
              <w:rPr>
                <w:sz w:val="20"/>
                <w:szCs w:val="20"/>
              </w:rPr>
              <w:t>+</w:t>
            </w:r>
            <w:r w:rsidRPr="00F77B47">
              <w:rPr>
                <w:sz w:val="20"/>
                <w:szCs w:val="20"/>
              </w:rPr>
              <w:t xml:space="preserve">0l </w:t>
            </w:r>
            <w:r w:rsidRPr="004C26F3">
              <w:rPr>
                <w:sz w:val="20"/>
                <w:szCs w:val="20"/>
              </w:rPr>
              <w:t xml:space="preserve">jednou za dva týdny, proto je celků 7):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Normální rozdělení, testování normality.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Testování statistických hypotéz.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Lineární regrese.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Nelineární regrese.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 xml:space="preserve">Analýza rozptylu (ANOVA). 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Neparametrické metody.</w:t>
            </w:r>
          </w:p>
          <w:p w:rsidR="003F07A3" w:rsidRPr="004C26F3" w:rsidRDefault="003F07A3" w:rsidP="00033E37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  <w:rPr>
                <w:rFonts w:cs="Arial"/>
              </w:rPr>
            </w:pPr>
            <w:r w:rsidRPr="004C26F3">
              <w:rPr>
                <w:rFonts w:cs="Arial"/>
              </w:rPr>
              <w:t>Plánování experimentu.</w:t>
            </w:r>
          </w:p>
        </w:tc>
      </w:tr>
      <w:tr w:rsidR="003F07A3" w:rsidRPr="00011CA0" w:rsidTr="00394B59">
        <w:trPr>
          <w:gridAfter w:val="1"/>
          <w:wAfter w:w="41" w:type="dxa"/>
          <w:trHeight w:val="265"/>
        </w:trPr>
        <w:tc>
          <w:tcPr>
            <w:tcW w:w="3645" w:type="dxa"/>
            <w:gridSpan w:val="13"/>
            <w:tcBorders>
              <w:top w:val="nil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b/>
                <w:bCs/>
              </w:rPr>
              <w:t>Studijní literatura a studijní pomůcky</w:t>
            </w:r>
          </w:p>
        </w:tc>
        <w:tc>
          <w:tcPr>
            <w:tcW w:w="6203" w:type="dxa"/>
            <w:gridSpan w:val="33"/>
            <w:tcBorders>
              <w:top w:val="nil"/>
              <w:bottom w:val="nil"/>
            </w:tcBorders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  <w:tr w:rsidR="003F07A3" w:rsidRPr="00011CA0" w:rsidTr="00394B59">
        <w:trPr>
          <w:gridAfter w:val="1"/>
          <w:wAfter w:w="41" w:type="dxa"/>
          <w:trHeight w:val="1497"/>
        </w:trPr>
        <w:tc>
          <w:tcPr>
            <w:tcW w:w="9848" w:type="dxa"/>
            <w:gridSpan w:val="46"/>
            <w:tcBorders>
              <w:top w:val="nil"/>
            </w:tcBorders>
          </w:tcPr>
          <w:p w:rsidR="003F07A3" w:rsidRPr="004C26F3" w:rsidRDefault="003F07A3" w:rsidP="00256AED">
            <w:pPr>
              <w:jc w:val="both"/>
            </w:pPr>
            <w:r w:rsidRPr="004C26F3">
              <w:rPr>
                <w:u w:val="single"/>
              </w:rPr>
              <w:t>Povinná literatura</w:t>
            </w:r>
            <w:r w:rsidRPr="004C26F3">
              <w:t>:</w:t>
            </w:r>
          </w:p>
          <w:p w:rsidR="003F07A3" w:rsidRPr="004C26F3" w:rsidRDefault="003F07A3" w:rsidP="00256AED">
            <w:pPr>
              <w:jc w:val="both"/>
            </w:pPr>
            <w:r w:rsidRPr="004C26F3">
              <w:rPr>
                <w:caps/>
              </w:rPr>
              <w:t>Meloun,</w:t>
            </w:r>
            <w:r w:rsidRPr="004C26F3">
              <w:t xml:space="preserve"> M. Statistické zpracování experimentálních dat. Praha: Plus, 1994. ISBN 80-85297-56-6.</w:t>
            </w:r>
          </w:p>
          <w:p w:rsidR="003F07A3" w:rsidRPr="004C26F3" w:rsidRDefault="003F07A3" w:rsidP="00256AED">
            <w:pPr>
              <w:jc w:val="both"/>
            </w:pPr>
            <w:r w:rsidRPr="004C26F3">
              <w:rPr>
                <w:caps/>
              </w:rPr>
              <w:t>Neubauer, J., Sedlačík, M., Kříž,</w:t>
            </w:r>
            <w:r w:rsidRPr="004C26F3">
              <w:t xml:space="preserve"> O. Základy statistiky. Aplikace v technických a ekonomických oborech. 2. roz. vyd. Praha: Grada, 2016. ISBN 978-80-247-5786-5.</w:t>
            </w:r>
          </w:p>
          <w:p w:rsidR="003F07A3" w:rsidRPr="004C26F3" w:rsidRDefault="003F07A3" w:rsidP="00256AED">
            <w:pPr>
              <w:jc w:val="both"/>
            </w:pPr>
            <w:r w:rsidRPr="004C26F3">
              <w:rPr>
                <w:caps/>
              </w:rPr>
              <w:t>Lepš, J., Šmilauer,</w:t>
            </w:r>
            <w:r w:rsidRPr="004C26F3">
              <w:t xml:space="preserve"> P. Biostatistika. Praha: EPISTEME, 2016. ISBN 978-80-7394-587-9.</w:t>
            </w:r>
          </w:p>
          <w:p w:rsidR="003F07A3" w:rsidRDefault="003F07A3" w:rsidP="00256AED">
            <w:pPr>
              <w:jc w:val="both"/>
              <w:rPr>
                <w:color w:val="000000"/>
                <w:shd w:val="clear" w:color="auto" w:fill="FFFFFF"/>
              </w:rPr>
            </w:pPr>
            <w:r w:rsidRPr="00F77B47">
              <w:rPr>
                <w:caps/>
                <w:color w:val="000000"/>
                <w:shd w:val="clear" w:color="auto" w:fill="FFFFFF"/>
              </w:rPr>
              <w:t>M</w:t>
            </w:r>
            <w:r w:rsidRPr="00F77B47">
              <w:rPr>
                <w:color w:val="000000"/>
                <w:shd w:val="clear" w:color="auto" w:fill="FFFFFF"/>
              </w:rPr>
              <w:t>c</w:t>
            </w:r>
            <w:r w:rsidRPr="00F77B47">
              <w:rPr>
                <w:caps/>
                <w:color w:val="000000"/>
                <w:shd w:val="clear" w:color="auto" w:fill="FFFFFF"/>
              </w:rPr>
              <w:t>Clave, J.T., Sincich, T.T.</w:t>
            </w:r>
            <w:r w:rsidRPr="00F77B47">
              <w:rPr>
                <w:color w:val="000000"/>
                <w:shd w:val="clear" w:color="auto" w:fill="FFFFFF"/>
              </w:rPr>
              <w:t> </w:t>
            </w:r>
            <w:r w:rsidRPr="00F77B47">
              <w:rPr>
                <w:iCs/>
                <w:color w:val="000000"/>
                <w:shd w:val="clear" w:color="auto" w:fill="FFFFFF"/>
              </w:rPr>
              <w:t>Statistics</w:t>
            </w:r>
            <w:r w:rsidRPr="00F77B47">
              <w:rPr>
                <w:color w:val="000000"/>
                <w:shd w:val="clear" w:color="auto" w:fill="FFFFFF"/>
              </w:rPr>
              <w:t>. Cambridge: Pearson Publishing, 2012</w:t>
            </w:r>
            <w:r w:rsidRPr="00F77B47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. ISBN</w:t>
            </w:r>
            <w:r w:rsidRPr="00F77B47">
              <w:rPr>
                <w:color w:val="000000"/>
                <w:shd w:val="clear" w:color="auto" w:fill="FFFFFF"/>
              </w:rPr>
              <w:t> </w:t>
            </w:r>
            <w:r w:rsidRPr="00F77B47">
              <w:rPr>
                <w:rStyle w:val="xa-size-base"/>
                <w:rFonts w:eastAsiaTheme="majorEastAsia"/>
                <w:color w:val="000000"/>
                <w:shd w:val="clear" w:color="auto" w:fill="FFFFFF"/>
              </w:rPr>
              <w:t>0321755936</w:t>
            </w:r>
            <w:r w:rsidRPr="00F77B47">
              <w:rPr>
                <w:rStyle w:val="xa-size-base"/>
                <w:color w:val="000000"/>
                <w:shd w:val="clear" w:color="auto" w:fill="FFFFFF"/>
              </w:rPr>
              <w:t>.</w:t>
            </w:r>
            <w:r w:rsidRPr="00F77B47">
              <w:rPr>
                <w:color w:val="000000"/>
                <w:shd w:val="clear" w:color="auto" w:fill="FFFFFF"/>
              </w:rPr>
              <w:t> </w:t>
            </w:r>
          </w:p>
          <w:p w:rsidR="003F07A3" w:rsidRPr="004C26F3" w:rsidRDefault="003F07A3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</w:pPr>
            <w:r w:rsidRPr="004C26F3">
              <w:rPr>
                <w:u w:val="single"/>
              </w:rPr>
              <w:t>Doporučená literatura</w:t>
            </w:r>
            <w:r w:rsidRPr="004C26F3">
              <w:t>:</w:t>
            </w:r>
          </w:p>
          <w:p w:rsidR="003F07A3" w:rsidRPr="004C26F3" w:rsidRDefault="003F07A3" w:rsidP="00256AED">
            <w:pPr>
              <w:jc w:val="both"/>
            </w:pPr>
            <w:r w:rsidRPr="004C26F3">
              <w:rPr>
                <w:caps/>
              </w:rPr>
              <w:t>Budíková, M., Králová, M., Maroš, B</w:t>
            </w:r>
            <w:r w:rsidRPr="004C26F3">
              <w:t>. Průvodce základními statistickými metodami. Praha: Grada, 2010. ISBN 978-80-247-3243-5.</w:t>
            </w:r>
          </w:p>
          <w:p w:rsidR="003F07A3" w:rsidRPr="004C26F3" w:rsidRDefault="003F07A3" w:rsidP="00256AED">
            <w:pPr>
              <w:jc w:val="both"/>
              <w:rPr>
                <w:color w:val="000000"/>
                <w:shd w:val="clear" w:color="auto" w:fill="FFFFFF"/>
              </w:rPr>
            </w:pPr>
            <w:r w:rsidRPr="004C26F3">
              <w:rPr>
                <w:caps/>
                <w:color w:val="000000"/>
                <w:shd w:val="clear" w:color="auto" w:fill="FFFFFF"/>
              </w:rPr>
              <w:t>Anděl, J.</w:t>
            </w:r>
            <w:r w:rsidRPr="004C26F3">
              <w:rPr>
                <w:color w:val="000000"/>
                <w:shd w:val="clear" w:color="auto" w:fill="FFFFFF"/>
              </w:rPr>
              <w:t> </w:t>
            </w:r>
            <w:r w:rsidRPr="004C26F3">
              <w:rPr>
                <w:iCs/>
                <w:color w:val="000000"/>
                <w:shd w:val="clear" w:color="auto" w:fill="FFFFFF"/>
              </w:rPr>
              <w:t>Základy matematické statistiky</w:t>
            </w:r>
            <w:r w:rsidRPr="004C26F3">
              <w:rPr>
                <w:color w:val="000000"/>
                <w:shd w:val="clear" w:color="auto" w:fill="FFFFFF"/>
              </w:rPr>
              <w:t>. Praha: MatfyzPress, 2011. ISBN 9788073781620.</w:t>
            </w:r>
          </w:p>
          <w:p w:rsidR="003F07A3" w:rsidRDefault="003F07A3" w:rsidP="00256AED">
            <w:pPr>
              <w:jc w:val="both"/>
            </w:pPr>
            <w:r w:rsidRPr="004C26F3">
              <w:rPr>
                <w:caps/>
              </w:rPr>
              <w:t>Freedman, D., Pisani, R</w:t>
            </w:r>
            <w:r w:rsidRPr="004C26F3">
              <w:t>. Statistics. 4th Ed. W.W. Norton &amp; Company, 2007. ISBN 978-0393929720.</w:t>
            </w:r>
          </w:p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F77B47">
              <w:rPr>
                <w:caps/>
                <w:color w:val="000000"/>
                <w:shd w:val="clear" w:color="auto" w:fill="FFFFFF"/>
              </w:rPr>
              <w:t>Witte, R.S., Witte, J.S.</w:t>
            </w:r>
            <w:r w:rsidRPr="00F77B47">
              <w:rPr>
                <w:color w:val="000000"/>
                <w:shd w:val="clear" w:color="auto" w:fill="FFFFFF"/>
              </w:rPr>
              <w:t> </w:t>
            </w:r>
            <w:r w:rsidRPr="00F77B47">
              <w:rPr>
                <w:iCs/>
                <w:color w:val="000000"/>
                <w:shd w:val="clear" w:color="auto" w:fill="FFFFFF"/>
              </w:rPr>
              <w:t>Statistics</w:t>
            </w:r>
            <w:r w:rsidRPr="00F77B47">
              <w:rPr>
                <w:color w:val="000000"/>
                <w:shd w:val="clear" w:color="auto" w:fill="FFFFFF"/>
              </w:rPr>
              <w:t>. New York, 2009. ISBN 978-0470392225.</w:t>
            </w:r>
          </w:p>
        </w:tc>
      </w:tr>
      <w:tr w:rsidR="003F07A3" w:rsidRPr="00011CA0" w:rsidTr="00394B59">
        <w:trPr>
          <w:gridAfter w:val="1"/>
          <w:wAfter w:w="41" w:type="dxa"/>
        </w:trPr>
        <w:tc>
          <w:tcPr>
            <w:tcW w:w="9848" w:type="dxa"/>
            <w:gridSpan w:val="4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center"/>
              <w:rPr>
                <w:b/>
                <w:bCs/>
              </w:rPr>
            </w:pPr>
            <w:r w:rsidRPr="004C26F3">
              <w:rPr>
                <w:b/>
                <w:bCs/>
              </w:rPr>
              <w:t>Informace ke kombinované nebo distanční formě</w:t>
            </w:r>
          </w:p>
        </w:tc>
      </w:tr>
      <w:tr w:rsidR="003F07A3" w:rsidRPr="00011CA0" w:rsidTr="00394B59">
        <w:trPr>
          <w:gridAfter w:val="1"/>
          <w:wAfter w:w="41" w:type="dxa"/>
        </w:trPr>
        <w:tc>
          <w:tcPr>
            <w:tcW w:w="4777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rFonts w:cs="Arial"/>
              </w:rPr>
            </w:pPr>
            <w:r w:rsidRPr="004C26F3">
              <w:rPr>
                <w:b/>
                <w:bCs/>
              </w:rPr>
              <w:t>Rozsah konzultací (soustředění)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</w:tcBorders>
          </w:tcPr>
          <w:p w:rsidR="003F07A3" w:rsidRPr="004C26F3" w:rsidRDefault="00013685" w:rsidP="00DA2F5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4183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 xml:space="preserve">hodin </w:t>
            </w:r>
          </w:p>
        </w:tc>
      </w:tr>
      <w:tr w:rsidR="003F07A3" w:rsidRPr="00011CA0" w:rsidTr="00394B59">
        <w:trPr>
          <w:gridAfter w:val="1"/>
          <w:wAfter w:w="41" w:type="dxa"/>
        </w:trPr>
        <w:tc>
          <w:tcPr>
            <w:tcW w:w="9848" w:type="dxa"/>
            <w:gridSpan w:val="46"/>
            <w:shd w:val="clear" w:color="auto" w:fill="F7CAAC"/>
          </w:tcPr>
          <w:p w:rsidR="003F07A3" w:rsidRPr="004C26F3" w:rsidRDefault="003F07A3" w:rsidP="00256AED">
            <w:pPr>
              <w:jc w:val="both"/>
              <w:rPr>
                <w:b/>
                <w:bCs/>
              </w:rPr>
            </w:pPr>
            <w:r w:rsidRPr="004C26F3">
              <w:rPr>
                <w:b/>
                <w:bCs/>
              </w:rPr>
              <w:t>Informace o způsobu kontaktu s vyučujícím</w:t>
            </w:r>
          </w:p>
        </w:tc>
      </w:tr>
      <w:tr w:rsidR="003F07A3" w:rsidRPr="00011CA0" w:rsidTr="00394B59">
        <w:trPr>
          <w:gridAfter w:val="1"/>
          <w:wAfter w:w="41" w:type="dxa"/>
          <w:trHeight w:val="722"/>
        </w:trPr>
        <w:tc>
          <w:tcPr>
            <w:tcW w:w="9848" w:type="dxa"/>
            <w:gridSpan w:val="46"/>
          </w:tcPr>
          <w:p w:rsidR="003F07A3" w:rsidRPr="00E1633C" w:rsidRDefault="003F07A3" w:rsidP="004A2CEE">
            <w:pPr>
              <w:jc w:val="both"/>
            </w:pPr>
            <w:r w:rsidRPr="004C26F3">
              <w:t xml:space="preserve">Studentům budou určeny části učiva k samostatnému nastudování. Kontrola samostatného studia bude provedena písemným testem. </w:t>
            </w:r>
            <w:r w:rsidRPr="00AB5216">
              <w:t>Dle potřeby jsou možné individuální konzultace po předchozí emailové či telefonické dohodě.</w:t>
            </w:r>
          </w:p>
          <w:p w:rsidR="003F07A3" w:rsidRPr="004C26F3" w:rsidRDefault="003F07A3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</w:pPr>
            <w:r w:rsidRPr="004C26F3">
              <w:t xml:space="preserve">Možnosti komunikace s vyučujícím: </w:t>
            </w:r>
            <w:hyperlink r:id="rId71" w:history="1">
              <w:r w:rsidRPr="004C26F3">
                <w:rPr>
                  <w:rStyle w:val="Hypertextovodkaz"/>
                </w:rPr>
                <w:t>ponizil@utb.cz</w:t>
              </w:r>
            </w:hyperlink>
            <w:r w:rsidRPr="004C26F3">
              <w:t>, 576 035 114.</w:t>
            </w:r>
          </w:p>
          <w:p w:rsidR="003F07A3" w:rsidRPr="004C26F3" w:rsidRDefault="003F07A3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</w:pPr>
          </w:p>
          <w:p w:rsidR="003F07A3" w:rsidRDefault="003F07A3" w:rsidP="00256AED">
            <w:pPr>
              <w:jc w:val="both"/>
            </w:pPr>
          </w:p>
          <w:p w:rsidR="00394B59" w:rsidRDefault="00394B59" w:rsidP="00256AED">
            <w:pPr>
              <w:jc w:val="both"/>
            </w:pPr>
          </w:p>
          <w:p w:rsidR="00394B59" w:rsidRDefault="00394B59" w:rsidP="00256AED">
            <w:pPr>
              <w:jc w:val="both"/>
            </w:pPr>
          </w:p>
          <w:p w:rsidR="00394B59" w:rsidRPr="004C26F3" w:rsidRDefault="00394B59" w:rsidP="00256AED">
            <w:pPr>
              <w:jc w:val="both"/>
            </w:pPr>
          </w:p>
          <w:p w:rsidR="003F07A3" w:rsidRPr="004C26F3" w:rsidRDefault="003F07A3" w:rsidP="00256AED">
            <w:pPr>
              <w:jc w:val="both"/>
              <w:rPr>
                <w:rFonts w:cs="Arial"/>
              </w:rPr>
            </w:pPr>
          </w:p>
        </w:tc>
      </w:tr>
    </w:tbl>
    <w:p w:rsidR="008D50A5" w:rsidRDefault="005775E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W w:w="100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68"/>
        <w:gridCol w:w="217"/>
        <w:gridCol w:w="567"/>
        <w:gridCol w:w="1135"/>
        <w:gridCol w:w="889"/>
        <w:gridCol w:w="169"/>
        <w:gridCol w:w="647"/>
        <w:gridCol w:w="1554"/>
        <w:gridCol w:w="602"/>
        <w:gridCol w:w="539"/>
        <w:gridCol w:w="62"/>
        <w:gridCol w:w="606"/>
        <w:gridCol w:w="176"/>
      </w:tblGrid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8D50A5" w:rsidRDefault="008D50A5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10"/>
            <w:tcBorders>
              <w:top w:val="double" w:sz="4" w:space="0" w:color="auto"/>
            </w:tcBorders>
          </w:tcPr>
          <w:p w:rsidR="008D50A5" w:rsidRPr="00900F3D" w:rsidRDefault="008D50A5" w:rsidP="00256AED">
            <w:pPr>
              <w:jc w:val="both"/>
              <w:rPr>
                <w:b/>
              </w:rPr>
            </w:pPr>
            <w:bookmarkStart w:id="31" w:name="Akad_dov_v_ang"/>
            <w:bookmarkEnd w:id="31"/>
            <w:r w:rsidRPr="005570AB">
              <w:rPr>
                <w:b/>
              </w:rPr>
              <w:t>Akademické dovednosti v angličtině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5"/>
          </w:tcPr>
          <w:p w:rsidR="008D50A5" w:rsidRDefault="008D50A5" w:rsidP="00256AED">
            <w: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:rsidR="008D50A5" w:rsidRDefault="008D50A5" w:rsidP="00256AED">
            <w:pPr>
              <w:jc w:val="both"/>
            </w:pPr>
            <w:r>
              <w:t>2/ZS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8D50A5" w:rsidRDefault="008D50A5" w:rsidP="00256AED">
            <w:pPr>
              <w:jc w:val="both"/>
            </w:pPr>
            <w:r>
              <w:t>0p+28s+0l</w:t>
            </w:r>
          </w:p>
        </w:tc>
        <w:tc>
          <w:tcPr>
            <w:tcW w:w="889" w:type="dxa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8D50A5" w:rsidRDefault="008D50A5" w:rsidP="00256AED">
            <w:pPr>
              <w:jc w:val="both"/>
            </w:pPr>
            <w:r>
              <w:t>28</w:t>
            </w:r>
          </w:p>
        </w:tc>
        <w:tc>
          <w:tcPr>
            <w:tcW w:w="215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3"/>
          </w:tcPr>
          <w:p w:rsidR="008D50A5" w:rsidRDefault="008D50A5" w:rsidP="00256AED">
            <w:pPr>
              <w:jc w:val="both"/>
            </w:pPr>
            <w:r>
              <w:t>2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10"/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5"/>
          </w:tcPr>
          <w:p w:rsidR="008D50A5" w:rsidRDefault="008D50A5" w:rsidP="00256AED">
            <w:pPr>
              <w:jc w:val="both"/>
            </w:pPr>
            <w:r>
              <w:t>klasifikovaný zápočet</w:t>
            </w:r>
          </w:p>
        </w:tc>
        <w:tc>
          <w:tcPr>
            <w:tcW w:w="1554" w:type="dxa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4"/>
          </w:tcPr>
          <w:p w:rsidR="008D50A5" w:rsidRDefault="008D50A5" w:rsidP="00256AED">
            <w:pPr>
              <w:jc w:val="both"/>
            </w:pPr>
            <w:r>
              <w:t>semináře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0"/>
            <w:tcBorders>
              <w:bottom w:val="single" w:sz="4" w:space="0" w:color="auto"/>
            </w:tcBorders>
          </w:tcPr>
          <w:p w:rsidR="008D50A5" w:rsidRDefault="008D50A5" w:rsidP="00256AED">
            <w:pPr>
              <w:jc w:val="both"/>
            </w:pPr>
            <w:r>
              <w:t>Práce studentů je průběžně sledována v hodinách. Každý student v průběhu semestru vypracuje krátký abstrakt jeho diplomové práce. Student musí splnit 80% účast na seminářích. Znalost angličtiny je na úrovni pokročilý B2+.</w:t>
            </w:r>
          </w:p>
        </w:tc>
      </w:tr>
      <w:tr w:rsidR="008D50A5" w:rsidTr="00394B59">
        <w:trPr>
          <w:gridAfter w:val="1"/>
          <w:wAfter w:w="176" w:type="dxa"/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10"/>
            <w:tcBorders>
              <w:top w:val="single" w:sz="4" w:space="0" w:color="auto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10"/>
            <w:tcBorders>
              <w:top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206"/>
        </w:trPr>
        <w:tc>
          <w:tcPr>
            <w:tcW w:w="9855" w:type="dxa"/>
            <w:gridSpan w:val="12"/>
            <w:tcBorders>
              <w:top w:val="nil"/>
            </w:tcBorders>
          </w:tcPr>
          <w:p w:rsidR="008D50A5" w:rsidRDefault="008D50A5" w:rsidP="00256AED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3379"/>
        </w:trPr>
        <w:tc>
          <w:tcPr>
            <w:tcW w:w="9855" w:type="dxa"/>
            <w:gridSpan w:val="12"/>
            <w:tcBorders>
              <w:top w:val="nil"/>
              <w:bottom w:val="single" w:sz="12" w:space="0" w:color="auto"/>
            </w:tcBorders>
          </w:tcPr>
          <w:p w:rsidR="008D50A5" w:rsidRDefault="008D50A5" w:rsidP="00256AED">
            <w:pPr>
              <w:jc w:val="both"/>
            </w:pPr>
            <w:r>
              <w:t>Cílem předmětu je naučit studenty pracovat s odbornými texty v angličtině. Obsah předmětu tvoří tyto tematické celky: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Specifika psaného akademického jazyka.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Základní gramatické celky.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Shoda podmětu s přísudkem.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Trpný rod.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Vztažné věty.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Spojovací výrazy.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Syntax a jeho vliv na význam vět.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Názvy článků, klíčová slova.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 xml:space="preserve">Síla tvrzení, zpracování dat a výsledků, popis grafů. 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Vliv jazykového zpracování na sílu tvrzení při analýze dat, zobecňování.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Zpracování metodiky.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Charakteristické části úvodu a závěru odborného článku.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Efektivní abstrakt.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7"/>
              </w:numPr>
              <w:ind w:left="284" w:hanging="57"/>
              <w:jc w:val="both"/>
            </w:pPr>
            <w:r>
              <w:t>Nápomocné tipy psaní odborných textů.</w:t>
            </w:r>
          </w:p>
        </w:tc>
      </w:tr>
      <w:tr w:rsidR="008D50A5" w:rsidTr="00394B59">
        <w:trPr>
          <w:gridAfter w:val="1"/>
          <w:wAfter w:w="176" w:type="dxa"/>
          <w:trHeight w:val="265"/>
        </w:trPr>
        <w:tc>
          <w:tcPr>
            <w:tcW w:w="3653" w:type="dxa"/>
            <w:gridSpan w:val="3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9"/>
            <w:tcBorders>
              <w:top w:val="nil"/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1497"/>
        </w:trPr>
        <w:tc>
          <w:tcPr>
            <w:tcW w:w="9855" w:type="dxa"/>
            <w:gridSpan w:val="12"/>
            <w:tcBorders>
              <w:top w:val="nil"/>
            </w:tcBorders>
          </w:tcPr>
          <w:p w:rsidR="008D50A5" w:rsidRPr="006A0425" w:rsidRDefault="008D50A5" w:rsidP="00256AED">
            <w:pPr>
              <w:jc w:val="both"/>
            </w:pPr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:rsidR="008D50A5" w:rsidRPr="006A0425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Philpot,</w:t>
            </w:r>
            <w:r w:rsidRPr="006A0425">
              <w:t xml:space="preserve"> S. </w:t>
            </w:r>
            <w:r w:rsidRPr="00900F3D">
              <w:t>Headway Academic Skills</w:t>
            </w:r>
            <w:r w:rsidR="0068506C">
              <w:t xml:space="preserve"> Level 2 Student’s Book, Reading</w:t>
            </w:r>
            <w:r w:rsidRPr="00900F3D">
              <w:t>, Writing and Study Skills</w:t>
            </w:r>
            <w:r>
              <w:t xml:space="preserve">. </w:t>
            </w:r>
            <w:r w:rsidRPr="006A0425">
              <w:t>Oxford University Press. ISBN 0194741605.</w:t>
            </w:r>
          </w:p>
          <w:p w:rsidR="008D50A5" w:rsidRPr="006A0425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Murphy,</w:t>
            </w:r>
            <w:r w:rsidRPr="006A0425">
              <w:t xml:space="preserve"> R. </w:t>
            </w:r>
            <w:r w:rsidRPr="00900F3D">
              <w:t>English Grammar in Use.</w:t>
            </w:r>
            <w:r w:rsidRPr="006A0425">
              <w:t xml:space="preserve"> Cambridge, 2003. ISBN 0-521-5293-X.</w:t>
            </w:r>
          </w:p>
          <w:p w:rsidR="008D50A5" w:rsidRPr="006A0425" w:rsidRDefault="008D50A5" w:rsidP="00256AED">
            <w:pPr>
              <w:jc w:val="both"/>
            </w:pPr>
          </w:p>
          <w:p w:rsidR="008D50A5" w:rsidRPr="006A0425" w:rsidRDefault="008D50A5" w:rsidP="00256AED">
            <w:pPr>
              <w:jc w:val="both"/>
            </w:pPr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:rsidR="008D50A5" w:rsidRPr="006A0425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Swan, M., Walter</w:t>
            </w:r>
            <w:r w:rsidRPr="006A0425">
              <w:t xml:space="preserve">, C. </w:t>
            </w:r>
            <w:r w:rsidRPr="00900F3D">
              <w:t>Oxford English Grammar Course Intermediate</w:t>
            </w:r>
            <w:r w:rsidRPr="006A0425">
              <w:t>. Oxford University Press, 2011. ISBN</w:t>
            </w:r>
            <w:r>
              <w:t xml:space="preserve"> </w:t>
            </w:r>
            <w:r w:rsidRPr="006A0425">
              <w:t>0194420825.</w:t>
            </w:r>
          </w:p>
          <w:p w:rsidR="008D50A5" w:rsidRDefault="008D50A5" w:rsidP="00256AED">
            <w:pPr>
              <w:jc w:val="both"/>
            </w:pPr>
            <w:r w:rsidRPr="006A0425">
              <w:t>Vlastní doplňující materiály v e-learningové podobě.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8D50A5" w:rsidRDefault="008D50A5" w:rsidP="00256AED">
            <w:pPr>
              <w:jc w:val="center"/>
            </w:pPr>
            <w:r>
              <w:t>9</w:t>
            </w:r>
          </w:p>
        </w:tc>
        <w:tc>
          <w:tcPr>
            <w:tcW w:w="4179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D50A5" w:rsidTr="00394B59">
        <w:trPr>
          <w:gridAfter w:val="1"/>
          <w:wAfter w:w="176" w:type="dxa"/>
          <w:trHeight w:val="1373"/>
        </w:trPr>
        <w:tc>
          <w:tcPr>
            <w:tcW w:w="9855" w:type="dxa"/>
            <w:gridSpan w:val="12"/>
          </w:tcPr>
          <w:p w:rsidR="008D50A5" w:rsidRDefault="008D50A5" w:rsidP="00256AED">
            <w:pPr>
              <w:spacing w:line="252" w:lineRule="auto"/>
              <w:jc w:val="both"/>
            </w:pPr>
            <w:r>
              <w:t xml:space="preserve">Studenti samostatně studují předložené materiály a využívají e-learningovou podporu. Odevzdávají abstrakt své diplomové práce. </w:t>
            </w:r>
            <w:r w:rsidRPr="00EA786C">
              <w:t>V případě potřeby mají možnost domluvit si individuální konzultaci.</w:t>
            </w: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72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8D50A5" w:rsidRDefault="008D50A5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10"/>
            <w:tcBorders>
              <w:top w:val="double" w:sz="4" w:space="0" w:color="auto"/>
            </w:tcBorders>
          </w:tcPr>
          <w:p w:rsidR="008D50A5" w:rsidRPr="00900F3D" w:rsidRDefault="008D50A5" w:rsidP="00256AED">
            <w:pPr>
              <w:jc w:val="both"/>
              <w:rPr>
                <w:b/>
              </w:rPr>
            </w:pPr>
            <w:r w:rsidRPr="00FF317E">
              <w:rPr>
                <w:b/>
              </w:rPr>
              <w:t xml:space="preserve">Akademické dovednosti v němčině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5"/>
          </w:tcPr>
          <w:p w:rsidR="008D50A5" w:rsidRDefault="008D50A5" w:rsidP="00256AED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:rsidR="008D50A5" w:rsidRDefault="008D50A5" w:rsidP="00256AED">
            <w:pPr>
              <w:jc w:val="both"/>
            </w:pPr>
            <w:r>
              <w:t>2/ZS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8D50A5" w:rsidRDefault="008D50A5" w:rsidP="00256AED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8D50A5" w:rsidRDefault="008D50A5" w:rsidP="00256AED">
            <w:pPr>
              <w:jc w:val="both"/>
            </w:pPr>
          </w:p>
        </w:tc>
        <w:tc>
          <w:tcPr>
            <w:tcW w:w="215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3"/>
          </w:tcPr>
          <w:p w:rsidR="008D50A5" w:rsidRDefault="008D50A5" w:rsidP="00256AED">
            <w:pPr>
              <w:jc w:val="both"/>
            </w:pPr>
            <w:r>
              <w:t>2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10"/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5"/>
          </w:tcPr>
          <w:p w:rsidR="008D50A5" w:rsidRDefault="008D50A5" w:rsidP="00256AED">
            <w:pPr>
              <w:jc w:val="both"/>
            </w:pPr>
            <w:r>
              <w:t>klasifikovaný zápočet</w:t>
            </w:r>
          </w:p>
        </w:tc>
        <w:tc>
          <w:tcPr>
            <w:tcW w:w="1554" w:type="dxa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4"/>
          </w:tcPr>
          <w:p w:rsidR="008D50A5" w:rsidRDefault="008D50A5" w:rsidP="00256AED">
            <w:pPr>
              <w:jc w:val="both"/>
            </w:pPr>
            <w:r>
              <w:t>semináře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0"/>
            <w:tcBorders>
              <w:bottom w:val="single" w:sz="4" w:space="0" w:color="auto"/>
            </w:tcBorders>
          </w:tcPr>
          <w:p w:rsidR="008D50A5" w:rsidRDefault="008D50A5" w:rsidP="00256AED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němčiny je na úrovni pokročilý B2.</w:t>
            </w:r>
          </w:p>
        </w:tc>
      </w:tr>
      <w:tr w:rsidR="008D50A5" w:rsidTr="00394B59">
        <w:trPr>
          <w:gridAfter w:val="1"/>
          <w:wAfter w:w="176" w:type="dxa"/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10"/>
            <w:tcBorders>
              <w:top w:val="single" w:sz="4" w:space="0" w:color="auto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10"/>
            <w:tcBorders>
              <w:top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338"/>
        </w:trPr>
        <w:tc>
          <w:tcPr>
            <w:tcW w:w="9855" w:type="dxa"/>
            <w:gridSpan w:val="12"/>
            <w:tcBorders>
              <w:top w:val="nil"/>
            </w:tcBorders>
          </w:tcPr>
          <w:p w:rsidR="008D50A5" w:rsidRDefault="008D50A5" w:rsidP="00256AED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3938"/>
        </w:trPr>
        <w:tc>
          <w:tcPr>
            <w:tcW w:w="9855" w:type="dxa"/>
            <w:gridSpan w:val="12"/>
            <w:tcBorders>
              <w:top w:val="nil"/>
              <w:bottom w:val="single" w:sz="12" w:space="0" w:color="auto"/>
            </w:tcBorders>
          </w:tcPr>
          <w:p w:rsidR="008D50A5" w:rsidRDefault="008D50A5" w:rsidP="00256AED">
            <w:pPr>
              <w:jc w:val="both"/>
            </w:pPr>
            <w:r>
              <w:t>Cílem předmětu je naučit studenty pracovat s odbornými tématy, písemně i ústně prezentovat technické informace v němčině. Zabývá se rozvojem komunikačních schopností studentů i v obecné oblasti a profesních situacích. Obsah předmětu tvoří tyto tematické celky: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Konjunktiv préterita.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Trpný rod.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Minulé časy vybraných slabých a silných sloves.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Vazby sloves.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Zájmenná příslovce.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Vztažné věty.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Infinitiv s zu po podstatných a přídavných jménech.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Infinitiv s zu po slovesech.</w:t>
            </w:r>
          </w:p>
          <w:p w:rsidR="008D50A5" w:rsidRPr="00CE4780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Stupňování přídavných jmen a příslovcí.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:rsidR="008D50A5" w:rsidRPr="00CE4780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Specifika prezentace v němčině.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Prezentace vlastní odborné práce.</w:t>
            </w:r>
          </w:p>
          <w:p w:rsidR="008D50A5" w:rsidRPr="0067005E" w:rsidRDefault="008D50A5" w:rsidP="00033E37">
            <w:pPr>
              <w:pStyle w:val="Odstavecseseznamem"/>
              <w:numPr>
                <w:ilvl w:val="0"/>
                <w:numId w:val="28"/>
              </w:numPr>
              <w:suppressAutoHyphens/>
              <w:ind w:left="284" w:hanging="57"/>
              <w:jc w:val="both"/>
            </w:pPr>
            <w:r>
              <w:t>Test.</w:t>
            </w:r>
          </w:p>
        </w:tc>
      </w:tr>
      <w:tr w:rsidR="008D50A5" w:rsidTr="00394B59">
        <w:trPr>
          <w:gridAfter w:val="1"/>
          <w:wAfter w:w="176" w:type="dxa"/>
          <w:trHeight w:val="265"/>
        </w:trPr>
        <w:tc>
          <w:tcPr>
            <w:tcW w:w="3653" w:type="dxa"/>
            <w:gridSpan w:val="3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9"/>
            <w:tcBorders>
              <w:top w:val="nil"/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1497"/>
        </w:trPr>
        <w:tc>
          <w:tcPr>
            <w:tcW w:w="9855" w:type="dxa"/>
            <w:gridSpan w:val="12"/>
            <w:tcBorders>
              <w:top w:val="nil"/>
            </w:tcBorders>
          </w:tcPr>
          <w:p w:rsidR="008D50A5" w:rsidRPr="006A0425" w:rsidRDefault="008D50A5" w:rsidP="00256AED"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:rsidR="008D50A5" w:rsidRPr="006A0425" w:rsidRDefault="008D50A5" w:rsidP="00256AED">
            <w:r w:rsidRPr="00900F3D">
              <w:rPr>
                <w:caps/>
                <w:kern w:val="20"/>
              </w:rPr>
              <w:t>Becker, N., Braunert, C.J.</w:t>
            </w:r>
            <w:r w:rsidRPr="006A0425">
              <w:t xml:space="preserve"> </w:t>
            </w:r>
            <w:r w:rsidRPr="00900F3D">
              <w:t xml:space="preserve">Alltag Beruf &amp; Co. 6. </w:t>
            </w:r>
            <w:r w:rsidRPr="006A0425">
              <w:t>Hueber Verlag</w:t>
            </w:r>
            <w:r>
              <w:t>,</w:t>
            </w:r>
            <w:r w:rsidRPr="006A0425">
              <w:t xml:space="preserve"> 2011.</w:t>
            </w:r>
          </w:p>
          <w:p w:rsidR="008D50A5" w:rsidRPr="006A0425" w:rsidRDefault="00E24DAB" w:rsidP="00256AED">
            <w:hyperlink r:id="rId73" w:history="1">
              <w:r w:rsidR="008D50A5" w:rsidRPr="006A0425">
                <w:rPr>
                  <w:rStyle w:val="Hypertextovodkaz"/>
                </w:rPr>
                <w:t>https://www.hueber.de/shared/uebungen/alltag/</w:t>
              </w:r>
            </w:hyperlink>
          </w:p>
          <w:p w:rsidR="008D50A5" w:rsidRPr="006A0425" w:rsidRDefault="008D50A5" w:rsidP="00256AED"/>
          <w:p w:rsidR="008D50A5" w:rsidRPr="006A0425" w:rsidRDefault="008D50A5" w:rsidP="00256AED"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:rsidR="008D50A5" w:rsidRPr="006A0425" w:rsidRDefault="008D50A5" w:rsidP="00256AED">
            <w:r w:rsidRPr="00900F3D">
              <w:rPr>
                <w:caps/>
                <w:kern w:val="20"/>
              </w:rPr>
              <w:t>Schramm,</w:t>
            </w:r>
            <w:r w:rsidRPr="006A0425">
              <w:t xml:space="preserve"> B. a kol. </w:t>
            </w:r>
            <w:r w:rsidRPr="00900F3D">
              <w:t xml:space="preserve">Grammatik </w:t>
            </w:r>
            <w:r w:rsidR="00C9056B">
              <w:t>-</w:t>
            </w:r>
            <w:r w:rsidRPr="00900F3D">
              <w:t xml:space="preserve"> ganz klar! </w:t>
            </w:r>
            <w:r w:rsidRPr="006A0425">
              <w:t>Ismaning: Hueber Verlag</w:t>
            </w:r>
            <w:r>
              <w:t>,</w:t>
            </w:r>
            <w:r w:rsidRPr="00900F3D">
              <w:t xml:space="preserve"> 2011</w:t>
            </w:r>
            <w:r w:rsidRPr="006A0425">
              <w:t>. ISBN 978-3-19-051555-4.</w:t>
            </w:r>
          </w:p>
          <w:p w:rsidR="008D50A5" w:rsidRPr="006A0425" w:rsidRDefault="008D50A5" w:rsidP="00256AED">
            <w:r w:rsidRPr="00900F3D">
              <w:rPr>
                <w:caps/>
                <w:kern w:val="20"/>
              </w:rPr>
              <w:t>Krenn, W., Puchta</w:t>
            </w:r>
            <w:r w:rsidRPr="006A0425">
              <w:t xml:space="preserve">, H. </w:t>
            </w:r>
            <w:r w:rsidRPr="00900F3D">
              <w:t>Motive</w:t>
            </w:r>
            <w:r w:rsidRPr="006A0425">
              <w:t>. München: Hueber Verlag</w:t>
            </w:r>
            <w:r>
              <w:t>,</w:t>
            </w:r>
            <w:r w:rsidRPr="006A0425">
              <w:t xml:space="preserve"> 2016. IS</w:t>
            </w:r>
            <w:r>
              <w:t xml:space="preserve">BN </w:t>
            </w:r>
            <w:r w:rsidRPr="006A0425">
              <w:t>978-3-19-001878-9.</w:t>
            </w:r>
          </w:p>
          <w:p w:rsidR="008D50A5" w:rsidRDefault="008D50A5" w:rsidP="00256AED">
            <w:r w:rsidRPr="006A0425">
              <w:t xml:space="preserve">Doplňující materiály </w:t>
            </w:r>
            <w:hyperlink r:id="rId74" w:history="1">
              <w:r w:rsidRPr="006A0425">
                <w:rPr>
                  <w:rStyle w:val="Hypertextovodkaz"/>
                </w:rPr>
                <w:t>https://www.hueber.de/seite/pg_lehren_unterrichtsplan_mot</w:t>
              </w:r>
            </w:hyperlink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8D50A5" w:rsidRDefault="008D50A5" w:rsidP="00256AED">
            <w:pPr>
              <w:jc w:val="center"/>
            </w:pPr>
            <w:r>
              <w:t>9</w:t>
            </w:r>
          </w:p>
        </w:tc>
        <w:tc>
          <w:tcPr>
            <w:tcW w:w="4179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D50A5" w:rsidTr="00394B59">
        <w:trPr>
          <w:gridAfter w:val="1"/>
          <w:wAfter w:w="176" w:type="dxa"/>
          <w:trHeight w:val="1373"/>
        </w:trPr>
        <w:tc>
          <w:tcPr>
            <w:tcW w:w="9855" w:type="dxa"/>
            <w:gridSpan w:val="12"/>
          </w:tcPr>
          <w:p w:rsidR="008D50A5" w:rsidRDefault="008D50A5" w:rsidP="00256AED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konzultaci.</w:t>
            </w: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75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8D50A5" w:rsidRDefault="008D50A5" w:rsidP="00256AE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10"/>
            <w:tcBorders>
              <w:top w:val="double" w:sz="4" w:space="0" w:color="auto"/>
            </w:tcBorders>
          </w:tcPr>
          <w:p w:rsidR="008D50A5" w:rsidRPr="00900F3D" w:rsidRDefault="008D50A5" w:rsidP="00256AED">
            <w:pPr>
              <w:jc w:val="both"/>
              <w:rPr>
                <w:b/>
              </w:rPr>
            </w:pPr>
            <w:r w:rsidRPr="00FF317E">
              <w:rPr>
                <w:b/>
              </w:rPr>
              <w:t xml:space="preserve">Akademické dovednosti v ruštině </w:t>
            </w:r>
            <w:r w:rsidRPr="00FF317E">
              <w:t>(pro K</w:t>
            </w:r>
            <w:r>
              <w:t>S</w:t>
            </w:r>
            <w:r w:rsidRPr="00FF317E">
              <w:t xml:space="preserve"> </w:t>
            </w:r>
            <w:r>
              <w:t>-</w:t>
            </w:r>
            <w:r w:rsidRPr="00FF317E">
              <w:t xml:space="preserve"> alternativní možnost k AJ)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5"/>
          </w:tcPr>
          <w:p w:rsidR="008D50A5" w:rsidRDefault="008D50A5" w:rsidP="00256AED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:rsidR="008D50A5" w:rsidRDefault="008D50A5" w:rsidP="00256AED">
            <w:pPr>
              <w:jc w:val="both"/>
            </w:pPr>
            <w:r>
              <w:t>2/ZS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8D50A5" w:rsidRDefault="008D50A5" w:rsidP="00256AED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8D50A5" w:rsidRDefault="008D50A5" w:rsidP="00256AED">
            <w:pPr>
              <w:jc w:val="both"/>
            </w:pPr>
          </w:p>
        </w:tc>
        <w:tc>
          <w:tcPr>
            <w:tcW w:w="215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3"/>
          </w:tcPr>
          <w:p w:rsidR="008D50A5" w:rsidRDefault="008D50A5" w:rsidP="00256AED">
            <w:pPr>
              <w:jc w:val="both"/>
            </w:pPr>
            <w:r>
              <w:t>2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10"/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5"/>
          </w:tcPr>
          <w:p w:rsidR="008D50A5" w:rsidRDefault="008D50A5" w:rsidP="00256AED">
            <w:pPr>
              <w:jc w:val="both"/>
            </w:pPr>
            <w:r>
              <w:t>klasifikovaný zápočet</w:t>
            </w:r>
          </w:p>
        </w:tc>
        <w:tc>
          <w:tcPr>
            <w:tcW w:w="1554" w:type="dxa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4"/>
          </w:tcPr>
          <w:p w:rsidR="008D50A5" w:rsidRDefault="008D50A5" w:rsidP="00256AED">
            <w:pPr>
              <w:jc w:val="both"/>
            </w:pPr>
            <w:r>
              <w:t>semináře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0"/>
            <w:tcBorders>
              <w:bottom w:val="single" w:sz="4" w:space="0" w:color="auto"/>
            </w:tcBorders>
          </w:tcPr>
          <w:p w:rsidR="008D50A5" w:rsidRDefault="008D50A5" w:rsidP="00256AED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ruštiny je na úrovni pokročilý B2.</w:t>
            </w:r>
          </w:p>
        </w:tc>
      </w:tr>
      <w:tr w:rsidR="008D50A5" w:rsidTr="00394B59">
        <w:trPr>
          <w:gridAfter w:val="1"/>
          <w:wAfter w:w="176" w:type="dxa"/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10"/>
            <w:tcBorders>
              <w:top w:val="single" w:sz="4" w:space="0" w:color="auto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10"/>
            <w:tcBorders>
              <w:top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304"/>
        </w:trPr>
        <w:tc>
          <w:tcPr>
            <w:tcW w:w="9855" w:type="dxa"/>
            <w:gridSpan w:val="12"/>
            <w:tcBorders>
              <w:top w:val="nil"/>
            </w:tcBorders>
          </w:tcPr>
          <w:p w:rsidR="008D50A5" w:rsidRDefault="008D50A5" w:rsidP="00256AED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3938"/>
        </w:trPr>
        <w:tc>
          <w:tcPr>
            <w:tcW w:w="9855" w:type="dxa"/>
            <w:gridSpan w:val="12"/>
            <w:tcBorders>
              <w:top w:val="nil"/>
              <w:bottom w:val="single" w:sz="12" w:space="0" w:color="auto"/>
            </w:tcBorders>
          </w:tcPr>
          <w:p w:rsidR="008D50A5" w:rsidRDefault="008D50A5" w:rsidP="00256AED">
            <w:pPr>
              <w:jc w:val="both"/>
            </w:pPr>
            <w:r>
              <w:t>Cílem předmětu je naučit studenty pracovat s odbornými tématy, písemně i ústně prezentovat technické informace v ruštině. Zabývá se rozvojem komunikačních schopností studentů i v obecné oblasti a profesních situacích. Obsah předmětu tvoří tyto tematické celky: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Řečové intence a situace.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Číselné údaje, vyjádření míry, množství.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Předložkové vazby odlišné od češtiny.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Skloňování zájmen.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Časování sloves v přítomném čase.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Časování sloves v minulém čase.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Obtížné slovesné vazby.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Trpný rod.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Nesklonná podstatná jména.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Vyjádření možnosti, nemožnosti, nutnosti.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Odborné texty ve vztahu k oboru.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Odborná terminologie ve vztahu k oboru.</w:t>
            </w:r>
          </w:p>
          <w:p w:rsidR="008D50A5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Prezentace vlastní odborné práce.</w:t>
            </w:r>
          </w:p>
          <w:p w:rsidR="008D50A5" w:rsidRPr="0067005E" w:rsidRDefault="008D50A5" w:rsidP="00033E37">
            <w:pPr>
              <w:pStyle w:val="Odstavecseseznamem"/>
              <w:numPr>
                <w:ilvl w:val="0"/>
                <w:numId w:val="29"/>
              </w:numPr>
              <w:suppressAutoHyphens/>
              <w:ind w:left="284" w:hanging="57"/>
            </w:pPr>
            <w:r>
              <w:t>Test.</w:t>
            </w:r>
          </w:p>
        </w:tc>
      </w:tr>
      <w:tr w:rsidR="008D50A5" w:rsidTr="00394B59">
        <w:trPr>
          <w:gridAfter w:val="1"/>
          <w:wAfter w:w="176" w:type="dxa"/>
          <w:trHeight w:val="265"/>
        </w:trPr>
        <w:tc>
          <w:tcPr>
            <w:tcW w:w="3653" w:type="dxa"/>
            <w:gridSpan w:val="3"/>
            <w:tcBorders>
              <w:top w:val="nil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9"/>
            <w:tcBorders>
              <w:top w:val="nil"/>
              <w:bottom w:val="nil"/>
            </w:tcBorders>
          </w:tcPr>
          <w:p w:rsidR="008D50A5" w:rsidRDefault="008D50A5" w:rsidP="00256AED">
            <w:pPr>
              <w:jc w:val="both"/>
            </w:pPr>
          </w:p>
        </w:tc>
      </w:tr>
      <w:tr w:rsidR="008D50A5" w:rsidTr="00394B59">
        <w:trPr>
          <w:gridAfter w:val="1"/>
          <w:wAfter w:w="176" w:type="dxa"/>
          <w:trHeight w:val="1317"/>
        </w:trPr>
        <w:tc>
          <w:tcPr>
            <w:tcW w:w="9855" w:type="dxa"/>
            <w:gridSpan w:val="12"/>
            <w:tcBorders>
              <w:top w:val="nil"/>
            </w:tcBorders>
          </w:tcPr>
          <w:p w:rsidR="008D50A5" w:rsidRPr="006A614F" w:rsidRDefault="008D50A5" w:rsidP="00256AED">
            <w:pPr>
              <w:jc w:val="both"/>
            </w:pPr>
            <w:r w:rsidRPr="006A614F">
              <w:rPr>
                <w:u w:val="single"/>
              </w:rPr>
              <w:t>Povinná literatura</w:t>
            </w:r>
            <w:r w:rsidRPr="006A614F">
              <w:t>:</w:t>
            </w:r>
          </w:p>
          <w:p w:rsidR="008D50A5" w:rsidRPr="006A614F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Jelínek, S.</w:t>
            </w:r>
            <w:r w:rsidRPr="006A614F">
              <w:t xml:space="preserve"> a kol. </w:t>
            </w:r>
            <w:r w:rsidRPr="00900F3D">
              <w:t xml:space="preserve">Raduga po novomu 3! </w:t>
            </w:r>
            <w:r>
              <w:t xml:space="preserve">Plzeň: </w:t>
            </w:r>
            <w:r w:rsidRPr="006A614F">
              <w:t>Fraus</w:t>
            </w:r>
            <w:r>
              <w:t>,</w:t>
            </w:r>
            <w:r w:rsidRPr="006A614F">
              <w:t xml:space="preserve"> 2009. ISBN 978-80-7238-772-4. </w:t>
            </w:r>
          </w:p>
          <w:p w:rsidR="008D50A5" w:rsidRPr="006A614F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Jelínek, S.</w:t>
            </w:r>
            <w:r w:rsidRPr="006A614F">
              <w:t xml:space="preserve"> a kol. </w:t>
            </w:r>
            <w:r w:rsidRPr="00900F3D">
              <w:t xml:space="preserve">Raduga po novomu 4! </w:t>
            </w:r>
            <w:r>
              <w:t xml:space="preserve">Plzeň: </w:t>
            </w:r>
            <w:r w:rsidRPr="006A614F">
              <w:t>Fraus</w:t>
            </w:r>
            <w:r>
              <w:t>,</w:t>
            </w:r>
            <w:r w:rsidRPr="006A614F">
              <w:t xml:space="preserve"> 2010. ISBN 978-80-7238-947-6.</w:t>
            </w:r>
          </w:p>
          <w:p w:rsidR="008D50A5" w:rsidRPr="006A614F" w:rsidRDefault="008D50A5" w:rsidP="00256AED">
            <w:pPr>
              <w:jc w:val="both"/>
            </w:pPr>
          </w:p>
          <w:p w:rsidR="008D50A5" w:rsidRPr="006A614F" w:rsidRDefault="008D50A5" w:rsidP="00256AED">
            <w:pPr>
              <w:jc w:val="both"/>
            </w:pPr>
            <w:r w:rsidRPr="006A614F">
              <w:rPr>
                <w:u w:val="single"/>
              </w:rPr>
              <w:t>Doporučená literatura</w:t>
            </w:r>
            <w:r w:rsidRPr="006A614F">
              <w:t>:</w:t>
            </w:r>
          </w:p>
          <w:p w:rsidR="008D50A5" w:rsidRDefault="008D50A5" w:rsidP="00256AED">
            <w:pPr>
              <w:jc w:val="both"/>
            </w:pPr>
            <w:r w:rsidRPr="00900F3D">
              <w:rPr>
                <w:caps/>
                <w:kern w:val="20"/>
              </w:rPr>
              <w:t>Pařízková, Š</w:t>
            </w:r>
            <w:r w:rsidRPr="006A614F">
              <w:t>.</w:t>
            </w:r>
            <w:r>
              <w:t xml:space="preserve"> </w:t>
            </w:r>
            <w:r w:rsidRPr="00900F3D">
              <w:t xml:space="preserve">Ruština pro začátečníky a samouky. </w:t>
            </w:r>
            <w:r w:rsidRPr="006A614F">
              <w:t>Pavel Pařízek, 2010. ISBN 978-80-903072-9-2.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8D50A5" w:rsidRDefault="008D50A5" w:rsidP="00256AED">
            <w:pPr>
              <w:jc w:val="center"/>
            </w:pPr>
            <w:r>
              <w:t>9</w:t>
            </w:r>
          </w:p>
        </w:tc>
        <w:tc>
          <w:tcPr>
            <w:tcW w:w="4179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8D50A5" w:rsidTr="00394B59">
        <w:trPr>
          <w:gridAfter w:val="1"/>
          <w:wAfter w:w="176" w:type="dxa"/>
        </w:trPr>
        <w:tc>
          <w:tcPr>
            <w:tcW w:w="9855" w:type="dxa"/>
            <w:gridSpan w:val="12"/>
            <w:shd w:val="clear" w:color="auto" w:fill="F7CAAC"/>
          </w:tcPr>
          <w:p w:rsidR="008D50A5" w:rsidRDefault="008D50A5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8D50A5" w:rsidTr="00394B59">
        <w:trPr>
          <w:gridAfter w:val="1"/>
          <w:wAfter w:w="176" w:type="dxa"/>
          <w:trHeight w:val="3050"/>
        </w:trPr>
        <w:tc>
          <w:tcPr>
            <w:tcW w:w="9855" w:type="dxa"/>
            <w:gridSpan w:val="12"/>
          </w:tcPr>
          <w:p w:rsidR="008D50A5" w:rsidRDefault="008D50A5" w:rsidP="00256AED">
            <w:pPr>
              <w:jc w:val="both"/>
            </w:pPr>
            <w:r>
              <w:t xml:space="preserve">Studenti samostatně studují předložené materiály a pracují s internetovými odkazy. Prezentují technické téma z jejich studijní oblasti. </w:t>
            </w:r>
            <w:r w:rsidRPr="00EA786C">
              <w:t>V případě potřeby mají možnost domluvit si individuální konzultaci.</w:t>
            </w: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76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  <w:p w:rsidR="008D50A5" w:rsidRDefault="008D50A5" w:rsidP="00256AED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5775EA" w:rsidRDefault="005775EA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10"/>
            <w:tcBorders>
              <w:top w:val="double" w:sz="4" w:space="0" w:color="auto"/>
            </w:tcBorders>
          </w:tcPr>
          <w:p w:rsidR="005775EA" w:rsidRPr="00AB7AFA" w:rsidRDefault="005775EA" w:rsidP="00C17A31">
            <w:pPr>
              <w:jc w:val="both"/>
              <w:rPr>
                <w:b/>
              </w:rPr>
            </w:pPr>
            <w:bookmarkStart w:id="32" w:name="Stab_a_emulg_v_potr"/>
            <w:bookmarkEnd w:id="32"/>
            <w:r w:rsidRPr="00AB7AFA">
              <w:rPr>
                <w:b/>
              </w:rPr>
              <w:t>Stabilizátory a emulgátory v potravinářství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5"/>
          </w:tcPr>
          <w:p w:rsidR="005775EA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:rsidR="005775EA" w:rsidRDefault="00CD5159" w:rsidP="00C17A31">
            <w:pPr>
              <w:jc w:val="both"/>
            </w:pPr>
            <w:r>
              <w:t>2/ZS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5775EA" w:rsidRDefault="008F1F46" w:rsidP="00C17A31">
            <w:pPr>
              <w:jc w:val="both"/>
            </w:pPr>
            <w:r>
              <w:t>28p+14s</w:t>
            </w:r>
            <w:r>
              <w:rPr>
                <w:lang w:val="en-GB"/>
              </w:rPr>
              <w:t>+</w:t>
            </w:r>
            <w:r>
              <w:t>0l</w:t>
            </w:r>
          </w:p>
        </w:tc>
        <w:tc>
          <w:tcPr>
            <w:tcW w:w="889" w:type="dxa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5775EA" w:rsidRDefault="008F1F46" w:rsidP="00C17A31">
            <w:pPr>
              <w:jc w:val="both"/>
            </w:pPr>
            <w:r>
              <w:t>42</w:t>
            </w:r>
          </w:p>
        </w:tc>
        <w:tc>
          <w:tcPr>
            <w:tcW w:w="215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3"/>
          </w:tcPr>
          <w:p w:rsidR="005775EA" w:rsidRDefault="008F1F46" w:rsidP="00C17A31">
            <w:pPr>
              <w:jc w:val="both"/>
            </w:pPr>
            <w:r>
              <w:t>3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10"/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5"/>
          </w:tcPr>
          <w:p w:rsidR="005775EA" w:rsidRDefault="005775EA" w:rsidP="00C17A31">
            <w:pPr>
              <w:jc w:val="both"/>
            </w:pPr>
            <w:r>
              <w:t>zápočet, zkouška</w:t>
            </w:r>
          </w:p>
        </w:tc>
        <w:tc>
          <w:tcPr>
            <w:tcW w:w="1554" w:type="dxa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4"/>
          </w:tcPr>
          <w:p w:rsidR="005775EA" w:rsidRDefault="008F1F46" w:rsidP="00C17A31">
            <w:pPr>
              <w:jc w:val="both"/>
            </w:pPr>
            <w:r>
              <w:t>přednášky, semináře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0"/>
            <w:tcBorders>
              <w:bottom w:val="single" w:sz="4" w:space="0" w:color="auto"/>
            </w:tcBorders>
          </w:tcPr>
          <w:p w:rsidR="003C69CC" w:rsidRDefault="003C69CC" w:rsidP="003C69CC">
            <w:pPr>
              <w:jc w:val="both"/>
            </w:pPr>
            <w:r>
              <w:t>Z</w:t>
            </w:r>
            <w:r w:rsidR="005775EA">
              <w:t>ápoč</w:t>
            </w:r>
            <w:r>
              <w:t>et</w:t>
            </w:r>
            <w:r w:rsidR="005775EA">
              <w:t xml:space="preserve">: minimálně 90% účast </w:t>
            </w:r>
            <w:r>
              <w:t>v</w:t>
            </w:r>
            <w:r w:rsidR="005775EA">
              <w:t xml:space="preserve"> seminářích.</w:t>
            </w:r>
          </w:p>
          <w:p w:rsidR="005775EA" w:rsidRDefault="003C69CC" w:rsidP="00120E6C">
            <w:pPr>
              <w:jc w:val="both"/>
            </w:pPr>
            <w:r>
              <w:t>Zkouška</w:t>
            </w:r>
            <w:r w:rsidR="005775EA">
              <w:t xml:space="preserve">: </w:t>
            </w:r>
            <w:r w:rsidR="00C26A02">
              <w:t>písemná</w:t>
            </w:r>
            <w:r w:rsidR="00120E6C">
              <w:t xml:space="preserve"> a ústní</w:t>
            </w:r>
            <w:r w:rsidR="00C26A02">
              <w:t xml:space="preserve"> - </w:t>
            </w:r>
            <w:r w:rsidR="005775EA">
              <w:t>prokázání dostatečné znalosti probíraných témat a schopnosti aplikovat získané znalosti při řešení technologického problému.</w:t>
            </w:r>
          </w:p>
        </w:tc>
      </w:tr>
      <w:tr w:rsidR="005775EA" w:rsidTr="00394B59">
        <w:trPr>
          <w:gridAfter w:val="1"/>
          <w:wAfter w:w="176" w:type="dxa"/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10"/>
            <w:tcBorders>
              <w:top w:val="single" w:sz="4" w:space="0" w:color="auto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10"/>
            <w:tcBorders>
              <w:top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554"/>
        </w:trPr>
        <w:tc>
          <w:tcPr>
            <w:tcW w:w="9855" w:type="dxa"/>
            <w:gridSpan w:val="12"/>
            <w:tcBorders>
              <w:top w:val="nil"/>
            </w:tcBorders>
          </w:tcPr>
          <w:p w:rsidR="00C84F55" w:rsidRPr="00117A25" w:rsidRDefault="00C84F55" w:rsidP="00C84F55">
            <w:pPr>
              <w:spacing w:before="60" w:after="60"/>
              <w:jc w:val="both"/>
            </w:pPr>
            <w:r>
              <w:t>doc. RNDr. Iva Burešová, Ph.D. (80</w:t>
            </w:r>
            <w:r w:rsidRPr="00117A25">
              <w:t>% p)</w:t>
            </w:r>
          </w:p>
          <w:p w:rsidR="005775EA" w:rsidRDefault="00C84F55" w:rsidP="00C84F55">
            <w:pPr>
              <w:spacing w:before="60" w:after="60"/>
              <w:jc w:val="both"/>
            </w:pPr>
            <w:r>
              <w:t>Ing. Richardos Nikolaos Salek, Ph.D. (20</w:t>
            </w:r>
            <w:r w:rsidRPr="00117A25">
              <w:t>% p)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3938"/>
        </w:trPr>
        <w:tc>
          <w:tcPr>
            <w:tcW w:w="9855" w:type="dxa"/>
            <w:gridSpan w:val="12"/>
            <w:tcBorders>
              <w:top w:val="nil"/>
              <w:bottom w:val="single" w:sz="12" w:space="0" w:color="auto"/>
            </w:tcBorders>
          </w:tcPr>
          <w:p w:rsidR="005775EA" w:rsidRPr="00FE2BEE" w:rsidRDefault="005775EA" w:rsidP="00386E1B">
            <w:pPr>
              <w:jc w:val="both"/>
            </w:pPr>
            <w:r w:rsidRPr="00FE2BEE">
              <w:t xml:space="preserve">Cílem předmětu je získat znalosti o funkčních vlastnostech emulgátorů a stabilizátorů, jejich chemické struktuře a mechanismu působení v potravinách. </w:t>
            </w:r>
            <w:r w:rsidR="008A0E67" w:rsidRPr="00FE2BEE">
              <w:t xml:space="preserve">Předmět bude </w:t>
            </w:r>
            <w:r w:rsidR="008A0E67">
              <w:t xml:space="preserve">využívat a rozšiřovat znalosti z předchozího studia. </w:t>
            </w:r>
            <w:r w:rsidRPr="00FE2BEE">
              <w:t>Obsah předmětu tvoří tyto tematické celky: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V</w:t>
            </w:r>
            <w:r w:rsidRPr="00FE2BEE">
              <w:t>lastnosti potravin a příčiny jejich nestability</w:t>
            </w:r>
            <w:r>
              <w:t>.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>Emulgační vlastnosti látek.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>Stabilizační vlastnosti látek.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Zásady pro využívání emulgátorů a stabilizátorů v potravinách.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>Lecitin, mono-, di- a triacylglyceroly a jejich sloučeniny.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 w:rsidRPr="00FE2BEE">
              <w:t xml:space="preserve">Bílkoviny </w:t>
            </w:r>
            <w:r>
              <w:t>vajec a mléka</w:t>
            </w:r>
            <w:r w:rsidRPr="00FE2BEE">
              <w:t xml:space="preserve">.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Želatina</w:t>
            </w:r>
            <w:r w:rsidRPr="00FE2BEE">
              <w:t xml:space="preserve">. 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Rostlinné bílkoviny</w:t>
            </w:r>
            <w:r w:rsidRPr="00FE2BEE">
              <w:t xml:space="preserve">. 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Nativní a modifikované škroby.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Pektin, inulin, beta-glukany a arabinoxylany.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A</w:t>
            </w:r>
            <w:r w:rsidRPr="00FE2BEE">
              <w:t>rabská guma</w:t>
            </w:r>
            <w:r>
              <w:t xml:space="preserve">, guarová guma a </w:t>
            </w:r>
            <w:r w:rsidRPr="00FE2BEE">
              <w:t xml:space="preserve">tragant.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Celulóza a d</w:t>
            </w:r>
            <w:r w:rsidRPr="00FE2BEE">
              <w:t xml:space="preserve">eriváty celulózy. </w:t>
            </w:r>
          </w:p>
          <w:p w:rsidR="00EE5ED8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A</w:t>
            </w:r>
            <w:r w:rsidRPr="00FE2BEE">
              <w:t>gar, algináty, karagenan</w:t>
            </w:r>
            <w:r>
              <w:t>y</w:t>
            </w:r>
            <w:r w:rsidRPr="00FE2BEE">
              <w:t xml:space="preserve">. </w:t>
            </w:r>
          </w:p>
          <w:p w:rsidR="005775EA" w:rsidRPr="00FE2BEE" w:rsidRDefault="005775EA" w:rsidP="00033E37">
            <w:pPr>
              <w:pStyle w:val="Odstavecseseznamem"/>
              <w:numPr>
                <w:ilvl w:val="0"/>
                <w:numId w:val="2"/>
              </w:numPr>
              <w:ind w:left="284" w:hanging="57"/>
              <w:jc w:val="both"/>
            </w:pPr>
            <w:r>
              <w:t>G</w:t>
            </w:r>
            <w:r w:rsidRPr="00FE2BEE">
              <w:t xml:space="preserve">elanová a xantanová guma.  </w:t>
            </w:r>
          </w:p>
        </w:tc>
      </w:tr>
      <w:tr w:rsidR="005775EA" w:rsidTr="00394B59">
        <w:trPr>
          <w:gridAfter w:val="1"/>
          <w:wAfter w:w="176" w:type="dxa"/>
          <w:trHeight w:val="265"/>
        </w:trPr>
        <w:tc>
          <w:tcPr>
            <w:tcW w:w="3653" w:type="dxa"/>
            <w:gridSpan w:val="3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9"/>
            <w:tcBorders>
              <w:top w:val="nil"/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1497"/>
        </w:trPr>
        <w:tc>
          <w:tcPr>
            <w:tcW w:w="9855" w:type="dxa"/>
            <w:gridSpan w:val="12"/>
            <w:tcBorders>
              <w:top w:val="nil"/>
            </w:tcBorders>
          </w:tcPr>
          <w:p w:rsidR="005775EA" w:rsidRPr="00386E1B" w:rsidRDefault="005775EA" w:rsidP="00C17A31">
            <w:pPr>
              <w:jc w:val="both"/>
              <w:rPr>
                <w:u w:val="single"/>
              </w:rPr>
            </w:pPr>
            <w:r w:rsidRPr="00386E1B">
              <w:rPr>
                <w:u w:val="single"/>
              </w:rPr>
              <w:t>Povinná literatura</w:t>
            </w:r>
            <w:r w:rsidR="00386E1B" w:rsidRPr="00386E1B">
              <w:rPr>
                <w:u w:val="single"/>
              </w:rPr>
              <w:t>:</w:t>
            </w:r>
          </w:p>
          <w:p w:rsidR="005775EA" w:rsidRDefault="005775EA" w:rsidP="00C17A31">
            <w:pPr>
              <w:jc w:val="both"/>
            </w:pPr>
            <w:r w:rsidRPr="002F41E6">
              <w:rPr>
                <w:caps/>
              </w:rPr>
              <w:t>Bartovská, L., Šišková, M</w:t>
            </w:r>
            <w:r w:rsidRPr="00353EF1">
              <w:t xml:space="preserve">. Co je co v povrchové a koloidní chemii - výkladový slovník. Praha, 2005. </w:t>
            </w:r>
          </w:p>
          <w:p w:rsidR="00C26A02" w:rsidRPr="00C26A02" w:rsidRDefault="00C26A02" w:rsidP="00C26A02">
            <w:pPr>
              <w:jc w:val="both"/>
              <w:rPr>
                <w:caps/>
              </w:rPr>
            </w:pPr>
            <w:r w:rsidRPr="00C26A02">
              <w:rPr>
                <w:caps/>
              </w:rPr>
              <w:t xml:space="preserve">Kadlec, P. </w:t>
            </w:r>
            <w:r w:rsidRPr="00C26A02">
              <w:t>a kol. Technologie potravin - přehled tradičních potravinářských výrob. Praha: VŠCHT, 2012. ISBN 978-80-7418-145-0.</w:t>
            </w:r>
          </w:p>
          <w:p w:rsidR="00C26A02" w:rsidRPr="00CB598C" w:rsidRDefault="00C26A02" w:rsidP="00C26A02">
            <w:pPr>
              <w:jc w:val="both"/>
              <w:rPr>
                <w:caps/>
              </w:rPr>
            </w:pPr>
            <w:r w:rsidRPr="00C26A02">
              <w:rPr>
                <w:caps/>
              </w:rPr>
              <w:t>Kodet, J., Šotolová, I., Štěrba</w:t>
            </w:r>
            <w:r w:rsidR="009515FC">
              <w:rPr>
                <w:caps/>
              </w:rPr>
              <w:t>,</w:t>
            </w:r>
            <w:r w:rsidRPr="00C26A02">
              <w:rPr>
                <w:caps/>
              </w:rPr>
              <w:t xml:space="preserve"> S. P</w:t>
            </w:r>
            <w:r w:rsidRPr="00C26A02">
              <w:t>lnící, zahušťovací, gelotvorné a stabilizační látky pro potraviny: potravinářské hydrokoloidy. Praha: Středisko potravinářských informací, 1993.</w:t>
            </w:r>
          </w:p>
          <w:p w:rsidR="00D812E4" w:rsidRPr="00386E1B" w:rsidRDefault="00D812E4" w:rsidP="00C17A31">
            <w:pPr>
              <w:jc w:val="both"/>
              <w:rPr>
                <w:u w:val="single"/>
              </w:rPr>
            </w:pPr>
          </w:p>
          <w:p w:rsidR="005775EA" w:rsidRPr="00386E1B" w:rsidRDefault="005775EA" w:rsidP="00C17A31">
            <w:pPr>
              <w:jc w:val="both"/>
              <w:rPr>
                <w:u w:val="single"/>
              </w:rPr>
            </w:pPr>
            <w:r w:rsidRPr="00386E1B">
              <w:rPr>
                <w:u w:val="single"/>
              </w:rPr>
              <w:t>Doporučená literatura</w:t>
            </w:r>
            <w:r w:rsidR="00386E1B" w:rsidRPr="00386E1B">
              <w:rPr>
                <w:u w:val="single"/>
              </w:rPr>
              <w:t>:</w:t>
            </w:r>
          </w:p>
          <w:p w:rsidR="005775EA" w:rsidRPr="00353EF1" w:rsidRDefault="005775EA" w:rsidP="00C17A31">
            <w:pPr>
              <w:jc w:val="both"/>
            </w:pPr>
            <w:r w:rsidRPr="002F41E6">
              <w:rPr>
                <w:caps/>
              </w:rPr>
              <w:t>Imeson, A</w:t>
            </w:r>
            <w:r w:rsidR="002F41E6">
              <w:t xml:space="preserve">. (Ed.) </w:t>
            </w:r>
            <w:r w:rsidRPr="00353EF1">
              <w:t xml:space="preserve">Food Stabilisers, Thickeners and Gelling Agents. </w:t>
            </w:r>
            <w:r>
              <w:t xml:space="preserve">London: </w:t>
            </w:r>
            <w:r w:rsidRPr="00353EF1">
              <w:t xml:space="preserve">John Wiley &amp; Sons, 2009. ISBN 978-1-4051-3267-1. </w:t>
            </w:r>
          </w:p>
          <w:p w:rsidR="005775EA" w:rsidRDefault="005775EA" w:rsidP="002F41E6">
            <w:pPr>
              <w:jc w:val="both"/>
            </w:pPr>
            <w:r w:rsidRPr="002F41E6">
              <w:rPr>
                <w:caps/>
              </w:rPr>
              <w:t>Phillips, G.O., Williams,</w:t>
            </w:r>
            <w:r w:rsidR="002F41E6">
              <w:t xml:space="preserve"> P.A. (Ed.) </w:t>
            </w:r>
            <w:r w:rsidRPr="00353EF1">
              <w:t xml:space="preserve">Handbook of </w:t>
            </w:r>
            <w:r w:rsidR="002F41E6">
              <w:t>H</w:t>
            </w:r>
            <w:r w:rsidRPr="00353EF1">
              <w:t>ydrocolloids. Cambridge</w:t>
            </w:r>
            <w:r>
              <w:t>: Woodhead Publishing</w:t>
            </w:r>
            <w:r w:rsidRPr="00353EF1">
              <w:t xml:space="preserve">, 2000. ISBN 1845694147. </w:t>
            </w:r>
          </w:p>
          <w:p w:rsidR="00C26A02" w:rsidRDefault="00C26A02" w:rsidP="002F41E6">
            <w:pPr>
              <w:jc w:val="both"/>
            </w:pPr>
            <w:r w:rsidRPr="00C26A02">
              <w:t>LAAMAN, T.R. (Ed.) Hydrocolloids in Food Processing. London: John Wiley &amp; Sons, 2011. ISBN 978-0-8138-2076-7.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5775EA" w:rsidRDefault="00013685" w:rsidP="00DA2F5C">
            <w:pPr>
              <w:jc w:val="center"/>
            </w:pPr>
            <w:r>
              <w:t>12</w:t>
            </w:r>
          </w:p>
        </w:tc>
        <w:tc>
          <w:tcPr>
            <w:tcW w:w="4179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9855" w:type="dxa"/>
            <w:gridSpan w:val="1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775EA" w:rsidTr="00394B59">
        <w:trPr>
          <w:gridAfter w:val="1"/>
          <w:wAfter w:w="176" w:type="dxa"/>
          <w:trHeight w:val="1373"/>
        </w:trPr>
        <w:tc>
          <w:tcPr>
            <w:tcW w:w="9855" w:type="dxa"/>
            <w:gridSpan w:val="12"/>
          </w:tcPr>
          <w:p w:rsidR="004A2CEE" w:rsidRPr="00E1633C" w:rsidRDefault="005775EA" w:rsidP="004A2CEE">
            <w:pPr>
              <w:jc w:val="both"/>
            </w:pPr>
            <w:r>
              <w:t>Studentům bude určeno učivo k samostatnému nastudování. Kontrola samostatného studia bude provedena testem, prezentací, nebo písemnou pra</w:t>
            </w:r>
            <w:r w:rsidR="00D812E4">
              <w:t>cí v rozsahu do 10 stran textu.</w:t>
            </w:r>
            <w:r w:rsidR="004A2CEE">
              <w:t xml:space="preserve"> </w:t>
            </w:r>
            <w:r w:rsidR="004A2CEE" w:rsidRPr="00AB5216">
              <w:t>Dle potřeby jsou možné individuální konzultace po předchozí emailové či telefonické dohodě.</w:t>
            </w:r>
          </w:p>
          <w:p w:rsidR="00D812E4" w:rsidRDefault="00D812E4" w:rsidP="00C17A31">
            <w:pPr>
              <w:jc w:val="both"/>
            </w:pPr>
          </w:p>
          <w:p w:rsidR="00D812E4" w:rsidRDefault="005775EA" w:rsidP="00C17A31">
            <w:pPr>
              <w:jc w:val="both"/>
            </w:pPr>
            <w:r w:rsidRPr="0046356B">
              <w:t>Možnosti komunikace s vyučujícím</w:t>
            </w:r>
            <w:r w:rsidR="00DC021C">
              <w:t>i</w:t>
            </w:r>
            <w:r w:rsidRPr="0046356B">
              <w:t xml:space="preserve">: </w:t>
            </w:r>
            <w:hyperlink r:id="rId77" w:history="1">
              <w:r w:rsidR="00992556" w:rsidRPr="00996F06">
                <w:rPr>
                  <w:rStyle w:val="Hypertextovodkaz"/>
                </w:rPr>
                <w:t>buresova@utb.cz</w:t>
              </w:r>
            </w:hyperlink>
            <w:r w:rsidRPr="0046356B">
              <w:t>, 576 03</w:t>
            </w:r>
            <w:r>
              <w:t>3</w:t>
            </w:r>
            <w:r w:rsidR="00D812E4">
              <w:t> </w:t>
            </w:r>
            <w:r>
              <w:t>333</w:t>
            </w:r>
            <w:r w:rsidR="00823D3F">
              <w:t xml:space="preserve">, </w:t>
            </w:r>
            <w:hyperlink r:id="rId78" w:history="1">
              <w:r w:rsidR="00823D3F" w:rsidRPr="00996F06">
                <w:rPr>
                  <w:rStyle w:val="Hypertextovodkaz"/>
                </w:rPr>
                <w:t>rsalek@utb.cz</w:t>
              </w:r>
            </w:hyperlink>
            <w:r w:rsidR="00823D3F">
              <w:t xml:space="preserve">, </w:t>
            </w:r>
            <w:r w:rsidR="00823D3F" w:rsidRPr="00CB7021">
              <w:t>576</w:t>
            </w:r>
            <w:r w:rsidR="00823D3F">
              <w:t> </w:t>
            </w:r>
            <w:r w:rsidR="00823D3F" w:rsidRPr="00CB7021">
              <w:t>038</w:t>
            </w:r>
            <w:r w:rsidR="00823D3F">
              <w:t> </w:t>
            </w:r>
            <w:r w:rsidR="00823D3F" w:rsidRPr="00CB7021">
              <w:t>087</w:t>
            </w:r>
            <w:r w:rsidR="00823D3F">
              <w:t>.</w:t>
            </w:r>
          </w:p>
          <w:p w:rsidR="00D812E4" w:rsidRDefault="00D812E4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5775EA" w:rsidRDefault="005775EA" w:rsidP="00C17A3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10"/>
            <w:tcBorders>
              <w:top w:val="double" w:sz="4" w:space="0" w:color="auto"/>
            </w:tcBorders>
          </w:tcPr>
          <w:p w:rsidR="005775EA" w:rsidRPr="00AB7AFA" w:rsidRDefault="005775EA" w:rsidP="00C17A31">
            <w:pPr>
              <w:rPr>
                <w:b/>
              </w:rPr>
            </w:pPr>
            <w:bookmarkStart w:id="33" w:name="Trendy_v_gastr_II"/>
            <w:bookmarkEnd w:id="33"/>
            <w:r w:rsidRPr="00AB7AFA">
              <w:rPr>
                <w:b/>
              </w:rPr>
              <w:t>Trendy v gastronomii II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5"/>
          </w:tcPr>
          <w:p w:rsidR="005775EA" w:rsidRDefault="00AA776D" w:rsidP="00C17A31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gridSpan w:val="2"/>
          </w:tcPr>
          <w:p w:rsidR="005775EA" w:rsidRDefault="00CD5159" w:rsidP="00C17A31">
            <w:pPr>
              <w:jc w:val="both"/>
            </w:pPr>
            <w:r>
              <w:t>2/ZS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:rsidR="005775EA" w:rsidRDefault="008F1F46" w:rsidP="00C17A31">
            <w:pPr>
              <w:jc w:val="both"/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9" w:type="dxa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5775EA" w:rsidRDefault="008F1F46" w:rsidP="00C17A31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3"/>
          </w:tcPr>
          <w:p w:rsidR="005775EA" w:rsidRDefault="008F1F46" w:rsidP="00C17A31">
            <w:pPr>
              <w:jc w:val="both"/>
            </w:pPr>
            <w:r>
              <w:t>3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10"/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5"/>
          </w:tcPr>
          <w:p w:rsidR="005775EA" w:rsidRPr="00F6785D" w:rsidRDefault="005775EA" w:rsidP="00C17A31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zápočet, zkouška</w:t>
            </w:r>
          </w:p>
        </w:tc>
        <w:tc>
          <w:tcPr>
            <w:tcW w:w="1554" w:type="dxa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09" w:type="dxa"/>
            <w:gridSpan w:val="4"/>
          </w:tcPr>
          <w:p w:rsidR="005775EA" w:rsidRDefault="005775EA" w:rsidP="001F45F4">
            <w:pPr>
              <w:pStyle w:val="Default"/>
              <w:jc w:val="both"/>
            </w:pPr>
            <w:r>
              <w:rPr>
                <w:sz w:val="20"/>
                <w:szCs w:val="20"/>
              </w:rPr>
              <w:t>přednášky, laborato</w:t>
            </w:r>
            <w:r w:rsidR="001F45F4">
              <w:rPr>
                <w:sz w:val="20"/>
                <w:szCs w:val="20"/>
              </w:rPr>
              <w:t>rní cvičení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10"/>
            <w:tcBorders>
              <w:bottom w:val="single" w:sz="4" w:space="0" w:color="auto"/>
            </w:tcBorders>
          </w:tcPr>
          <w:p w:rsidR="000A60E6" w:rsidRDefault="005775EA" w:rsidP="000A60E6">
            <w:pPr>
              <w:jc w:val="both"/>
            </w:pPr>
            <w:r>
              <w:t xml:space="preserve">Zápočet: povinná </w:t>
            </w:r>
            <w:r w:rsidR="003C69CC">
              <w:t>100% docházka ve cvičeních.</w:t>
            </w:r>
          </w:p>
          <w:p w:rsidR="005775EA" w:rsidRDefault="005775EA" w:rsidP="003C69CC">
            <w:pPr>
              <w:jc w:val="both"/>
            </w:pPr>
            <w:r>
              <w:t>Zkouška: test (nutno získat minimálně 70%</w:t>
            </w:r>
            <w:r w:rsidR="003C69CC">
              <w:t xml:space="preserve"> bodů</w:t>
            </w:r>
            <w:r>
              <w:t>) a ústní zkouška - znalost látky z probíraných tematických okruhů.</w:t>
            </w:r>
          </w:p>
        </w:tc>
      </w:tr>
      <w:tr w:rsidR="005775EA" w:rsidTr="00394B59">
        <w:trPr>
          <w:gridAfter w:val="1"/>
          <w:wAfter w:w="176" w:type="dxa"/>
          <w:trHeight w:val="197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10"/>
            <w:tcBorders>
              <w:top w:val="single" w:sz="4" w:space="0" w:color="auto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243"/>
        </w:trPr>
        <w:tc>
          <w:tcPr>
            <w:tcW w:w="3086" w:type="dxa"/>
            <w:gridSpan w:val="2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10"/>
            <w:tcBorders>
              <w:top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150"/>
        </w:trPr>
        <w:tc>
          <w:tcPr>
            <w:tcW w:w="9855" w:type="dxa"/>
            <w:gridSpan w:val="12"/>
            <w:tcBorders>
              <w:top w:val="nil"/>
            </w:tcBorders>
          </w:tcPr>
          <w:p w:rsidR="005775EA" w:rsidRDefault="00C84F55" w:rsidP="00C84F55">
            <w:pPr>
              <w:spacing w:before="60" w:after="60"/>
              <w:jc w:val="both"/>
            </w:pPr>
            <w:r w:rsidRPr="00117A25">
              <w:t xml:space="preserve">doc. </w:t>
            </w:r>
            <w:r>
              <w:t xml:space="preserve">Ing. Jiří </w:t>
            </w:r>
            <w:r w:rsidRPr="00117A25">
              <w:t>Mlček, Ph.D. (100% p)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3086" w:type="dxa"/>
            <w:gridSpan w:val="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10"/>
            <w:tcBorders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3938"/>
        </w:trPr>
        <w:tc>
          <w:tcPr>
            <w:tcW w:w="9855" w:type="dxa"/>
            <w:gridSpan w:val="12"/>
            <w:tcBorders>
              <w:top w:val="nil"/>
              <w:bottom w:val="single" w:sz="12" w:space="0" w:color="auto"/>
            </w:tcBorders>
          </w:tcPr>
          <w:p w:rsidR="005775EA" w:rsidRPr="00F476E2" w:rsidRDefault="005775EA" w:rsidP="00C17A31">
            <w:pPr>
              <w:pStyle w:val="Default"/>
              <w:jc w:val="both"/>
              <w:rPr>
                <w:sz w:val="20"/>
                <w:szCs w:val="20"/>
              </w:rPr>
            </w:pPr>
            <w:r w:rsidRPr="00F476E2">
              <w:rPr>
                <w:sz w:val="20"/>
                <w:szCs w:val="20"/>
              </w:rPr>
              <w:t>Cílem předmětu je seznámit studenty s novými trendy v gastronomii - sous vide, fusion kuchyně, raw food, enogastronomie aj. Student získá také znalosti o moderních technologiích a zařízeních p</w:t>
            </w:r>
            <w:r w:rsidR="00386E1B">
              <w:rPr>
                <w:sz w:val="20"/>
                <w:szCs w:val="20"/>
              </w:rPr>
              <w:t xml:space="preserve">oužívaných v gastronomii. </w:t>
            </w:r>
            <w:r w:rsidR="00386E1B" w:rsidRPr="00860FD4">
              <w:rPr>
                <w:sz w:val="19"/>
                <w:szCs w:val="19"/>
              </w:rPr>
              <w:t>Obsah předmětu tvoří tyto tematické celky: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Nové koncepty a trendy pro třetí tisíciletí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Raw food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Fusion kuchyně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Sous vide v</w:t>
            </w:r>
            <w:r w:rsidR="00EE5ED8">
              <w:t> </w:t>
            </w:r>
            <w:r w:rsidRPr="00AC403E">
              <w:t>gastronomii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Foodstyling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Enogastronomie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Wellness gastronomie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Nutraceutika v gastronomii a zdravý životní styl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rPr>
                <w:bCs/>
              </w:rPr>
              <w:t>Fast-casual koncept, spojení globálních gastronomií</w:t>
            </w:r>
            <w:r w:rsidR="00EE5ED8">
              <w:rPr>
                <w:bCs/>
              </w:rPr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Plýtvání potravinami a pokrmy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Udržitelnost v</w:t>
            </w:r>
            <w:r w:rsidR="00EE5ED8">
              <w:t> </w:t>
            </w:r>
            <w:r w:rsidRPr="00AC403E">
              <w:t>gastronomii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Kuchyně budoucnosti</w:t>
            </w:r>
            <w:r w:rsidR="00EE5ED8">
              <w:t>.</w:t>
            </w:r>
          </w:p>
          <w:p w:rsidR="005775EA" w:rsidRPr="00AC403E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Nové technologie a zařízení v</w:t>
            </w:r>
            <w:r w:rsidR="00EE5ED8">
              <w:t> </w:t>
            </w:r>
            <w:r w:rsidRPr="00AC403E">
              <w:t>gastronomii</w:t>
            </w:r>
            <w:r w:rsidR="00EE5ED8">
              <w:t>.</w:t>
            </w:r>
          </w:p>
          <w:p w:rsidR="005775EA" w:rsidRDefault="005775EA" w:rsidP="00033E37">
            <w:pPr>
              <w:pStyle w:val="Odstavecseseznamem"/>
              <w:numPr>
                <w:ilvl w:val="0"/>
                <w:numId w:val="1"/>
              </w:numPr>
              <w:ind w:left="284" w:hanging="57"/>
              <w:jc w:val="both"/>
            </w:pPr>
            <w:r w:rsidRPr="00AC403E">
              <w:t>Trendy restaurací</w:t>
            </w:r>
            <w:r w:rsidR="00EE5ED8">
              <w:t>.</w:t>
            </w:r>
          </w:p>
        </w:tc>
      </w:tr>
      <w:tr w:rsidR="005775EA" w:rsidTr="00394B59">
        <w:trPr>
          <w:gridAfter w:val="1"/>
          <w:wAfter w:w="176" w:type="dxa"/>
          <w:trHeight w:val="265"/>
        </w:trPr>
        <w:tc>
          <w:tcPr>
            <w:tcW w:w="3653" w:type="dxa"/>
            <w:gridSpan w:val="3"/>
            <w:tcBorders>
              <w:top w:val="nil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9"/>
            <w:tcBorders>
              <w:top w:val="nil"/>
              <w:bottom w:val="nil"/>
            </w:tcBorders>
          </w:tcPr>
          <w:p w:rsidR="005775EA" w:rsidRDefault="005775EA" w:rsidP="00C17A31">
            <w:pPr>
              <w:jc w:val="both"/>
            </w:pPr>
          </w:p>
        </w:tc>
      </w:tr>
      <w:tr w:rsidR="005775EA" w:rsidTr="00394B59">
        <w:trPr>
          <w:gridAfter w:val="1"/>
          <w:wAfter w:w="176" w:type="dxa"/>
          <w:trHeight w:val="1497"/>
        </w:trPr>
        <w:tc>
          <w:tcPr>
            <w:tcW w:w="9855" w:type="dxa"/>
            <w:gridSpan w:val="12"/>
            <w:tcBorders>
              <w:top w:val="nil"/>
            </w:tcBorders>
          </w:tcPr>
          <w:p w:rsidR="005775EA" w:rsidRPr="005775EA" w:rsidRDefault="005775EA" w:rsidP="001B6118">
            <w:pPr>
              <w:jc w:val="both"/>
            </w:pPr>
            <w:r w:rsidRPr="005775EA">
              <w:rPr>
                <w:u w:val="single"/>
              </w:rPr>
              <w:t>Povinná literatura</w:t>
            </w:r>
            <w:r w:rsidRPr="005775EA">
              <w:t xml:space="preserve">: </w:t>
            </w:r>
          </w:p>
          <w:p w:rsidR="005775EA" w:rsidRPr="005775EA" w:rsidRDefault="005775EA" w:rsidP="001B6118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1B6118">
              <w:rPr>
                <w:b w:val="0"/>
                <w:caps/>
                <w:sz w:val="20"/>
                <w:szCs w:val="20"/>
              </w:rPr>
              <w:t>Myhrvold, N., Young, Ch., Bilet, M</w:t>
            </w:r>
            <w:r w:rsidRPr="005775EA">
              <w:rPr>
                <w:b w:val="0"/>
                <w:sz w:val="20"/>
                <w:szCs w:val="20"/>
              </w:rPr>
              <w:t xml:space="preserve">. </w:t>
            </w:r>
            <w:r w:rsidRPr="005775EA">
              <w:rPr>
                <w:rStyle w:val="a-size-large"/>
                <w:b w:val="0"/>
                <w:sz w:val="20"/>
                <w:szCs w:val="20"/>
              </w:rPr>
              <w:t>Modernist Cuisine: The Art and Science of Cooking</w:t>
            </w:r>
            <w:r w:rsidR="001B6118">
              <w:rPr>
                <w:b w:val="0"/>
                <w:sz w:val="20"/>
                <w:szCs w:val="20"/>
              </w:rPr>
              <w:t>. The Cooking Lab</w:t>
            </w:r>
            <w:r w:rsidRPr="005775EA">
              <w:rPr>
                <w:b w:val="0"/>
                <w:sz w:val="20"/>
                <w:szCs w:val="20"/>
              </w:rPr>
              <w:t>, 2015. ISBN 0982761007.</w:t>
            </w:r>
          </w:p>
          <w:p w:rsidR="005775EA" w:rsidRPr="005775EA" w:rsidRDefault="005775EA" w:rsidP="001B6118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1B6118">
              <w:rPr>
                <w:rStyle w:val="a-size-large"/>
                <w:b w:val="0"/>
                <w:caps/>
                <w:sz w:val="20"/>
                <w:szCs w:val="20"/>
              </w:rPr>
              <w:t>Keller, T.</w:t>
            </w:r>
            <w:r w:rsidRPr="005775EA">
              <w:rPr>
                <w:rStyle w:val="a-size-large"/>
                <w:b w:val="0"/>
                <w:sz w:val="20"/>
                <w:szCs w:val="20"/>
              </w:rPr>
              <w:t xml:space="preserve"> Unde</w:t>
            </w:r>
            <w:r w:rsidR="001B6118">
              <w:rPr>
                <w:rStyle w:val="a-size-large"/>
                <w:b w:val="0"/>
                <w:sz w:val="20"/>
                <w:szCs w:val="20"/>
              </w:rPr>
              <w:t xml:space="preserve">r Pressure: Cooking  Sous Vide. </w:t>
            </w:r>
            <w:r w:rsidRPr="005775EA">
              <w:rPr>
                <w:rStyle w:val="a-size-large"/>
                <w:b w:val="0"/>
                <w:sz w:val="20"/>
                <w:szCs w:val="20"/>
              </w:rPr>
              <w:t xml:space="preserve">Artisan, 2008. ISBN </w:t>
            </w:r>
            <w:r w:rsidRPr="005775EA">
              <w:rPr>
                <w:b w:val="0"/>
                <w:sz w:val="20"/>
                <w:szCs w:val="20"/>
              </w:rPr>
              <w:t>978-1579653514.</w:t>
            </w:r>
          </w:p>
          <w:p w:rsidR="005775EA" w:rsidRDefault="005775EA" w:rsidP="001B6118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  <w:r w:rsidRPr="001B6118">
              <w:rPr>
                <w:b w:val="0"/>
                <w:caps/>
                <w:sz w:val="20"/>
                <w:szCs w:val="20"/>
              </w:rPr>
              <w:t>Kohout, P.</w:t>
            </w:r>
            <w:r w:rsidRPr="005775EA">
              <w:rPr>
                <w:b w:val="0"/>
                <w:sz w:val="20"/>
                <w:szCs w:val="20"/>
              </w:rPr>
              <w:t xml:space="preserve"> Potraviny - Součást zdr</w:t>
            </w:r>
            <w:r w:rsidR="001B6118">
              <w:rPr>
                <w:b w:val="0"/>
                <w:sz w:val="20"/>
                <w:szCs w:val="20"/>
              </w:rPr>
              <w:t xml:space="preserve">avého životního stylu. Forsapi, 2010. </w:t>
            </w:r>
            <w:r w:rsidRPr="005775EA">
              <w:rPr>
                <w:b w:val="0"/>
                <w:sz w:val="20"/>
                <w:szCs w:val="20"/>
              </w:rPr>
              <w:t>ISBN 9788087327395.</w:t>
            </w:r>
          </w:p>
          <w:p w:rsidR="00D812E4" w:rsidRPr="005775EA" w:rsidRDefault="00D812E4" w:rsidP="001B6118">
            <w:pPr>
              <w:pStyle w:val="Nadpis1"/>
              <w:spacing w:before="0" w:beforeAutospacing="0" w:after="0" w:afterAutospacing="0"/>
              <w:jc w:val="both"/>
              <w:rPr>
                <w:b w:val="0"/>
                <w:sz w:val="20"/>
                <w:szCs w:val="20"/>
              </w:rPr>
            </w:pPr>
          </w:p>
          <w:p w:rsidR="005775EA" w:rsidRPr="005775EA" w:rsidRDefault="005775EA" w:rsidP="001B6118">
            <w:pPr>
              <w:jc w:val="both"/>
            </w:pPr>
            <w:r w:rsidRPr="005775EA">
              <w:rPr>
                <w:u w:val="single"/>
              </w:rPr>
              <w:t>Doporučená literatura</w:t>
            </w:r>
            <w:r w:rsidRPr="005775EA">
              <w:t>:</w:t>
            </w:r>
          </w:p>
          <w:p w:rsidR="005775EA" w:rsidRPr="005775EA" w:rsidRDefault="005775EA" w:rsidP="001B6118">
            <w:pPr>
              <w:jc w:val="both"/>
            </w:pPr>
            <w:r w:rsidRPr="001B6118">
              <w:rPr>
                <w:caps/>
              </w:rPr>
              <w:t>Krejčí, M., Hošek V.</w:t>
            </w:r>
            <w:r w:rsidRPr="001B6118">
              <w:rPr>
                <w:rStyle w:val="j-hiddenauthornames"/>
                <w:caps/>
              </w:rPr>
              <w:t> </w:t>
            </w:r>
            <w:r w:rsidR="001B6118" w:rsidRPr="001B6118">
              <w:rPr>
                <w:rStyle w:val="j-hiddenauthornames"/>
              </w:rPr>
              <w:t>a kol.</w:t>
            </w:r>
            <w:r w:rsidRPr="005775EA">
              <w:rPr>
                <w:rStyle w:val="j-hiddenauthornames"/>
              </w:rPr>
              <w:t xml:space="preserve"> </w:t>
            </w:r>
            <w:r w:rsidRPr="005775EA">
              <w:t xml:space="preserve">Wellness. </w:t>
            </w:r>
            <w:r w:rsidR="001B6118">
              <w:t xml:space="preserve">Praha: </w:t>
            </w:r>
            <w:r w:rsidRPr="005775EA">
              <w:rPr>
                <w:rStyle w:val="j-hiddenauthornames"/>
              </w:rPr>
              <w:t xml:space="preserve">Grada, 2016. ISBN </w:t>
            </w:r>
            <w:r w:rsidRPr="005775EA">
              <w:t>978-80-271-0010-1.</w:t>
            </w:r>
          </w:p>
          <w:p w:rsidR="001B6118" w:rsidRPr="00011CA0" w:rsidRDefault="001B6118" w:rsidP="001B6118">
            <w:pPr>
              <w:jc w:val="both"/>
            </w:pPr>
            <w:r w:rsidRPr="00011CA0">
              <w:rPr>
                <w:caps/>
              </w:rPr>
              <w:t xml:space="preserve">Fic, </w:t>
            </w:r>
            <w:r w:rsidRPr="00011CA0">
              <w:t>V. a kol. Víno</w:t>
            </w:r>
            <w:r>
              <w:t xml:space="preserve">: </w:t>
            </w:r>
            <w:r w:rsidRPr="00011CA0">
              <w:t>analýza</w:t>
            </w:r>
            <w:r>
              <w:t xml:space="preserve">, </w:t>
            </w:r>
            <w:r w:rsidRPr="00011CA0">
              <w:t>technologie</w:t>
            </w:r>
            <w:r>
              <w:t xml:space="preserve">, </w:t>
            </w:r>
            <w:r w:rsidRPr="00011CA0">
              <w:t xml:space="preserve">gastronomie. Vysokoškolská učebnice a aplikační sborník. Český Těšín: 2 Theta, 2015. </w:t>
            </w:r>
            <w:r w:rsidRPr="00011CA0">
              <w:rPr>
                <w:bCs/>
                <w:kern w:val="36"/>
              </w:rPr>
              <w:t>ISBN 978-80-86380-71-1.</w:t>
            </w:r>
          </w:p>
          <w:p w:rsidR="005775EA" w:rsidRPr="00551D06" w:rsidRDefault="001B6118" w:rsidP="001B6118">
            <w:pPr>
              <w:ind w:left="-37" w:firstLine="37"/>
              <w:jc w:val="both"/>
            </w:pPr>
            <w:r w:rsidRPr="00011CA0">
              <w:rPr>
                <w:caps/>
              </w:rPr>
              <w:t>Vega</w:t>
            </w:r>
            <w:r w:rsidRPr="00011CA0">
              <w:t xml:space="preserve">, C. et al. </w:t>
            </w:r>
            <w:r w:rsidRPr="00011CA0">
              <w:rPr>
                <w:iCs/>
              </w:rPr>
              <w:t>The Kitchen as Laboratory</w:t>
            </w:r>
            <w:r w:rsidRPr="00011CA0">
              <w:t>. New York, 2012. ISBN 978-0-231-15344-7.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9855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5775EA" w:rsidRDefault="00013685" w:rsidP="00DA2F5C">
            <w:pPr>
              <w:jc w:val="center"/>
            </w:pPr>
            <w:r>
              <w:t>16</w:t>
            </w:r>
          </w:p>
        </w:tc>
        <w:tc>
          <w:tcPr>
            <w:tcW w:w="4179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775EA" w:rsidTr="00394B59">
        <w:trPr>
          <w:gridAfter w:val="1"/>
          <w:wAfter w:w="176" w:type="dxa"/>
        </w:trPr>
        <w:tc>
          <w:tcPr>
            <w:tcW w:w="9855" w:type="dxa"/>
            <w:gridSpan w:val="12"/>
            <w:shd w:val="clear" w:color="auto" w:fill="F7CAAC"/>
          </w:tcPr>
          <w:p w:rsidR="005775EA" w:rsidRDefault="005775EA" w:rsidP="00C17A3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775EA" w:rsidTr="00394B59">
        <w:trPr>
          <w:gridAfter w:val="1"/>
          <w:wAfter w:w="176" w:type="dxa"/>
          <w:trHeight w:val="992"/>
        </w:trPr>
        <w:tc>
          <w:tcPr>
            <w:tcW w:w="9855" w:type="dxa"/>
            <w:gridSpan w:val="12"/>
          </w:tcPr>
          <w:p w:rsidR="004A2CEE" w:rsidRPr="00E1633C" w:rsidRDefault="005775EA" w:rsidP="004A2CEE">
            <w:pPr>
              <w:jc w:val="both"/>
            </w:pPr>
            <w:r>
              <w:t>Studentům budou určeny části učiva k samostatnému nastudování. Kontrola samostatného studia bude provedena testem.</w:t>
            </w:r>
            <w:r w:rsidR="004A2CEE">
              <w:t xml:space="preserve"> </w:t>
            </w:r>
            <w:r w:rsidR="004A2CEE" w:rsidRPr="00AB5216">
              <w:t>Dle potřeby jsou možné individuální konzultace po předchozí emailové či telefonické dohodě.</w:t>
            </w:r>
          </w:p>
          <w:p w:rsidR="00D812E4" w:rsidRDefault="00D812E4" w:rsidP="00C17A31">
            <w:pPr>
              <w:jc w:val="both"/>
            </w:pPr>
          </w:p>
          <w:p w:rsidR="00D812E4" w:rsidRDefault="005775EA" w:rsidP="00C17A31">
            <w:pPr>
              <w:jc w:val="both"/>
            </w:pPr>
            <w:r w:rsidRPr="0046356B">
              <w:t xml:space="preserve">Možnosti komunikace s vyučujícím: </w:t>
            </w:r>
            <w:hyperlink r:id="rId79" w:history="1">
              <w:r w:rsidR="00992556" w:rsidRPr="00996F06">
                <w:rPr>
                  <w:rStyle w:val="Hypertextovodkaz"/>
                </w:rPr>
                <w:t>mlcek@utb.cz</w:t>
              </w:r>
            </w:hyperlink>
            <w:r w:rsidRPr="0046356B">
              <w:t>, 576</w:t>
            </w:r>
            <w:r>
              <w:t> </w:t>
            </w:r>
            <w:r w:rsidRPr="0046356B">
              <w:t>03</w:t>
            </w:r>
            <w:r>
              <w:t>3</w:t>
            </w:r>
            <w:r w:rsidR="00D812E4">
              <w:t> </w:t>
            </w:r>
            <w:r>
              <w:t>030</w:t>
            </w:r>
            <w:r w:rsidRPr="0046356B">
              <w:t>.</w:t>
            </w:r>
          </w:p>
          <w:p w:rsidR="00D812E4" w:rsidRDefault="00D812E4" w:rsidP="00C17A31">
            <w:pPr>
              <w:jc w:val="both"/>
            </w:pPr>
          </w:p>
          <w:p w:rsidR="00D812E4" w:rsidRDefault="00D812E4" w:rsidP="00C17A31">
            <w:pPr>
              <w:jc w:val="both"/>
            </w:pPr>
          </w:p>
          <w:p w:rsidR="00D812E4" w:rsidRDefault="00D812E4" w:rsidP="00C17A31">
            <w:pPr>
              <w:jc w:val="both"/>
            </w:pPr>
          </w:p>
          <w:p w:rsidR="00394B59" w:rsidRDefault="00394B59" w:rsidP="00C17A31">
            <w:pPr>
              <w:jc w:val="both"/>
            </w:pPr>
          </w:p>
          <w:p w:rsidR="00394B59" w:rsidRDefault="00394B59" w:rsidP="00C17A31">
            <w:pPr>
              <w:jc w:val="both"/>
            </w:pPr>
          </w:p>
        </w:tc>
      </w:tr>
      <w:tr w:rsidR="004D5EC7" w:rsidRPr="00011CA0" w:rsidTr="00394B59">
        <w:tc>
          <w:tcPr>
            <w:tcW w:w="10031" w:type="dxa"/>
            <w:gridSpan w:val="13"/>
            <w:tcBorders>
              <w:bottom w:val="double" w:sz="4" w:space="0" w:color="auto"/>
            </w:tcBorders>
            <w:shd w:val="clear" w:color="auto" w:fill="BDD6EE"/>
          </w:tcPr>
          <w:p w:rsidR="004D5EC7" w:rsidRPr="00011CA0" w:rsidRDefault="005775EA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4D5EC7" w:rsidRPr="00011CA0">
              <w:br w:type="page"/>
            </w:r>
            <w:r w:rsidR="004D5EC7" w:rsidRPr="00011CA0">
              <w:br w:type="page"/>
            </w:r>
            <w:r w:rsidR="004D5EC7" w:rsidRPr="00011CA0">
              <w:rPr>
                <w:b/>
                <w:sz w:val="28"/>
              </w:rPr>
              <w:t>B-III – Charakteristika studijního předmětu</w:t>
            </w:r>
          </w:p>
        </w:tc>
      </w:tr>
      <w:tr w:rsidR="004D5EC7" w:rsidRPr="004800BD" w:rsidTr="00394B59">
        <w:tc>
          <w:tcPr>
            <w:tcW w:w="3085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Název studijního předmětu</w:t>
            </w:r>
          </w:p>
        </w:tc>
        <w:tc>
          <w:tcPr>
            <w:tcW w:w="6946" w:type="dxa"/>
            <w:gridSpan w:val="11"/>
            <w:tcBorders>
              <w:top w:val="double" w:sz="4" w:space="0" w:color="auto"/>
            </w:tcBorders>
          </w:tcPr>
          <w:p w:rsidR="004D5EC7" w:rsidRPr="004800BD" w:rsidRDefault="004D5EC7" w:rsidP="00256AED">
            <w:pPr>
              <w:jc w:val="both"/>
              <w:rPr>
                <w:b/>
              </w:rPr>
            </w:pPr>
            <w:bookmarkStart w:id="34" w:name="Sep_metody"/>
            <w:bookmarkEnd w:id="34"/>
            <w:r w:rsidRPr="004800BD">
              <w:rPr>
                <w:b/>
              </w:rPr>
              <w:t>Separační metody</w:t>
            </w:r>
          </w:p>
        </w:tc>
      </w:tr>
      <w:tr w:rsidR="004D5EC7" w:rsidRPr="00011CA0" w:rsidTr="00394B59">
        <w:tc>
          <w:tcPr>
            <w:tcW w:w="3085" w:type="dxa"/>
            <w:gridSpan w:val="2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Typ předmětu</w:t>
            </w:r>
          </w:p>
        </w:tc>
        <w:tc>
          <w:tcPr>
            <w:tcW w:w="3407" w:type="dxa"/>
            <w:gridSpan w:val="5"/>
          </w:tcPr>
          <w:p w:rsidR="004D5EC7" w:rsidRPr="00011CA0" w:rsidRDefault="00AA776D" w:rsidP="00256AED">
            <w:pPr>
              <w:jc w:val="both"/>
              <w:rPr>
                <w:sz w:val="19"/>
                <w:szCs w:val="19"/>
              </w:rPr>
            </w:pPr>
            <w: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4D5EC7" w:rsidRPr="00011CA0" w:rsidRDefault="004D5EC7" w:rsidP="00256AED">
            <w:pPr>
              <w:jc w:val="both"/>
            </w:pPr>
            <w:r w:rsidRPr="00011CA0">
              <w:rPr>
                <w:b/>
              </w:rPr>
              <w:t>doporučený ročník / semestr</w:t>
            </w:r>
          </w:p>
        </w:tc>
        <w:tc>
          <w:tcPr>
            <w:tcW w:w="844" w:type="dxa"/>
            <w:gridSpan w:val="3"/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2/ZS</w:t>
            </w:r>
          </w:p>
        </w:tc>
      </w:tr>
      <w:tr w:rsidR="004D5EC7" w:rsidRPr="00011CA0" w:rsidTr="00394B59">
        <w:tc>
          <w:tcPr>
            <w:tcW w:w="3085" w:type="dxa"/>
            <w:gridSpan w:val="2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2"/>
          </w:tcPr>
          <w:p w:rsidR="004D5EC7" w:rsidRPr="00011CA0" w:rsidRDefault="008F1F46" w:rsidP="00256AED">
            <w:pPr>
              <w:jc w:val="both"/>
              <w:rPr>
                <w:sz w:val="19"/>
                <w:szCs w:val="19"/>
              </w:rPr>
            </w:pPr>
            <w:r>
              <w:t>28p+0s</w:t>
            </w:r>
            <w:r>
              <w:rPr>
                <w:lang w:val="en-GB"/>
              </w:rPr>
              <w:t>+</w:t>
            </w:r>
            <w:r>
              <w:t>28l</w:t>
            </w:r>
          </w:p>
        </w:tc>
        <w:tc>
          <w:tcPr>
            <w:tcW w:w="889" w:type="dxa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4D5EC7" w:rsidRPr="00011CA0" w:rsidRDefault="008F1F46" w:rsidP="00256AE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</w:t>
            </w:r>
          </w:p>
        </w:tc>
        <w:tc>
          <w:tcPr>
            <w:tcW w:w="2156" w:type="dxa"/>
            <w:gridSpan w:val="2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kreditů</w:t>
            </w:r>
          </w:p>
        </w:tc>
        <w:tc>
          <w:tcPr>
            <w:tcW w:w="1383" w:type="dxa"/>
            <w:gridSpan w:val="4"/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3</w:t>
            </w:r>
          </w:p>
        </w:tc>
      </w:tr>
      <w:tr w:rsidR="004D5EC7" w:rsidRPr="00011CA0" w:rsidTr="00394B59">
        <w:tc>
          <w:tcPr>
            <w:tcW w:w="3085" w:type="dxa"/>
            <w:gridSpan w:val="2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  <w:sz w:val="22"/>
              </w:rPr>
            </w:pPr>
            <w:r w:rsidRPr="00011CA0">
              <w:rPr>
                <w:b/>
              </w:rPr>
              <w:t>Prerekvizity, korekvizity, ekvivalence</w:t>
            </w:r>
          </w:p>
        </w:tc>
        <w:tc>
          <w:tcPr>
            <w:tcW w:w="6946" w:type="dxa"/>
            <w:gridSpan w:val="11"/>
          </w:tcPr>
          <w:p w:rsidR="004D5EC7" w:rsidRPr="00011CA0" w:rsidRDefault="004D5EC7" w:rsidP="00256AED">
            <w:pPr>
              <w:jc w:val="both"/>
            </w:pPr>
          </w:p>
        </w:tc>
      </w:tr>
      <w:tr w:rsidR="004D5EC7" w:rsidRPr="00011CA0" w:rsidTr="00394B59">
        <w:tc>
          <w:tcPr>
            <w:tcW w:w="3085" w:type="dxa"/>
            <w:gridSpan w:val="2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5"/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zápočet, zkouška</w:t>
            </w:r>
          </w:p>
        </w:tc>
        <w:tc>
          <w:tcPr>
            <w:tcW w:w="1554" w:type="dxa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Forma výuky</w:t>
            </w:r>
          </w:p>
        </w:tc>
        <w:tc>
          <w:tcPr>
            <w:tcW w:w="1985" w:type="dxa"/>
            <w:gridSpan w:val="5"/>
          </w:tcPr>
          <w:p w:rsidR="008F1F46" w:rsidRDefault="008F1F46" w:rsidP="00256AE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</w:t>
            </w:r>
            <w:r w:rsidR="004D5EC7">
              <w:rPr>
                <w:sz w:val="19"/>
                <w:szCs w:val="19"/>
              </w:rPr>
              <w:t>řednášky</w:t>
            </w:r>
            <w:r>
              <w:rPr>
                <w:sz w:val="19"/>
                <w:szCs w:val="19"/>
              </w:rPr>
              <w:t xml:space="preserve">, </w:t>
            </w:r>
          </w:p>
          <w:p w:rsidR="004D5EC7" w:rsidRPr="00011CA0" w:rsidRDefault="008F1F46" w:rsidP="00256AE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laboratorní cvičení</w:t>
            </w:r>
          </w:p>
        </w:tc>
      </w:tr>
      <w:tr w:rsidR="004D5EC7" w:rsidRPr="00011CA0" w:rsidTr="00394B59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46" w:type="dxa"/>
            <w:gridSpan w:val="11"/>
            <w:tcBorders>
              <w:bottom w:val="single" w:sz="4" w:space="0" w:color="auto"/>
            </w:tcBorders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Zápočet: seminární práce na zadané téma.</w:t>
            </w: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Zkouška: prokázání znalosti probíraných tematických okruhů </w:t>
            </w:r>
            <w:r w:rsidRPr="0094631C">
              <w:rPr>
                <w:sz w:val="19"/>
                <w:szCs w:val="19"/>
              </w:rPr>
              <w:t>- ústní zkouška.</w:t>
            </w:r>
          </w:p>
        </w:tc>
      </w:tr>
      <w:tr w:rsidR="004D5EC7" w:rsidRPr="00011CA0" w:rsidTr="00394B59">
        <w:trPr>
          <w:trHeight w:val="197"/>
        </w:trPr>
        <w:tc>
          <w:tcPr>
            <w:tcW w:w="3085" w:type="dxa"/>
            <w:gridSpan w:val="2"/>
            <w:tcBorders>
              <w:top w:val="single" w:sz="4" w:space="0" w:color="auto"/>
            </w:tcBorders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Garant předmětu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</w:tcBorders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4D5EC7" w:rsidRPr="00011CA0" w:rsidTr="00394B59">
        <w:trPr>
          <w:trHeight w:val="243"/>
        </w:trPr>
        <w:tc>
          <w:tcPr>
            <w:tcW w:w="3085" w:type="dxa"/>
            <w:gridSpan w:val="2"/>
            <w:tcBorders>
              <w:top w:val="nil"/>
            </w:tcBorders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Zapojení garanta do výuky předmětu</w:t>
            </w:r>
          </w:p>
        </w:tc>
        <w:tc>
          <w:tcPr>
            <w:tcW w:w="6946" w:type="dxa"/>
            <w:gridSpan w:val="11"/>
            <w:tcBorders>
              <w:top w:val="nil"/>
            </w:tcBorders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4D5EC7" w:rsidRPr="00011CA0" w:rsidTr="00394B59">
        <w:tc>
          <w:tcPr>
            <w:tcW w:w="3085" w:type="dxa"/>
            <w:gridSpan w:val="2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Vyučující</w:t>
            </w:r>
          </w:p>
        </w:tc>
        <w:tc>
          <w:tcPr>
            <w:tcW w:w="6946" w:type="dxa"/>
            <w:gridSpan w:val="11"/>
            <w:tcBorders>
              <w:bottom w:val="nil"/>
            </w:tcBorders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RNDr. Marek</w:t>
            </w:r>
            <w:r>
              <w:rPr>
                <w:sz w:val="19"/>
                <w:szCs w:val="19"/>
              </w:rPr>
              <w:t xml:space="preserve"> </w:t>
            </w:r>
            <w:r w:rsidRPr="00011CA0">
              <w:rPr>
                <w:sz w:val="19"/>
                <w:szCs w:val="19"/>
              </w:rPr>
              <w:t>Ingr, Ph.D.</w:t>
            </w:r>
            <w:r w:rsidR="00C84F55">
              <w:rPr>
                <w:sz w:val="19"/>
                <w:szCs w:val="19"/>
              </w:rPr>
              <w:t xml:space="preserve"> (100% p)</w:t>
            </w:r>
          </w:p>
        </w:tc>
      </w:tr>
      <w:tr w:rsidR="004D5EC7" w:rsidRPr="00011CA0" w:rsidTr="00394B59">
        <w:tc>
          <w:tcPr>
            <w:tcW w:w="3085" w:type="dxa"/>
            <w:gridSpan w:val="2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Stručná anotace předmětu</w:t>
            </w:r>
          </w:p>
        </w:tc>
        <w:tc>
          <w:tcPr>
            <w:tcW w:w="6946" w:type="dxa"/>
            <w:gridSpan w:val="11"/>
            <w:tcBorders>
              <w:bottom w:val="nil"/>
            </w:tcBorders>
          </w:tcPr>
          <w:p w:rsidR="004D5EC7" w:rsidRPr="00011CA0" w:rsidRDefault="004D5EC7" w:rsidP="00256AED">
            <w:pPr>
              <w:jc w:val="both"/>
            </w:pPr>
          </w:p>
        </w:tc>
      </w:tr>
      <w:tr w:rsidR="004D5EC7" w:rsidRPr="00011CA0" w:rsidTr="00394B59">
        <w:trPr>
          <w:trHeight w:val="3938"/>
        </w:trPr>
        <w:tc>
          <w:tcPr>
            <w:tcW w:w="10031" w:type="dxa"/>
            <w:gridSpan w:val="13"/>
            <w:tcBorders>
              <w:top w:val="nil"/>
              <w:bottom w:val="single" w:sz="12" w:space="0" w:color="auto"/>
            </w:tcBorders>
          </w:tcPr>
          <w:p w:rsidR="004D5EC7" w:rsidRPr="00011CA0" w:rsidRDefault="004D5EC7" w:rsidP="00256AED">
            <w:pPr>
              <w:jc w:val="both"/>
            </w:pPr>
            <w:r w:rsidRPr="00011CA0">
              <w:rPr>
                <w:sz w:val="19"/>
                <w:szCs w:val="19"/>
              </w:rPr>
              <w:t>Cílem předmětu je studenty seznámit s teoretickými fyzikálně-chemickými základy separačních metod</w:t>
            </w:r>
            <w:r>
              <w:rPr>
                <w:sz w:val="19"/>
                <w:szCs w:val="19"/>
              </w:rPr>
              <w:t>,</w:t>
            </w:r>
            <w:r w:rsidRPr="00011CA0">
              <w:rPr>
                <w:sz w:val="19"/>
                <w:szCs w:val="19"/>
              </w:rPr>
              <w:t xml:space="preserve"> jakož i s jejich instrumentací a příklady použití. Vybrané metody si studenti prakticky vyzkoušejí v rámci souběžného předmě</w:t>
            </w:r>
            <w:r>
              <w:rPr>
                <w:sz w:val="19"/>
                <w:szCs w:val="19"/>
              </w:rPr>
              <w:t xml:space="preserve">tu Laboratoř separačních metod. </w:t>
            </w:r>
            <w:r w:rsidRPr="00177443">
              <w:rPr>
                <w:sz w:val="19"/>
                <w:szCs w:val="19"/>
              </w:rPr>
              <w:t>Obsah předmětu tvoří tyto tematické celky:</w:t>
            </w:r>
            <w:r w:rsidRPr="00011CA0">
              <w:t xml:space="preserve"> 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Úvod do separačních metod, historický přehled. 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Principy dělení látek, mezimolekulové interakce a vlastnosti látek z nich vyplývající. 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Zpracování komplexního biologického materiálu, základní separační metody (filtrace, extrakce, srážení, vysolování). 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Elektromigrační separační metody - teoretický základ.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Kapilární zónová elektroforéza, izotachoforéza, izoelektrická fokusace - principy a aplikace.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Gelové elektroforézy a speciální elektromigrační metody (sekvenace DNA, MEKC). 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Sedimentační metody jako nástroj analýzy přírodních látek. Metoda sedimentační rychlosti. 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Sedimentační rovnováha, aplikace na rovnováhy oligomerních proteinů a polydisperzní vzorky polymerů. Izopyknická centrifugace.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Chromatografické metody - základní principy chromatografie, analýza výsledků, chromatografie prováděné v izokratickém režimu, gelová permeační chromatografie - principy a příklady použití. Kapalinová a plynová chromatografie. 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Gradientové chromatografické metody - iontoměničová chromatografie, hydrofobní chromatografie, chromatografie na reverzní fázi, afinitní chromatografie - principy a příklady použití. Tenkovrstevná chromatografie.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Detekční metody v chromatografických a elektromigračních metodách - základy spektrofotometrie a fluorimetrie, detekce v plynové chromatografii.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Refraktometrie, konduktometrie, základy hmotnostní spektrometrie.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Stanovení koncentrací biologicky aktivních látek - kolorimetrická stanovení proteinů, aminokyselinová analýza, sekvenace proteinů, stanovení koncentrace DNA, metoda PCR a qPCR.</w:t>
            </w:r>
          </w:p>
          <w:p w:rsidR="004D5EC7" w:rsidRPr="00011CA0" w:rsidRDefault="004D5EC7" w:rsidP="00033E37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11CA0">
              <w:rPr>
                <w:sz w:val="19"/>
                <w:szCs w:val="19"/>
              </w:rPr>
              <w:t>Imunologické metody, blotování, ELISA, průtoková cytometrie.</w:t>
            </w:r>
          </w:p>
        </w:tc>
      </w:tr>
      <w:tr w:rsidR="004D5EC7" w:rsidRPr="00011CA0" w:rsidTr="00394B59">
        <w:trPr>
          <w:trHeight w:val="265"/>
        </w:trPr>
        <w:tc>
          <w:tcPr>
            <w:tcW w:w="3652" w:type="dxa"/>
            <w:gridSpan w:val="3"/>
            <w:tcBorders>
              <w:top w:val="nil"/>
            </w:tcBorders>
            <w:shd w:val="clear" w:color="auto" w:fill="F7CAAC"/>
          </w:tcPr>
          <w:p w:rsidR="004D5EC7" w:rsidRPr="00011CA0" w:rsidRDefault="004D5EC7" w:rsidP="00256AED">
            <w:pPr>
              <w:jc w:val="both"/>
            </w:pPr>
            <w:r w:rsidRPr="00011CA0">
              <w:rPr>
                <w:b/>
              </w:rPr>
              <w:t>Studijní literatura a studijní pomůcky</w:t>
            </w:r>
          </w:p>
        </w:tc>
        <w:tc>
          <w:tcPr>
            <w:tcW w:w="6379" w:type="dxa"/>
            <w:gridSpan w:val="10"/>
            <w:tcBorders>
              <w:top w:val="nil"/>
              <w:bottom w:val="nil"/>
            </w:tcBorders>
          </w:tcPr>
          <w:p w:rsidR="004D5EC7" w:rsidRPr="00011CA0" w:rsidRDefault="004D5EC7" w:rsidP="00256AED">
            <w:pPr>
              <w:jc w:val="both"/>
            </w:pPr>
          </w:p>
        </w:tc>
      </w:tr>
      <w:tr w:rsidR="004D5EC7" w:rsidRPr="00011CA0" w:rsidTr="00394B59">
        <w:trPr>
          <w:trHeight w:val="425"/>
        </w:trPr>
        <w:tc>
          <w:tcPr>
            <w:tcW w:w="10031" w:type="dxa"/>
            <w:gridSpan w:val="13"/>
            <w:tcBorders>
              <w:top w:val="nil"/>
            </w:tcBorders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  <w:u w:val="single"/>
              </w:rPr>
              <w:t>Povinná</w:t>
            </w:r>
            <w:r>
              <w:rPr>
                <w:sz w:val="19"/>
                <w:szCs w:val="19"/>
                <w:u w:val="single"/>
              </w:rPr>
              <w:t xml:space="preserve"> literatura</w:t>
            </w:r>
            <w:r w:rsidRPr="00011CA0">
              <w:rPr>
                <w:sz w:val="19"/>
                <w:szCs w:val="19"/>
              </w:rPr>
              <w:t xml:space="preserve">: </w:t>
            </w: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Prezentace z přednášky.</w:t>
            </w: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caps/>
                <w:sz w:val="19"/>
                <w:szCs w:val="19"/>
              </w:rPr>
              <w:t>Štulík, K</w:t>
            </w:r>
            <w:r w:rsidRPr="00011CA0">
              <w:rPr>
                <w:sz w:val="19"/>
                <w:szCs w:val="19"/>
              </w:rPr>
              <w:t xml:space="preserve">. Analytické separační metody. 1. vyd. Praha: Karolinum, 2004. ISBN 80-246-0852-9. </w:t>
            </w: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caps/>
                <w:sz w:val="19"/>
                <w:szCs w:val="19"/>
              </w:rPr>
              <w:t>Prosser, V</w:t>
            </w:r>
            <w:r w:rsidRPr="00011CA0">
              <w:rPr>
                <w:sz w:val="19"/>
                <w:szCs w:val="19"/>
              </w:rPr>
              <w:t xml:space="preserve">. a kol. Experimentální metody biofyziky. Praha, 1989. </w:t>
            </w:r>
          </w:p>
          <w:p w:rsidR="004D5EC7" w:rsidRPr="00011CA0" w:rsidRDefault="004D5EC7" w:rsidP="00256AED">
            <w:pPr>
              <w:jc w:val="both"/>
              <w:rPr>
                <w:sz w:val="6"/>
                <w:szCs w:val="6"/>
                <w:u w:val="single"/>
              </w:rPr>
            </w:pP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  <w:u w:val="single"/>
              </w:rPr>
            </w:pPr>
            <w:r w:rsidRPr="00011CA0">
              <w:rPr>
                <w:sz w:val="19"/>
                <w:szCs w:val="19"/>
                <w:u w:val="single"/>
              </w:rPr>
              <w:t>Doporučená</w:t>
            </w:r>
            <w:r>
              <w:rPr>
                <w:sz w:val="19"/>
                <w:szCs w:val="19"/>
                <w:u w:val="single"/>
              </w:rPr>
              <w:t xml:space="preserve"> literatura</w:t>
            </w:r>
            <w:r w:rsidRPr="00011CA0">
              <w:rPr>
                <w:sz w:val="19"/>
                <w:szCs w:val="19"/>
                <w:u w:val="single"/>
              </w:rPr>
              <w:t>:</w:t>
            </w:r>
          </w:p>
          <w:p w:rsidR="004D5EC7" w:rsidRPr="00011CA0" w:rsidRDefault="004D5EC7" w:rsidP="00256AED">
            <w:pPr>
              <w:jc w:val="both"/>
              <w:rPr>
                <w:sz w:val="18"/>
                <w:szCs w:val="18"/>
              </w:rPr>
            </w:pPr>
            <w:r w:rsidRPr="00011CA0">
              <w:rPr>
                <w:caps/>
                <w:sz w:val="19"/>
                <w:szCs w:val="19"/>
              </w:rPr>
              <w:t>Nováková, L., Douša,</w:t>
            </w:r>
            <w:r w:rsidRPr="00011CA0">
              <w:rPr>
                <w:sz w:val="19"/>
                <w:szCs w:val="19"/>
              </w:rPr>
              <w:t xml:space="preserve"> M. Moderní HPLC separace v teorii a praxi I. Hradec Králové, Klatovy. </w:t>
            </w:r>
            <w:r w:rsidRPr="00011CA0">
              <w:rPr>
                <w:sz w:val="18"/>
                <w:szCs w:val="18"/>
              </w:rPr>
              <w:t xml:space="preserve">ISBN 978-80-260-4243-3. </w:t>
            </w:r>
          </w:p>
          <w:p w:rsidR="004D5EC7" w:rsidRPr="00011CA0" w:rsidRDefault="004D5EC7" w:rsidP="00256AED">
            <w:pPr>
              <w:jc w:val="both"/>
              <w:rPr>
                <w:sz w:val="18"/>
                <w:szCs w:val="18"/>
              </w:rPr>
            </w:pPr>
            <w:r w:rsidRPr="00011CA0">
              <w:rPr>
                <w:caps/>
                <w:sz w:val="19"/>
                <w:szCs w:val="19"/>
              </w:rPr>
              <w:t>Nováková, L., Douša,</w:t>
            </w:r>
            <w:r w:rsidRPr="00011CA0">
              <w:rPr>
                <w:sz w:val="19"/>
                <w:szCs w:val="19"/>
              </w:rPr>
              <w:t xml:space="preserve"> M. Moderní HPLC separace v teorii a praxi II. Hradec Králové, Klatovy. </w:t>
            </w:r>
            <w:r w:rsidRPr="00011CA0">
              <w:rPr>
                <w:sz w:val="18"/>
                <w:szCs w:val="18"/>
              </w:rPr>
              <w:t xml:space="preserve">ISBN 978-80-260-4244-0. </w:t>
            </w: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caps/>
                <w:sz w:val="19"/>
                <w:szCs w:val="19"/>
              </w:rPr>
              <w:t>Kodíček, M., Karpenko,</w:t>
            </w:r>
            <w:r w:rsidRPr="00011CA0">
              <w:rPr>
                <w:sz w:val="19"/>
                <w:szCs w:val="19"/>
              </w:rPr>
              <w:t xml:space="preserve"> V. Biofyzikální chemie. Praha, 1997. </w:t>
            </w: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caps/>
                <w:sz w:val="19"/>
                <w:szCs w:val="19"/>
              </w:rPr>
              <w:t xml:space="preserve">Wilson, I.D. </w:t>
            </w:r>
            <w:r w:rsidRPr="00011CA0">
              <w:rPr>
                <w:sz w:val="19"/>
                <w:szCs w:val="19"/>
              </w:rPr>
              <w:t>(Ed.)</w:t>
            </w:r>
            <w:r>
              <w:rPr>
                <w:sz w:val="19"/>
                <w:szCs w:val="19"/>
              </w:rPr>
              <w:t xml:space="preserve"> </w:t>
            </w:r>
            <w:r w:rsidRPr="00011CA0">
              <w:rPr>
                <w:sz w:val="19"/>
                <w:szCs w:val="19"/>
              </w:rPr>
              <w:t xml:space="preserve">Encyclopedia of Separation Science. New York: Academic Press, 2000. </w:t>
            </w: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caps/>
                <w:sz w:val="19"/>
                <w:szCs w:val="19"/>
              </w:rPr>
              <w:t>Atkins,</w:t>
            </w:r>
            <w:r w:rsidRPr="00011CA0">
              <w:rPr>
                <w:sz w:val="19"/>
                <w:szCs w:val="19"/>
              </w:rPr>
              <w:t xml:space="preserve"> P.W. </w:t>
            </w:r>
            <w:r w:rsidRPr="00011CA0">
              <w:rPr>
                <w:iCs/>
                <w:sz w:val="19"/>
                <w:szCs w:val="19"/>
              </w:rPr>
              <w:t>Atkins´ Physical Chemistry</w:t>
            </w:r>
            <w:r w:rsidRPr="00011CA0">
              <w:rPr>
                <w:sz w:val="19"/>
                <w:szCs w:val="19"/>
              </w:rPr>
              <w:t>. 10th Ed. New York: Oxford University Press, 2014. ISBN 9780199697403.</w:t>
            </w:r>
          </w:p>
        </w:tc>
      </w:tr>
      <w:tr w:rsidR="004D5EC7" w:rsidRPr="00011CA0" w:rsidTr="00394B59">
        <w:tc>
          <w:tcPr>
            <w:tcW w:w="10031" w:type="dxa"/>
            <w:gridSpan w:val="1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4D5EC7" w:rsidRPr="00011CA0" w:rsidRDefault="004D5EC7" w:rsidP="00256AED">
            <w:pPr>
              <w:jc w:val="center"/>
              <w:rPr>
                <w:b/>
              </w:rPr>
            </w:pPr>
            <w:r w:rsidRPr="00011CA0">
              <w:rPr>
                <w:b/>
              </w:rPr>
              <w:t>Informace ke kombinované nebo distanční formě</w:t>
            </w:r>
          </w:p>
        </w:tc>
      </w:tr>
      <w:tr w:rsidR="004D5EC7" w:rsidRPr="00011CA0" w:rsidTr="00394B59"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4D5EC7" w:rsidRPr="00011CA0" w:rsidRDefault="004D5EC7" w:rsidP="00256AED">
            <w:pPr>
              <w:jc w:val="both"/>
            </w:pPr>
            <w:r w:rsidRPr="00011CA0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4D5EC7" w:rsidRPr="00110159" w:rsidRDefault="00013685" w:rsidP="00DA2F5C">
            <w:pPr>
              <w:jc w:val="center"/>
              <w:rPr>
                <w:sz w:val="19"/>
                <w:szCs w:val="19"/>
              </w:rPr>
            </w:pPr>
            <w:r w:rsidRPr="00110159">
              <w:rPr>
                <w:sz w:val="19"/>
                <w:szCs w:val="19"/>
              </w:rPr>
              <w:t>16</w:t>
            </w:r>
          </w:p>
        </w:tc>
        <w:tc>
          <w:tcPr>
            <w:tcW w:w="4355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 xml:space="preserve">hodin </w:t>
            </w:r>
          </w:p>
        </w:tc>
      </w:tr>
      <w:tr w:rsidR="004D5EC7" w:rsidRPr="00011CA0" w:rsidTr="00394B59">
        <w:tc>
          <w:tcPr>
            <w:tcW w:w="10031" w:type="dxa"/>
            <w:gridSpan w:val="13"/>
            <w:shd w:val="clear" w:color="auto" w:fill="F7CAAC"/>
          </w:tcPr>
          <w:p w:rsidR="004D5EC7" w:rsidRPr="00011CA0" w:rsidRDefault="004D5EC7" w:rsidP="00256AED">
            <w:pPr>
              <w:jc w:val="both"/>
              <w:rPr>
                <w:b/>
              </w:rPr>
            </w:pPr>
            <w:r w:rsidRPr="00011CA0">
              <w:rPr>
                <w:b/>
              </w:rPr>
              <w:t>Informace o způsobu kontaktu s vyučujícím</w:t>
            </w:r>
          </w:p>
        </w:tc>
      </w:tr>
      <w:tr w:rsidR="004D5EC7" w:rsidRPr="00011CA0" w:rsidTr="00394B59">
        <w:trPr>
          <w:trHeight w:val="283"/>
        </w:trPr>
        <w:tc>
          <w:tcPr>
            <w:tcW w:w="10031" w:type="dxa"/>
            <w:gridSpan w:val="13"/>
          </w:tcPr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>Studenti se účastní dvou konzultací v rozsahu 4 hodin, kde je jim redukovanou formou prezentována látka výše uvedeného rozsahu. Prezentace dostanou k dispozici k samostudiu. Studenti jsou dále povinni vypracovat seminární práce formou rešerše na zvolené téma související s náplní předmětu (každý student má vlastní téma) v rozsahu cca 10 stran formátu A4. Práce jsou hodnoceny vyučujícím a jsou podkladem pro udělení zápočtu (nevyhovující práce jsou studenti povinni přepracovat). Předmět je zakončen ústní zkouškou z probíraného učiva.   Studenti se s vyučujícími setkávají v rámci konzultací (přednášek). Kromě toho je možný individuální kontakt e-mailem či telefonicky a po dohodě individuální konzultace. Hromadné informace jsou studentům zasílány na e-mailové adresy uvedené v systému STAG, případně na společnou adresu dané studijní skupiny.</w:t>
            </w:r>
          </w:p>
          <w:p w:rsidR="004D5EC7" w:rsidRPr="00011CA0" w:rsidRDefault="004D5EC7" w:rsidP="00256AED">
            <w:pPr>
              <w:jc w:val="both"/>
              <w:rPr>
                <w:sz w:val="10"/>
                <w:szCs w:val="10"/>
              </w:rPr>
            </w:pPr>
          </w:p>
          <w:p w:rsidR="004D5EC7" w:rsidRPr="00011CA0" w:rsidRDefault="004D5EC7" w:rsidP="00256AED">
            <w:pPr>
              <w:jc w:val="both"/>
              <w:rPr>
                <w:sz w:val="19"/>
                <w:szCs w:val="19"/>
              </w:rPr>
            </w:pPr>
            <w:r w:rsidRPr="00011CA0">
              <w:rPr>
                <w:sz w:val="19"/>
                <w:szCs w:val="19"/>
              </w:rPr>
              <w:t xml:space="preserve">Možnosti komunikace s vyučujícím: </w:t>
            </w:r>
            <w:hyperlink r:id="rId80" w:history="1">
              <w:r w:rsidRPr="00011CA0">
                <w:rPr>
                  <w:rStyle w:val="Hypertextovodkaz"/>
                  <w:sz w:val="19"/>
                  <w:szCs w:val="19"/>
                </w:rPr>
                <w:t>ingr@utb.cz</w:t>
              </w:r>
            </w:hyperlink>
            <w:hyperlink r:id="rId81" w:history="1"/>
            <w:r w:rsidRPr="00011CA0">
              <w:rPr>
                <w:sz w:val="19"/>
                <w:szCs w:val="19"/>
              </w:rPr>
              <w:t>, 576 031 417.</w:t>
            </w:r>
          </w:p>
        </w:tc>
      </w:tr>
      <w:tr w:rsidR="00AB19B5" w:rsidTr="00394B59">
        <w:tc>
          <w:tcPr>
            <w:tcW w:w="10031" w:type="dxa"/>
            <w:gridSpan w:val="13"/>
            <w:tcBorders>
              <w:bottom w:val="double" w:sz="4" w:space="0" w:color="auto"/>
            </w:tcBorders>
            <w:shd w:val="clear" w:color="auto" w:fill="BDD6EE"/>
          </w:tcPr>
          <w:p w:rsidR="00AB19B5" w:rsidRDefault="005775EA" w:rsidP="00256AED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AB19B5">
              <w:br w:type="page"/>
            </w:r>
            <w:r w:rsidR="00AB19B5">
              <w:rPr>
                <w:b/>
                <w:sz w:val="28"/>
              </w:rPr>
              <w:t>B-III – Charakteristika studijního předmětu</w:t>
            </w:r>
          </w:p>
        </w:tc>
      </w:tr>
      <w:tr w:rsidR="00AB19B5" w:rsidTr="00394B59">
        <w:tc>
          <w:tcPr>
            <w:tcW w:w="3085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46" w:type="dxa"/>
            <w:gridSpan w:val="11"/>
            <w:tcBorders>
              <w:top w:val="double" w:sz="4" w:space="0" w:color="auto"/>
            </w:tcBorders>
          </w:tcPr>
          <w:p w:rsidR="00AB19B5" w:rsidRPr="00AB19B5" w:rsidRDefault="00AB19B5" w:rsidP="00256AED">
            <w:pPr>
              <w:jc w:val="both"/>
              <w:rPr>
                <w:b/>
              </w:rPr>
            </w:pPr>
            <w:bookmarkStart w:id="35" w:name="Odb_stáž"/>
            <w:bookmarkEnd w:id="35"/>
            <w:r w:rsidRPr="00AB19B5">
              <w:rPr>
                <w:b/>
              </w:rPr>
              <w:t>Odborná stáž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7" w:type="dxa"/>
            <w:gridSpan w:val="5"/>
          </w:tcPr>
          <w:p w:rsidR="00AB19B5" w:rsidRDefault="00AA776D" w:rsidP="00256AED">
            <w:pPr>
              <w:jc w:val="both"/>
            </w:pPr>
            <w: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AB19B5" w:rsidRDefault="00AB19B5" w:rsidP="00256AE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44" w:type="dxa"/>
            <w:gridSpan w:val="3"/>
          </w:tcPr>
          <w:p w:rsidR="00AB19B5" w:rsidRDefault="00AB19B5" w:rsidP="00256AED">
            <w:pPr>
              <w:jc w:val="both"/>
            </w:pPr>
            <w:r>
              <w:t>2/ZS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2"/>
          </w:tcPr>
          <w:p w:rsidR="00AB19B5" w:rsidRDefault="008F1F46" w:rsidP="00256AED">
            <w:pPr>
              <w:jc w:val="both"/>
            </w:pPr>
            <w:r>
              <w:t>0p</w:t>
            </w:r>
            <w:r>
              <w:rPr>
                <w:lang w:val="en-GB"/>
              </w:rPr>
              <w:t>+</w:t>
            </w:r>
            <w:r>
              <w:t>0s</w:t>
            </w:r>
            <w:r>
              <w:rPr>
                <w:lang w:val="en-GB"/>
              </w:rPr>
              <w:t>+</w:t>
            </w:r>
            <w:r>
              <w:t>56l</w:t>
            </w:r>
          </w:p>
        </w:tc>
        <w:tc>
          <w:tcPr>
            <w:tcW w:w="889" w:type="dxa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AB19B5" w:rsidRDefault="008F1F46" w:rsidP="00256AED">
            <w:pPr>
              <w:jc w:val="both"/>
            </w:pPr>
            <w:r>
              <w:t>56</w:t>
            </w:r>
          </w:p>
        </w:tc>
        <w:tc>
          <w:tcPr>
            <w:tcW w:w="2156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383" w:type="dxa"/>
            <w:gridSpan w:val="4"/>
          </w:tcPr>
          <w:p w:rsidR="00AB19B5" w:rsidRDefault="00AB19B5" w:rsidP="00256AED">
            <w:pPr>
              <w:jc w:val="both"/>
            </w:pPr>
            <w:r>
              <w:t>3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46" w:type="dxa"/>
            <w:gridSpan w:val="11"/>
          </w:tcPr>
          <w:p w:rsidR="00AB19B5" w:rsidRDefault="00AB19B5" w:rsidP="00256AED">
            <w:pPr>
              <w:jc w:val="both"/>
            </w:pP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7" w:type="dxa"/>
            <w:gridSpan w:val="5"/>
          </w:tcPr>
          <w:p w:rsidR="00AB19B5" w:rsidRDefault="00AB19B5" w:rsidP="00256AED">
            <w:pPr>
              <w:jc w:val="both"/>
            </w:pPr>
            <w:r>
              <w:t>zápočet</w:t>
            </w:r>
          </w:p>
        </w:tc>
        <w:tc>
          <w:tcPr>
            <w:tcW w:w="1554" w:type="dxa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85" w:type="dxa"/>
            <w:gridSpan w:val="5"/>
          </w:tcPr>
          <w:p w:rsidR="00AB19B5" w:rsidRDefault="00AB19B5" w:rsidP="00AB19B5">
            <w:pPr>
              <w:jc w:val="both"/>
            </w:pPr>
            <w:r>
              <w:t>laboratorní cvičení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46" w:type="dxa"/>
            <w:gridSpan w:val="11"/>
            <w:tcBorders>
              <w:bottom w:val="single" w:sz="4" w:space="0" w:color="auto"/>
            </w:tcBorders>
          </w:tcPr>
          <w:p w:rsidR="00AB19B5" w:rsidRDefault="00AB19B5" w:rsidP="00256AED">
            <w:pPr>
              <w:jc w:val="both"/>
            </w:pPr>
            <w:r>
              <w:t>100% účast na odborné stáži, vypracování zprávy a prezentace činnosti.</w:t>
            </w:r>
          </w:p>
        </w:tc>
      </w:tr>
      <w:tr w:rsidR="00AB19B5" w:rsidTr="00394B59">
        <w:trPr>
          <w:trHeight w:val="197"/>
        </w:trPr>
        <w:tc>
          <w:tcPr>
            <w:tcW w:w="3085" w:type="dxa"/>
            <w:gridSpan w:val="2"/>
            <w:tcBorders>
              <w:top w:val="nil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</w:tcBorders>
          </w:tcPr>
          <w:p w:rsidR="00AB19B5" w:rsidRDefault="00AB19B5" w:rsidP="00256AED">
            <w:pPr>
              <w:jc w:val="both"/>
            </w:pPr>
            <w:r>
              <w:t xml:space="preserve"> </w:t>
            </w:r>
          </w:p>
        </w:tc>
      </w:tr>
      <w:tr w:rsidR="00AB19B5" w:rsidTr="00394B59">
        <w:trPr>
          <w:trHeight w:val="243"/>
        </w:trPr>
        <w:tc>
          <w:tcPr>
            <w:tcW w:w="3085" w:type="dxa"/>
            <w:gridSpan w:val="2"/>
            <w:tcBorders>
              <w:top w:val="nil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46" w:type="dxa"/>
            <w:gridSpan w:val="11"/>
            <w:tcBorders>
              <w:top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46" w:type="dxa"/>
            <w:gridSpan w:val="11"/>
            <w:tcBorders>
              <w:bottom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394B59">
        <w:trPr>
          <w:trHeight w:val="292"/>
        </w:trPr>
        <w:tc>
          <w:tcPr>
            <w:tcW w:w="10031" w:type="dxa"/>
            <w:gridSpan w:val="13"/>
            <w:tcBorders>
              <w:top w:val="nil"/>
            </w:tcBorders>
          </w:tcPr>
          <w:p w:rsidR="00C84F55" w:rsidRDefault="00AB19B5" w:rsidP="00AB19B5">
            <w:pPr>
              <w:spacing w:before="60" w:after="60"/>
              <w:jc w:val="both"/>
            </w:pPr>
            <w:r>
              <w:t>Ing. Eva Lorenco</w:t>
            </w:r>
            <w:r w:rsidR="00394B59">
              <w:t>vá, Ph.D. (100</w:t>
            </w:r>
            <w:r>
              <w:t xml:space="preserve">% l)    </w:t>
            </w:r>
          </w:p>
          <w:p w:rsidR="00AB19B5" w:rsidRDefault="00C84F55" w:rsidP="00AB19B5">
            <w:pPr>
              <w:spacing w:before="60" w:after="60"/>
              <w:jc w:val="both"/>
            </w:pPr>
            <w:r w:rsidRPr="00117A25">
              <w:t>bude zajištěno ve spolupracujících organizacích</w:t>
            </w:r>
            <w:r w:rsidR="00AB19B5">
              <w:t xml:space="preserve">                                                                                                                       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46" w:type="dxa"/>
            <w:gridSpan w:val="11"/>
            <w:tcBorders>
              <w:bottom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394B59">
        <w:trPr>
          <w:trHeight w:val="2810"/>
        </w:trPr>
        <w:tc>
          <w:tcPr>
            <w:tcW w:w="10031" w:type="dxa"/>
            <w:gridSpan w:val="13"/>
            <w:tcBorders>
              <w:top w:val="nil"/>
              <w:bottom w:val="single" w:sz="12" w:space="0" w:color="auto"/>
            </w:tcBorders>
          </w:tcPr>
          <w:p w:rsidR="00AB19B5" w:rsidRDefault="00AB19B5" w:rsidP="00AB19B5">
            <w:pPr>
              <w:jc w:val="both"/>
            </w:pPr>
            <w:r>
              <w:t>Cílem předmětu je přiblížit studentům reálnou výrobu potravin a rozšířit jejich komplexní znalosti o procesu přípravy výroby potravin, její vlastní realizaci a analýze výsledné potraviny. Obsahem předmětu je výkon odborné stáže u vybraného producenta potravin. Konkrétní seznam možných výrobních podniků bude sestaven na základě aktuální domluvy se spolupracujícími organizacemi.</w:t>
            </w: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Default="007D6F63" w:rsidP="00AB19B5">
            <w:pPr>
              <w:jc w:val="both"/>
            </w:pPr>
          </w:p>
          <w:p w:rsidR="007D6F63" w:rsidRPr="00462F34" w:rsidRDefault="007D6F63" w:rsidP="00AB19B5">
            <w:pPr>
              <w:jc w:val="both"/>
            </w:pPr>
          </w:p>
        </w:tc>
      </w:tr>
      <w:tr w:rsidR="00AB19B5" w:rsidTr="00394B59">
        <w:trPr>
          <w:trHeight w:val="265"/>
        </w:trPr>
        <w:tc>
          <w:tcPr>
            <w:tcW w:w="3652" w:type="dxa"/>
            <w:gridSpan w:val="3"/>
            <w:tcBorders>
              <w:top w:val="nil"/>
            </w:tcBorders>
            <w:shd w:val="clear" w:color="auto" w:fill="F7CAAC"/>
          </w:tcPr>
          <w:p w:rsidR="00AB19B5" w:rsidRDefault="00AB19B5" w:rsidP="00256AE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379" w:type="dxa"/>
            <w:gridSpan w:val="10"/>
            <w:tcBorders>
              <w:top w:val="nil"/>
              <w:bottom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394B59">
        <w:trPr>
          <w:trHeight w:val="1497"/>
        </w:trPr>
        <w:tc>
          <w:tcPr>
            <w:tcW w:w="10031" w:type="dxa"/>
            <w:gridSpan w:val="13"/>
            <w:tcBorders>
              <w:top w:val="nil"/>
            </w:tcBorders>
          </w:tcPr>
          <w:p w:rsidR="007D6F63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aps/>
                <w:color w:val="212121"/>
                <w:sz w:val="20"/>
                <w:szCs w:val="20"/>
              </w:rPr>
            </w:pPr>
            <w:r w:rsidRPr="007D6F63">
              <w:rPr>
                <w:sz w:val="20"/>
                <w:szCs w:val="20"/>
                <w:u w:val="single"/>
              </w:rPr>
              <w:t>Doporučená literatura:</w:t>
            </w:r>
            <w:r w:rsidRPr="001E7F99">
              <w:rPr>
                <w:caps/>
                <w:color w:val="212121"/>
                <w:sz w:val="20"/>
                <w:szCs w:val="20"/>
              </w:rPr>
              <w:t xml:space="preserve"> </w:t>
            </w:r>
          </w:p>
          <w:p w:rsidR="007D6F63" w:rsidRPr="001E7F99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Kadlec, P</w:t>
            </w:r>
            <w:r>
              <w:rPr>
                <w:color w:val="212121"/>
                <w:sz w:val="20"/>
                <w:szCs w:val="20"/>
              </w:rPr>
              <w:t>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Procesy a zařízení v potravinářství a biotechnologiích. 1. vyd. </w:t>
            </w:r>
            <w:r>
              <w:rPr>
                <w:color w:val="212121"/>
                <w:sz w:val="20"/>
                <w:szCs w:val="20"/>
              </w:rPr>
              <w:t xml:space="preserve">Ostrava: </w:t>
            </w:r>
            <w:r w:rsidRPr="001E7F99">
              <w:rPr>
                <w:color w:val="212121"/>
                <w:sz w:val="20"/>
                <w:szCs w:val="20"/>
              </w:rPr>
              <w:t>Key Publishing</w:t>
            </w:r>
            <w:r>
              <w:rPr>
                <w:color w:val="212121"/>
                <w:sz w:val="20"/>
                <w:szCs w:val="20"/>
              </w:rPr>
              <w:t xml:space="preserve">, 2013. </w:t>
            </w:r>
            <w:r w:rsidRPr="001E7F99">
              <w:rPr>
                <w:color w:val="212121"/>
                <w:sz w:val="20"/>
                <w:szCs w:val="20"/>
              </w:rPr>
              <w:t>496 s. ISBN 978-80-7418-163-4.</w:t>
            </w:r>
          </w:p>
          <w:p w:rsidR="007D6F63" w:rsidRPr="001E7F99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Dostálová,</w:t>
            </w:r>
            <w:r>
              <w:rPr>
                <w:color w:val="212121"/>
                <w:sz w:val="20"/>
                <w:szCs w:val="20"/>
              </w:rPr>
              <w:t xml:space="preserve"> J.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Potravinářské zbožíznalství. 1. vyd. </w:t>
            </w:r>
            <w:r>
              <w:rPr>
                <w:color w:val="212121"/>
                <w:sz w:val="20"/>
                <w:szCs w:val="20"/>
              </w:rPr>
              <w:t xml:space="preserve">Ostrava: </w:t>
            </w:r>
            <w:r w:rsidRPr="001E7F99">
              <w:rPr>
                <w:color w:val="212121"/>
                <w:sz w:val="20"/>
                <w:szCs w:val="20"/>
              </w:rPr>
              <w:t>Key Publishing</w:t>
            </w:r>
            <w:r>
              <w:rPr>
                <w:color w:val="212121"/>
                <w:sz w:val="20"/>
                <w:szCs w:val="20"/>
              </w:rPr>
              <w:t xml:space="preserve">, 2014. </w:t>
            </w:r>
            <w:r w:rsidRPr="001E7F99">
              <w:rPr>
                <w:color w:val="212121"/>
                <w:sz w:val="20"/>
                <w:szCs w:val="20"/>
              </w:rPr>
              <w:t>425 s. ISBN 978-80-7418-208-2.</w:t>
            </w:r>
          </w:p>
          <w:p w:rsidR="007D6F63" w:rsidRPr="001E7F99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1E7F99">
              <w:rPr>
                <w:caps/>
                <w:color w:val="212121"/>
                <w:sz w:val="20"/>
                <w:szCs w:val="20"/>
              </w:rPr>
              <w:t>Kadlec, P</w:t>
            </w:r>
            <w:r>
              <w:rPr>
                <w:color w:val="212121"/>
                <w:sz w:val="20"/>
                <w:szCs w:val="20"/>
              </w:rPr>
              <w:t>.</w:t>
            </w:r>
            <w:r w:rsidRPr="001E7F99">
              <w:rPr>
                <w:color w:val="212121"/>
                <w:sz w:val="20"/>
                <w:szCs w:val="20"/>
              </w:rPr>
              <w:t xml:space="preserve"> a kol. Technologie potravin </w:t>
            </w:r>
            <w:r>
              <w:rPr>
                <w:color w:val="212121"/>
                <w:sz w:val="20"/>
                <w:szCs w:val="20"/>
              </w:rPr>
              <w:t>-</w:t>
            </w:r>
            <w:r w:rsidRPr="001E7F99">
              <w:rPr>
                <w:color w:val="212121"/>
                <w:sz w:val="20"/>
                <w:szCs w:val="20"/>
              </w:rPr>
              <w:t xml:space="preserve"> Přehled tradičních potravinářskýc</w:t>
            </w:r>
            <w:r>
              <w:rPr>
                <w:color w:val="212121"/>
                <w:sz w:val="20"/>
                <w:szCs w:val="20"/>
              </w:rPr>
              <w:t xml:space="preserve">h výrob. 1. vyd. Ostrava: Key Publishing, 2012. </w:t>
            </w:r>
            <w:r w:rsidRPr="001E7F99">
              <w:rPr>
                <w:color w:val="212121"/>
                <w:sz w:val="20"/>
                <w:szCs w:val="20"/>
              </w:rPr>
              <w:t>569 s. ISBN 978-80-7418-145-0.</w:t>
            </w:r>
          </w:p>
          <w:p w:rsidR="007D6F63" w:rsidRPr="00232D66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GRIFFITHS, M.</w:t>
            </w:r>
            <w:r w:rsidRPr="00232D66">
              <w:rPr>
                <w:color w:val="212121"/>
                <w:sz w:val="20"/>
                <w:szCs w:val="20"/>
              </w:rPr>
              <w:t> 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Improving the </w:t>
            </w:r>
            <w:r>
              <w:rPr>
                <w:iCs/>
                <w:color w:val="212121"/>
                <w:sz w:val="20"/>
                <w:szCs w:val="20"/>
              </w:rPr>
              <w:t>S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afety and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of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ilk. Improving </w:t>
            </w:r>
            <w:r>
              <w:rPr>
                <w:iCs/>
                <w:color w:val="212121"/>
                <w:sz w:val="20"/>
                <w:szCs w:val="20"/>
              </w:rPr>
              <w:t>Q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uality in </w:t>
            </w:r>
            <w:r>
              <w:rPr>
                <w:iCs/>
                <w:color w:val="212121"/>
                <w:sz w:val="20"/>
                <w:szCs w:val="20"/>
              </w:rPr>
              <w:t>M</w:t>
            </w:r>
            <w:r w:rsidRPr="00232D66">
              <w:rPr>
                <w:iCs/>
                <w:color w:val="212121"/>
                <w:sz w:val="20"/>
                <w:szCs w:val="20"/>
              </w:rPr>
              <w:t xml:space="preserve">ilk </w:t>
            </w:r>
            <w:r>
              <w:rPr>
                <w:iCs/>
                <w:color w:val="212121"/>
                <w:sz w:val="20"/>
                <w:szCs w:val="20"/>
              </w:rPr>
              <w:t>P</w:t>
            </w:r>
            <w:r w:rsidRPr="00232D66">
              <w:rPr>
                <w:iCs/>
                <w:color w:val="212121"/>
                <w:sz w:val="20"/>
                <w:szCs w:val="20"/>
              </w:rPr>
              <w:t>roducts</w:t>
            </w:r>
            <w:r w:rsidRPr="00232D66">
              <w:rPr>
                <w:color w:val="212121"/>
                <w:sz w:val="20"/>
                <w:szCs w:val="20"/>
              </w:rPr>
              <w:t>. Cambridge: Woodhead Pub</w:t>
            </w:r>
            <w:r>
              <w:rPr>
                <w:color w:val="212121"/>
                <w:sz w:val="20"/>
                <w:szCs w:val="20"/>
              </w:rPr>
              <w:t>.</w:t>
            </w:r>
            <w:r w:rsidRPr="00232D66">
              <w:rPr>
                <w:color w:val="212121"/>
                <w:sz w:val="20"/>
                <w:szCs w:val="20"/>
              </w:rPr>
              <w:t>, 2010. ISBN 9781845699437.</w:t>
            </w:r>
          </w:p>
          <w:p w:rsidR="007D6F63" w:rsidRPr="00232D66" w:rsidRDefault="007D6F63" w:rsidP="007D6F63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  <w:sz w:val="20"/>
                <w:szCs w:val="20"/>
              </w:rPr>
            </w:pPr>
            <w:r w:rsidRPr="00232D66">
              <w:rPr>
                <w:color w:val="212121"/>
                <w:sz w:val="20"/>
                <w:szCs w:val="20"/>
              </w:rPr>
              <w:t>RANKEN, M.D.</w:t>
            </w:r>
            <w:r>
              <w:rPr>
                <w:color w:val="212121"/>
                <w:sz w:val="20"/>
                <w:szCs w:val="20"/>
              </w:rPr>
              <w:t xml:space="preserve">, KILL, R.C., </w:t>
            </w:r>
            <w:r w:rsidRPr="00232D66">
              <w:rPr>
                <w:color w:val="212121"/>
                <w:sz w:val="20"/>
                <w:szCs w:val="20"/>
              </w:rPr>
              <w:t xml:space="preserve">BAKER, C. (Eds.) </w:t>
            </w:r>
            <w:r w:rsidRPr="00232D66">
              <w:rPr>
                <w:iCs/>
                <w:color w:val="212121"/>
                <w:sz w:val="20"/>
                <w:szCs w:val="20"/>
              </w:rPr>
              <w:t>Food Industries Manual</w:t>
            </w:r>
            <w:r w:rsidRPr="00232D66">
              <w:rPr>
                <w:color w:val="212121"/>
                <w:sz w:val="20"/>
                <w:szCs w:val="20"/>
              </w:rPr>
              <w:t>. London, 1997. ISBN 9780751404043.</w:t>
            </w:r>
          </w:p>
          <w:p w:rsidR="007D6F63" w:rsidRPr="007D6F63" w:rsidRDefault="007D6F63" w:rsidP="007D6F63">
            <w:pPr>
              <w:jc w:val="both"/>
              <w:rPr>
                <w:u w:val="single"/>
              </w:rPr>
            </w:pPr>
            <w:r w:rsidRPr="001E7F99">
              <w:rPr>
                <w:color w:val="212121"/>
              </w:rPr>
              <w:t>FEINER, G. </w:t>
            </w:r>
            <w:r w:rsidRPr="001E7F99">
              <w:rPr>
                <w:iCs/>
                <w:color w:val="212121"/>
              </w:rPr>
              <w:t>Meat Products Handbook: Practical Science and Technology</w:t>
            </w:r>
            <w:r w:rsidRPr="001E7F99">
              <w:rPr>
                <w:color w:val="212121"/>
              </w:rPr>
              <w:t>. Cambridge: Woodhead Pub., 2008. ISBN 9781845690502.</w:t>
            </w:r>
          </w:p>
        </w:tc>
      </w:tr>
      <w:tr w:rsidR="00AB19B5" w:rsidTr="00394B59">
        <w:tc>
          <w:tcPr>
            <w:tcW w:w="10031" w:type="dxa"/>
            <w:gridSpan w:val="1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AB19B5" w:rsidRDefault="00AB19B5" w:rsidP="00256AE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AB19B5" w:rsidTr="00394B59"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AB19B5" w:rsidRDefault="00AB19B5" w:rsidP="00256AE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AB19B5" w:rsidRDefault="00AB19B5" w:rsidP="00256AED">
            <w:pPr>
              <w:jc w:val="both"/>
            </w:pPr>
          </w:p>
        </w:tc>
        <w:tc>
          <w:tcPr>
            <w:tcW w:w="4355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AB19B5" w:rsidTr="00394B59">
        <w:tc>
          <w:tcPr>
            <w:tcW w:w="10031" w:type="dxa"/>
            <w:gridSpan w:val="13"/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AB19B5" w:rsidTr="00394B59">
        <w:trPr>
          <w:trHeight w:val="1373"/>
        </w:trPr>
        <w:tc>
          <w:tcPr>
            <w:tcW w:w="10031" w:type="dxa"/>
            <w:gridSpan w:val="13"/>
          </w:tcPr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7D6F63" w:rsidRDefault="007D6F63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  <w:p w:rsidR="00AB19B5" w:rsidRDefault="00AB19B5" w:rsidP="00256AED">
            <w:pPr>
              <w:jc w:val="both"/>
            </w:pPr>
          </w:p>
        </w:tc>
      </w:tr>
      <w:tr w:rsidR="00AB19B5" w:rsidTr="00394B59">
        <w:trPr>
          <w:trHeight w:val="283"/>
        </w:trPr>
        <w:tc>
          <w:tcPr>
            <w:tcW w:w="100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AB19B5" w:rsidRPr="00AB19B5" w:rsidRDefault="00AB19B5" w:rsidP="00256AED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AB19B5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AB19B5" w:rsidRPr="00900F3D" w:rsidTr="00394B59">
        <w:tc>
          <w:tcPr>
            <w:tcW w:w="3085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AB19B5" w:rsidRDefault="00AB19B5" w:rsidP="00256AE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46" w:type="dxa"/>
            <w:gridSpan w:val="11"/>
            <w:tcBorders>
              <w:top w:val="double" w:sz="4" w:space="0" w:color="auto"/>
            </w:tcBorders>
          </w:tcPr>
          <w:p w:rsidR="00AB19B5" w:rsidRPr="00900F3D" w:rsidRDefault="00AB19B5" w:rsidP="00256AED">
            <w:pPr>
              <w:jc w:val="both"/>
              <w:rPr>
                <w:b/>
              </w:rPr>
            </w:pPr>
            <w:bookmarkStart w:id="36" w:name="Podn_akt_II"/>
            <w:bookmarkEnd w:id="36"/>
            <w:r w:rsidRPr="00593122">
              <w:rPr>
                <w:b/>
              </w:rPr>
              <w:t>Podnikatelské aktivity II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07" w:type="dxa"/>
            <w:gridSpan w:val="5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povinně volitelný</w:t>
            </w:r>
          </w:p>
        </w:tc>
        <w:tc>
          <w:tcPr>
            <w:tcW w:w="2695" w:type="dxa"/>
            <w:gridSpan w:val="3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844" w:type="dxa"/>
            <w:gridSpan w:val="3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2/ZS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2" w:type="dxa"/>
            <w:gridSpan w:val="2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14p+14s+0l</w:t>
            </w:r>
          </w:p>
        </w:tc>
        <w:tc>
          <w:tcPr>
            <w:tcW w:w="889" w:type="dxa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28</w:t>
            </w:r>
          </w:p>
        </w:tc>
        <w:tc>
          <w:tcPr>
            <w:tcW w:w="2156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383" w:type="dxa"/>
            <w:gridSpan w:val="4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946" w:type="dxa"/>
            <w:gridSpan w:val="11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07" w:type="dxa"/>
            <w:gridSpan w:val="5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54" w:type="dxa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85" w:type="dxa"/>
            <w:gridSpan w:val="5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přednášky, semináře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946" w:type="dxa"/>
            <w:gridSpan w:val="11"/>
            <w:tcBorders>
              <w:bottom w:val="single" w:sz="4" w:space="0" w:color="auto"/>
            </w:tcBorders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Písemná forma; vypracování podnikatelského plánu.</w:t>
            </w:r>
          </w:p>
        </w:tc>
      </w:tr>
      <w:tr w:rsidR="00AB19B5" w:rsidTr="00394B59">
        <w:trPr>
          <w:trHeight w:val="197"/>
        </w:trPr>
        <w:tc>
          <w:tcPr>
            <w:tcW w:w="3085" w:type="dxa"/>
            <w:gridSpan w:val="2"/>
            <w:tcBorders>
              <w:top w:val="nil"/>
            </w:tcBorders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946" w:type="dxa"/>
            <w:gridSpan w:val="11"/>
            <w:tcBorders>
              <w:top w:val="single" w:sz="4" w:space="0" w:color="auto"/>
            </w:tcBorders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AB19B5" w:rsidTr="00394B59">
        <w:trPr>
          <w:trHeight w:val="243"/>
        </w:trPr>
        <w:tc>
          <w:tcPr>
            <w:tcW w:w="3085" w:type="dxa"/>
            <w:gridSpan w:val="2"/>
            <w:tcBorders>
              <w:top w:val="nil"/>
            </w:tcBorders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946" w:type="dxa"/>
            <w:gridSpan w:val="11"/>
            <w:tcBorders>
              <w:top w:val="nil"/>
            </w:tcBorders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46" w:type="dxa"/>
            <w:gridSpan w:val="11"/>
            <w:tcBorders>
              <w:bottom w:val="nil"/>
            </w:tcBorders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AB19B5" w:rsidTr="00394B59">
        <w:trPr>
          <w:trHeight w:val="304"/>
        </w:trPr>
        <w:tc>
          <w:tcPr>
            <w:tcW w:w="10031" w:type="dxa"/>
            <w:gridSpan w:val="13"/>
            <w:tcBorders>
              <w:top w:val="nil"/>
            </w:tcBorders>
          </w:tcPr>
          <w:p w:rsidR="00AB19B5" w:rsidRPr="002C6D37" w:rsidRDefault="00AB19B5" w:rsidP="00256AED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2C6D37">
              <w:rPr>
                <w:i/>
                <w:sz w:val="19"/>
                <w:szCs w:val="19"/>
              </w:rPr>
              <w:t>Předmět má pro zaměření SP doplňující charakter.</w:t>
            </w:r>
          </w:p>
        </w:tc>
      </w:tr>
      <w:tr w:rsidR="00AB19B5" w:rsidTr="00394B59">
        <w:tc>
          <w:tcPr>
            <w:tcW w:w="3085" w:type="dxa"/>
            <w:gridSpan w:val="2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946" w:type="dxa"/>
            <w:gridSpan w:val="11"/>
            <w:tcBorders>
              <w:bottom w:val="nil"/>
            </w:tcBorders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</w:p>
        </w:tc>
      </w:tr>
      <w:tr w:rsidR="00AB19B5" w:rsidRPr="0067005E" w:rsidTr="00394B59">
        <w:trPr>
          <w:trHeight w:val="3938"/>
        </w:trPr>
        <w:tc>
          <w:tcPr>
            <w:tcW w:w="10031" w:type="dxa"/>
            <w:gridSpan w:val="13"/>
            <w:tcBorders>
              <w:top w:val="nil"/>
              <w:bottom w:val="single" w:sz="12" w:space="0" w:color="auto"/>
            </w:tcBorders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Cílem předmětu je seznámit studenty s podnikatelským prostředím v České republice a v Evropské unii.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 Obsah předmětu tvoří tyto tematické celky: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Úvod do podnikání, podnikatelské prostředí.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Podnikatelské prostředí v Evropské unii.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Právní aspekty podnikání a právní formy podnikání v ČR.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Životní cyklus podniku, vznik a zánik podniku. 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Živnostenské právo.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Založení fyzické a právnické osoby.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Podpora podnikání.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podnikové ekonomiky. 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Řízení nákladů, výnosů a výsledku hospodaření.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Majetková a kapitálová struktura podniku.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financí a finančního řízení v podniku. </w:t>
            </w:r>
          </w:p>
          <w:p w:rsidR="00AB19B5" w:rsidRPr="002C6D37" w:rsidRDefault="00AB19B5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Daňové aspekty v podnikání.</w:t>
            </w:r>
          </w:p>
          <w:p w:rsidR="00AB19B5" w:rsidRPr="002C6D37" w:rsidRDefault="008707F4" w:rsidP="00AB19B5">
            <w:pPr>
              <w:pStyle w:val="Odstavecseseznamem"/>
              <w:numPr>
                <w:ilvl w:val="0"/>
                <w:numId w:val="36"/>
              </w:numPr>
              <w:ind w:left="284" w:hanging="57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Tvorba podnikatelského plánu.</w:t>
            </w:r>
          </w:p>
          <w:p w:rsidR="00AB19B5" w:rsidRPr="0067005E" w:rsidRDefault="00AB19B5" w:rsidP="00AB19B5">
            <w:pPr>
              <w:pStyle w:val="Odstavecseseznamem"/>
              <w:numPr>
                <w:ilvl w:val="0"/>
                <w:numId w:val="36"/>
              </w:numPr>
              <w:suppressAutoHyphens/>
              <w:ind w:left="284" w:hanging="57"/>
            </w:pPr>
            <w:r w:rsidRPr="002C6D37">
              <w:rPr>
                <w:sz w:val="19"/>
                <w:szCs w:val="19"/>
              </w:rPr>
              <w:t>Bankovní soustava a pojišťovny v České republice.</w:t>
            </w:r>
          </w:p>
        </w:tc>
      </w:tr>
      <w:tr w:rsidR="00AB19B5" w:rsidTr="00394B59">
        <w:trPr>
          <w:trHeight w:val="265"/>
        </w:trPr>
        <w:tc>
          <w:tcPr>
            <w:tcW w:w="3652" w:type="dxa"/>
            <w:gridSpan w:val="3"/>
            <w:tcBorders>
              <w:top w:val="nil"/>
            </w:tcBorders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379" w:type="dxa"/>
            <w:gridSpan w:val="10"/>
            <w:tcBorders>
              <w:top w:val="nil"/>
              <w:bottom w:val="nil"/>
            </w:tcBorders>
          </w:tcPr>
          <w:p w:rsidR="00AB19B5" w:rsidRDefault="00AB19B5" w:rsidP="00256AED">
            <w:pPr>
              <w:jc w:val="both"/>
            </w:pPr>
          </w:p>
        </w:tc>
      </w:tr>
      <w:tr w:rsidR="00AB19B5" w:rsidTr="00394B59">
        <w:trPr>
          <w:trHeight w:val="555"/>
        </w:trPr>
        <w:tc>
          <w:tcPr>
            <w:tcW w:w="10031" w:type="dxa"/>
            <w:gridSpan w:val="13"/>
            <w:tcBorders>
              <w:top w:val="nil"/>
            </w:tcBorders>
          </w:tcPr>
          <w:p w:rsidR="00AB19B5" w:rsidRPr="002C6D37" w:rsidRDefault="00AB19B5" w:rsidP="00256AED">
            <w:pPr>
              <w:jc w:val="both"/>
            </w:pPr>
            <w:r w:rsidRPr="002C6D37">
              <w:rPr>
                <w:u w:val="single"/>
              </w:rPr>
              <w:t>Povinná literatura</w:t>
            </w:r>
            <w:r w:rsidRPr="002C6D37">
              <w:t>:</w:t>
            </w:r>
          </w:p>
          <w:p w:rsidR="00AB19B5" w:rsidRPr="002C6D37" w:rsidRDefault="00AB19B5" w:rsidP="00256AED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MARTINOVIČOVÁ, D., </w:t>
            </w: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Konečný, M., vavřina, J.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Úvod do podnikové ekonomiky. 1. vyd. Praha: Grada Publishing, 2014. 208 s. ISBN 978-80-247-5316-4.</w:t>
            </w:r>
          </w:p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caps/>
                <w:sz w:val="19"/>
                <w:szCs w:val="19"/>
              </w:rPr>
              <w:t>Synek</w:t>
            </w:r>
            <w:r w:rsidRPr="002C6D37">
              <w:rPr>
                <w:sz w:val="19"/>
                <w:szCs w:val="19"/>
              </w:rPr>
              <w:t xml:space="preserve">, M., </w:t>
            </w:r>
            <w:r w:rsidRPr="002C6D37">
              <w:rPr>
                <w:caps/>
                <w:sz w:val="19"/>
                <w:szCs w:val="19"/>
              </w:rPr>
              <w:t>Kislingerová, E.</w:t>
            </w:r>
            <w:r w:rsidRPr="002C6D37">
              <w:rPr>
                <w:sz w:val="19"/>
                <w:szCs w:val="19"/>
              </w:rPr>
              <w:t xml:space="preserve"> a kol. Podniková ekonomika. 6. </w:t>
            </w:r>
            <w:r>
              <w:rPr>
                <w:sz w:val="19"/>
                <w:szCs w:val="19"/>
              </w:rPr>
              <w:t>p</w:t>
            </w:r>
            <w:r w:rsidRPr="002C6D37">
              <w:rPr>
                <w:sz w:val="19"/>
                <w:szCs w:val="19"/>
              </w:rPr>
              <w:t>řep. a dopl. vyd. Praha: C. H. Beck, 2015.</w:t>
            </w:r>
          </w:p>
          <w:p w:rsidR="00AB19B5" w:rsidRPr="002C6D37" w:rsidRDefault="00AB19B5" w:rsidP="00256AED">
            <w:pPr>
              <w:jc w:val="both"/>
              <w:rPr>
                <w:sz w:val="19"/>
                <w:szCs w:val="19"/>
                <w:shd w:val="clear" w:color="auto" w:fill="FFFFFF"/>
              </w:rPr>
            </w:pPr>
            <w:r w:rsidRPr="002C6D37">
              <w:rPr>
                <w:sz w:val="19"/>
                <w:szCs w:val="19"/>
                <w:shd w:val="clear" w:color="auto" w:fill="FFFFFF"/>
              </w:rPr>
              <w:t>MOSEY, S., NOKE, H., KIRKHAM, P. Building an Entrepreneurial Organisation. London: Routledge, Taylor &amp; Francis Group, 2017. 138 s. Routledge Masters in Entrepreneurship. ISBN 978-1-138-86113-8.</w:t>
            </w:r>
          </w:p>
          <w:p w:rsidR="00AB19B5" w:rsidRPr="002C6D37" w:rsidRDefault="00AB19B5" w:rsidP="00256AED">
            <w:pPr>
              <w:jc w:val="both"/>
              <w:rPr>
                <w:sz w:val="8"/>
                <w:szCs w:val="8"/>
              </w:rPr>
            </w:pPr>
            <w:r w:rsidRPr="002C6D37">
              <w:rPr>
                <w:sz w:val="19"/>
                <w:szCs w:val="19"/>
                <w:shd w:val="clear" w:color="auto" w:fill="FFFFFF"/>
              </w:rPr>
              <w:t>SHELTON, H. The Secrets to Writing a Successful Business Plan: A Pro Shares a Step-by-Step Guide to Creating a Plan that Gets Results. Upd. and Exp. Ed. Rockville: Summit Valley Press, 2017. 312 s. ISBN 978-0-9899460-3-2.</w:t>
            </w:r>
          </w:p>
          <w:p w:rsidR="00AB19B5" w:rsidRPr="002C6D37" w:rsidRDefault="00AB19B5" w:rsidP="00256AED">
            <w:pPr>
              <w:jc w:val="both"/>
              <w:rPr>
                <w:sz w:val="8"/>
                <w:szCs w:val="8"/>
              </w:rPr>
            </w:pPr>
          </w:p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  <w:u w:val="single"/>
              </w:rPr>
              <w:t>Doporučená literatura</w:t>
            </w:r>
            <w:r w:rsidRPr="002C6D37">
              <w:rPr>
                <w:sz w:val="19"/>
                <w:szCs w:val="19"/>
              </w:rPr>
              <w:t>:</w:t>
            </w:r>
          </w:p>
          <w:p w:rsidR="00AB19B5" w:rsidRPr="002C6D37" w:rsidRDefault="00AB19B5" w:rsidP="00256AED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SRPOVÁ, J., ŘEHOŘ, V. a kol. </w:t>
            </w:r>
            <w:r w:rsidRPr="002C6D37">
              <w:rPr>
                <w:rFonts w:ascii="Times New Roman" w:hAnsi="Times New Roman"/>
                <w:iCs/>
                <w:sz w:val="19"/>
                <w:szCs w:val="19"/>
              </w:rPr>
              <w:t>Základy podnikání: teoretické poznatky, příklady a zkušenosti českých podnikatelů.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1. vyd. Praha: Grada, 2010. 427 s. ISBN 978-80-247-3339-5.</w:t>
            </w:r>
          </w:p>
          <w:p w:rsidR="00AB19B5" w:rsidRPr="002C6D37" w:rsidRDefault="00AB19B5" w:rsidP="00256AED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33105">
              <w:rPr>
                <w:rFonts w:ascii="Times New Roman" w:hAnsi="Times New Roman"/>
                <w:sz w:val="19"/>
                <w:szCs w:val="19"/>
              </w:rPr>
              <w:t>SYNEK, M.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a kol. Manažerská ekonomika. 5. vyd. Praha: Grada, 2011. 480 s. ISBN 978-80-247-3494-1.</w:t>
            </w:r>
          </w:p>
          <w:p w:rsidR="00AB19B5" w:rsidRPr="002C6D37" w:rsidRDefault="00AB19B5" w:rsidP="00256AED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Janatka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, F. Podnikání v globalizovaném světě. Praha: Wolters Kluwer, 2017. 336 s.</w:t>
            </w:r>
          </w:p>
          <w:p w:rsidR="00AB19B5" w:rsidRPr="002C6D37" w:rsidRDefault="00AB19B5" w:rsidP="00256AED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>ZAPLETALOVÁ, Š. Podnikání malých a středních podniků na mezinárodních trzích. 1. vyd. Praha: Ekopress, 2015. 177 s. ISBN 978-80-87865-16-3.</w:t>
            </w:r>
          </w:p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Zákon č. 89/2012 Sb., Občanský zákoník v platném znění.</w:t>
            </w:r>
          </w:p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Zákon č. 90/2012 Sb., Zákon o obchodních společnostech a družstvech (zákon o obchodních korporacích) v platném znění.</w:t>
            </w:r>
          </w:p>
          <w:p w:rsidR="00AB19B5" w:rsidRDefault="00AB19B5" w:rsidP="00256AED">
            <w:pPr>
              <w:jc w:val="both"/>
            </w:pPr>
            <w:r w:rsidRPr="002C6D37">
              <w:rPr>
                <w:sz w:val="19"/>
                <w:szCs w:val="19"/>
                <w:shd w:val="clear" w:color="auto" w:fill="FFFFFF"/>
              </w:rPr>
              <w:t>JOHN, V. How to Run a Business without Risk: The Truth Revealed about Business Risk: Ten Interviews with Experienced Entrepreneurs and Advisors. London: Meriglobe Business Academy, 2017. 247 s. ISBN 978-1-911511-14-4.</w:t>
            </w:r>
          </w:p>
        </w:tc>
      </w:tr>
      <w:tr w:rsidR="00AB19B5" w:rsidTr="00394B59">
        <w:tc>
          <w:tcPr>
            <w:tcW w:w="10031" w:type="dxa"/>
            <w:gridSpan w:val="1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AB19B5" w:rsidRPr="002C6D37" w:rsidRDefault="00AB19B5" w:rsidP="00256AED">
            <w:pPr>
              <w:jc w:val="center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AB19B5" w:rsidTr="00394B59">
        <w:tc>
          <w:tcPr>
            <w:tcW w:w="4787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:rsidR="00AB19B5" w:rsidRPr="002C6D37" w:rsidRDefault="00AB19B5" w:rsidP="00256AED">
            <w:pPr>
              <w:jc w:val="center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8</w:t>
            </w:r>
          </w:p>
        </w:tc>
        <w:tc>
          <w:tcPr>
            <w:tcW w:w="4355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AB19B5" w:rsidTr="00394B59">
        <w:tc>
          <w:tcPr>
            <w:tcW w:w="10031" w:type="dxa"/>
            <w:gridSpan w:val="13"/>
            <w:shd w:val="clear" w:color="auto" w:fill="F7CAAC"/>
          </w:tcPr>
          <w:p w:rsidR="00AB19B5" w:rsidRPr="002C6D37" w:rsidRDefault="00AB19B5" w:rsidP="00256AED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AB19B5" w:rsidTr="00394B59">
        <w:trPr>
          <w:trHeight w:val="696"/>
        </w:trPr>
        <w:tc>
          <w:tcPr>
            <w:tcW w:w="10031" w:type="dxa"/>
            <w:gridSpan w:val="13"/>
          </w:tcPr>
          <w:p w:rsidR="00AB19B5" w:rsidRPr="002C6D37" w:rsidRDefault="00AB19B5" w:rsidP="00256AED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Studenti budou samostatně vypracovávat podnikatelský plán dle instrukcí zadaných během společných konzultací. Studenti mají možnost domluvit si individuální osobní konzultaci. Je možná i konzultace na dálku prostřednictvím e-mailu.</w:t>
            </w:r>
          </w:p>
          <w:p w:rsidR="00AB19B5" w:rsidRDefault="00AB19B5" w:rsidP="00256AED">
            <w:pPr>
              <w:spacing w:before="60"/>
              <w:jc w:val="both"/>
            </w:pPr>
            <w:r w:rsidRPr="002C6D37">
              <w:rPr>
                <w:sz w:val="19"/>
                <w:szCs w:val="19"/>
              </w:rPr>
              <w:t xml:space="preserve">Možnosti komunikace s vyučujícím: viz Telefonní seznam UTB </w:t>
            </w:r>
            <w:hyperlink r:id="rId82" w:history="1">
              <w:r w:rsidRPr="002C6D37">
                <w:rPr>
                  <w:rStyle w:val="Hypertextovodkaz"/>
                  <w:sz w:val="19"/>
                  <w:szCs w:val="19"/>
                </w:rPr>
                <w:t>http://phonebook.utb.cz/</w:t>
              </w:r>
            </w:hyperlink>
            <w:r w:rsidRPr="002C6D37">
              <w:rPr>
                <w:sz w:val="19"/>
                <w:szCs w:val="19"/>
              </w:rPr>
              <w:t>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323"/>
        </w:trPr>
        <w:tc>
          <w:tcPr>
            <w:tcW w:w="9250" w:type="dxa"/>
            <w:gridSpan w:val="11"/>
            <w:tcBorders>
              <w:bottom w:val="double" w:sz="1" w:space="0" w:color="000000"/>
            </w:tcBorders>
            <w:shd w:val="clear" w:color="auto" w:fill="BCD5ED"/>
          </w:tcPr>
          <w:p w:rsidR="001E1E5D" w:rsidRPr="001E1E5D" w:rsidRDefault="001E1E5D" w:rsidP="001E1E5D">
            <w:pPr>
              <w:pStyle w:val="TableParagraph"/>
              <w:spacing w:before="20" w:after="20" w:line="304" w:lineRule="exact"/>
              <w:jc w:val="center"/>
              <w:rPr>
                <w:b/>
                <w:sz w:val="28"/>
                <w:szCs w:val="28"/>
              </w:rPr>
            </w:pPr>
            <w:r w:rsidRPr="001E1E5D">
              <w:rPr>
                <w:sz w:val="20"/>
                <w:szCs w:val="20"/>
              </w:rPr>
              <w:lastRenderedPageBreak/>
              <w:br w:type="page"/>
            </w:r>
            <w:r w:rsidRPr="001E1E5D">
              <w:rPr>
                <w:sz w:val="20"/>
                <w:szCs w:val="20"/>
              </w:rPr>
              <w:br w:type="page"/>
            </w:r>
            <w:r w:rsidRPr="001E1E5D">
              <w:rPr>
                <w:b/>
                <w:sz w:val="28"/>
                <w:szCs w:val="28"/>
              </w:rPr>
              <w:t>Personální zabezpečení – přehled vyučujících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29"/>
        </w:trPr>
        <w:tc>
          <w:tcPr>
            <w:tcW w:w="2869" w:type="dxa"/>
            <w:tcBorders>
              <w:top w:val="double" w:sz="1" w:space="0" w:color="000000"/>
            </w:tcBorders>
            <w:shd w:val="clear" w:color="auto" w:fill="F7C9AC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b/>
                <w:sz w:val="20"/>
                <w:szCs w:val="20"/>
              </w:rPr>
            </w:pPr>
            <w:r w:rsidRPr="001E1E5D">
              <w:rPr>
                <w:b/>
                <w:sz w:val="20"/>
                <w:szCs w:val="20"/>
              </w:rPr>
              <w:t>Vysoká škola</w:t>
            </w:r>
          </w:p>
        </w:tc>
        <w:tc>
          <w:tcPr>
            <w:tcW w:w="6381" w:type="dxa"/>
            <w:gridSpan w:val="10"/>
            <w:tcBorders>
              <w:top w:val="double" w:sz="1" w:space="0" w:color="000000"/>
            </w:tcBorders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Univerzita Tomáše Bati ve Zlíně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shd w:val="clear" w:color="auto" w:fill="F7C9AC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b/>
                <w:sz w:val="20"/>
                <w:szCs w:val="20"/>
              </w:rPr>
            </w:pPr>
            <w:r w:rsidRPr="001E1E5D">
              <w:rPr>
                <w:b/>
                <w:sz w:val="20"/>
                <w:szCs w:val="20"/>
              </w:rPr>
              <w:t>Součást vysoké školy</w:t>
            </w:r>
          </w:p>
        </w:tc>
        <w:tc>
          <w:tcPr>
            <w:tcW w:w="6381" w:type="dxa"/>
            <w:gridSpan w:val="10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Fakulta technologická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shd w:val="clear" w:color="auto" w:fill="F7C9AC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b/>
                <w:sz w:val="20"/>
                <w:szCs w:val="20"/>
              </w:rPr>
            </w:pPr>
            <w:r w:rsidRPr="001E1E5D">
              <w:rPr>
                <w:b/>
                <w:sz w:val="20"/>
                <w:szCs w:val="20"/>
              </w:rPr>
              <w:t>Název studijního programu</w:t>
            </w:r>
          </w:p>
        </w:tc>
        <w:tc>
          <w:tcPr>
            <w:tcW w:w="6381" w:type="dxa"/>
            <w:gridSpan w:val="10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b/>
                <w:sz w:val="20"/>
                <w:szCs w:val="20"/>
              </w:rPr>
            </w:pPr>
            <w:r w:rsidRPr="001E1E5D">
              <w:rPr>
                <w:b/>
                <w:sz w:val="20"/>
                <w:szCs w:val="20"/>
              </w:rPr>
              <w:t>Technologie potravin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15"/>
        </w:trPr>
        <w:tc>
          <w:tcPr>
            <w:tcW w:w="9250" w:type="dxa"/>
            <w:gridSpan w:val="11"/>
            <w:shd w:val="clear" w:color="auto" w:fill="F7C9AC"/>
          </w:tcPr>
          <w:p w:rsidR="001E1E5D" w:rsidRPr="001E1E5D" w:rsidRDefault="00355FBB" w:rsidP="00355FBB">
            <w:pPr>
              <w:pStyle w:val="TableParagraph"/>
              <w:spacing w:before="40" w:after="40" w:line="240" w:lineRule="auto"/>
              <w:ind w:left="3924" w:right="31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Jmenný seznam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</w:tcPr>
          <w:p w:rsidR="001E1E5D" w:rsidRPr="001E1E5D" w:rsidRDefault="001E1E5D" w:rsidP="004A6E65">
            <w:pPr>
              <w:pStyle w:val="TableParagraph"/>
              <w:spacing w:before="20" w:after="20" w:line="240" w:lineRule="auto"/>
              <w:ind w:left="0"/>
              <w:rPr>
                <w:b/>
                <w:sz w:val="20"/>
                <w:szCs w:val="20"/>
              </w:rPr>
            </w:pPr>
            <w:r w:rsidRPr="001E1E5D">
              <w:rPr>
                <w:b/>
                <w:sz w:val="20"/>
                <w:szCs w:val="20"/>
              </w:rPr>
              <w:t>Příjmení</w:t>
            </w:r>
          </w:p>
        </w:tc>
        <w:tc>
          <w:tcPr>
            <w:tcW w:w="2977" w:type="dxa"/>
            <w:gridSpan w:val="5"/>
          </w:tcPr>
          <w:p w:rsidR="001E1E5D" w:rsidRPr="001E1E5D" w:rsidRDefault="001E1E5D" w:rsidP="004A6E65">
            <w:pPr>
              <w:pStyle w:val="TableParagraph"/>
              <w:spacing w:before="20" w:after="20" w:line="240" w:lineRule="auto"/>
              <w:ind w:left="0"/>
              <w:rPr>
                <w:b/>
                <w:sz w:val="20"/>
                <w:szCs w:val="20"/>
              </w:rPr>
            </w:pPr>
            <w:r w:rsidRPr="001E1E5D">
              <w:rPr>
                <w:b/>
                <w:sz w:val="20"/>
                <w:szCs w:val="20"/>
              </w:rPr>
              <w:t>Jméno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4A6E65">
            <w:pPr>
              <w:pStyle w:val="TableParagraph"/>
              <w:spacing w:before="20" w:after="20" w:line="240" w:lineRule="auto"/>
              <w:ind w:left="0"/>
              <w:rPr>
                <w:b/>
                <w:sz w:val="20"/>
                <w:szCs w:val="20"/>
              </w:rPr>
            </w:pPr>
            <w:r w:rsidRPr="001E1E5D">
              <w:rPr>
                <w:b/>
                <w:sz w:val="20"/>
                <w:szCs w:val="20"/>
              </w:rPr>
              <w:t>Tituly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Bučková" w:history="1">
              <w:r w:rsidR="001E1E5D" w:rsidRPr="001E1E5D">
                <w:rPr>
                  <w:rStyle w:val="Hypertextovodkaz"/>
                </w:rPr>
                <w:t>Bučková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Martina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Mgr.,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Buňka" w:history="1">
              <w:r w:rsidR="001E1E5D" w:rsidRPr="001E1E5D">
                <w:rPr>
                  <w:rStyle w:val="Hypertextovodkaz"/>
                </w:rPr>
                <w:t>Buňka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František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Buňková" w:history="1">
              <w:r w:rsidR="001E1E5D" w:rsidRPr="001E1E5D">
                <w:rPr>
                  <w:rStyle w:val="Hypertextovodkaz"/>
                </w:rPr>
                <w:t>Buňková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color w:val="000000"/>
                <w:sz w:val="20"/>
                <w:szCs w:val="20"/>
              </w:rPr>
              <w:t>Leona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RNDr.,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Burešová" w:history="1">
              <w:r w:rsidR="001E1E5D" w:rsidRPr="001E1E5D">
                <w:rPr>
                  <w:rStyle w:val="Hypertextovodkaz"/>
                </w:rPr>
                <w:t>Burešová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  <w:highlight w:val="cyan"/>
              </w:rPr>
            </w:pPr>
            <w:r w:rsidRPr="001E1E5D">
              <w:rPr>
                <w:sz w:val="20"/>
                <w:szCs w:val="20"/>
              </w:rPr>
              <w:t>Iva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RNDr.,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Černíková" w:history="1">
              <w:r w:rsidR="001E1E5D" w:rsidRPr="001E1E5D">
                <w:rPr>
                  <w:rStyle w:val="Hypertextovodkaz"/>
                </w:rPr>
                <w:t>Černíková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Michaela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MVDr.,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29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Fišera" w:history="1">
              <w:r w:rsidR="001E1E5D" w:rsidRPr="001E1E5D">
                <w:rPr>
                  <w:rStyle w:val="Hypertextovodkaz"/>
                </w:rPr>
                <w:t>Fišera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color w:val="000000"/>
                <w:sz w:val="20"/>
                <w:szCs w:val="20"/>
              </w:rPr>
              <w:t>Miroslav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Ing., CSc.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Gál" w:history="1">
              <w:r w:rsidR="001E1E5D" w:rsidRPr="001E1E5D">
                <w:rPr>
                  <w:rStyle w:val="Hypertextovodkaz"/>
                </w:rPr>
                <w:t>Gál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Robert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Ingr" w:history="1">
              <w:r w:rsidR="001E1E5D" w:rsidRPr="001E1E5D">
                <w:rPr>
                  <w:rStyle w:val="Hypertextovodkaz"/>
                </w:rPr>
                <w:t>Ingr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color w:val="000000"/>
                <w:sz w:val="20"/>
                <w:szCs w:val="20"/>
              </w:rPr>
              <w:t>Marek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RNDr.,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Janalíková" w:history="1">
              <w:r w:rsidR="001E1E5D" w:rsidRPr="001E1E5D">
                <w:rPr>
                  <w:rStyle w:val="Hypertextovodkaz"/>
                </w:rPr>
                <w:t>Janalíková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color w:val="000000"/>
                <w:sz w:val="20"/>
                <w:szCs w:val="20"/>
              </w:rPr>
              <w:t>Magda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Mgr.,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Kašpárková" w:history="1">
              <w:r w:rsidR="001E1E5D" w:rsidRPr="001E1E5D">
                <w:rPr>
                  <w:rStyle w:val="Hypertextovodkaz"/>
                </w:rPr>
                <w:t>Kašpárková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color w:val="000000"/>
                <w:sz w:val="20"/>
                <w:szCs w:val="20"/>
              </w:rPr>
              <w:t>Věra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Ing., CSc.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Lapčík" w:history="1">
              <w:r w:rsidR="001E1E5D" w:rsidRPr="001E1E5D">
                <w:rPr>
                  <w:rStyle w:val="Hypertextovodkaz"/>
                </w:rPr>
                <w:t>Lapčík</w:t>
              </w:r>
            </w:hyperlink>
          </w:p>
        </w:tc>
        <w:tc>
          <w:tcPr>
            <w:tcW w:w="2977" w:type="dxa"/>
            <w:gridSpan w:val="5"/>
            <w:vAlign w:val="center"/>
          </w:tcPr>
          <w:p w:rsidR="001E1E5D" w:rsidRPr="001E1E5D" w:rsidRDefault="001E1E5D" w:rsidP="00355FBB">
            <w:pPr>
              <w:spacing w:before="20" w:after="20"/>
            </w:pPr>
            <w:r w:rsidRPr="001E1E5D">
              <w:t>Lubomír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prof. Ing</w:t>
            </w:r>
            <w:r w:rsidRPr="00D80BF3">
              <w:rPr>
                <w:sz w:val="20"/>
                <w:szCs w:val="20"/>
              </w:rPr>
              <w:t>., CSc.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Lapčíková" w:history="1">
              <w:r w:rsidR="001E1E5D" w:rsidRPr="001E1E5D">
                <w:rPr>
                  <w:rStyle w:val="Hypertextovodkaz"/>
                </w:rPr>
                <w:t>Lapčíková</w:t>
              </w:r>
            </w:hyperlink>
          </w:p>
        </w:tc>
        <w:tc>
          <w:tcPr>
            <w:tcW w:w="2977" w:type="dxa"/>
            <w:gridSpan w:val="5"/>
            <w:vAlign w:val="center"/>
          </w:tcPr>
          <w:p w:rsidR="001E1E5D" w:rsidRPr="001E1E5D" w:rsidRDefault="001E1E5D" w:rsidP="00355FBB">
            <w:pPr>
              <w:spacing w:before="20" w:after="20"/>
              <w:rPr>
                <w:color w:val="000000"/>
              </w:rPr>
            </w:pPr>
            <w:r w:rsidRPr="001E1E5D">
              <w:rPr>
                <w:color w:val="000000"/>
              </w:rPr>
              <w:t>Barbora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Mgr.,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Lazárková" w:history="1">
              <w:r w:rsidR="001E1E5D" w:rsidRPr="001E1E5D">
                <w:rPr>
                  <w:rStyle w:val="Hypertextovodkaz"/>
                </w:rPr>
                <w:t>Lazárková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Zuzana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Lorencová" w:history="1">
              <w:r w:rsidR="001E1E5D" w:rsidRPr="001E1E5D">
                <w:rPr>
                  <w:rStyle w:val="Hypertextovodkaz"/>
                </w:rPr>
                <w:t>Lorencová</w:t>
              </w:r>
            </w:hyperlink>
          </w:p>
        </w:tc>
        <w:tc>
          <w:tcPr>
            <w:tcW w:w="2977" w:type="dxa"/>
            <w:gridSpan w:val="5"/>
            <w:vAlign w:val="center"/>
          </w:tcPr>
          <w:p w:rsidR="001E1E5D" w:rsidRPr="001E1E5D" w:rsidRDefault="001E1E5D" w:rsidP="00355FBB">
            <w:pPr>
              <w:spacing w:before="20" w:after="20"/>
              <w:rPr>
                <w:color w:val="FF0000"/>
              </w:rPr>
            </w:pPr>
            <w:r w:rsidRPr="001E1E5D">
              <w:t>Eva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Mlček" w:history="1">
              <w:r w:rsidR="001E1E5D" w:rsidRPr="001E1E5D">
                <w:rPr>
                  <w:rStyle w:val="Hypertextovodkaz"/>
                </w:rPr>
                <w:t>Mlček</w:t>
              </w:r>
            </w:hyperlink>
          </w:p>
        </w:tc>
        <w:tc>
          <w:tcPr>
            <w:tcW w:w="2977" w:type="dxa"/>
            <w:gridSpan w:val="5"/>
            <w:vAlign w:val="center"/>
          </w:tcPr>
          <w:p w:rsidR="001E1E5D" w:rsidRPr="001E1E5D" w:rsidRDefault="001E1E5D" w:rsidP="00355FBB">
            <w:pPr>
              <w:spacing w:before="20" w:after="20"/>
              <w:rPr>
                <w:color w:val="000000"/>
              </w:rPr>
            </w:pPr>
            <w:r w:rsidRPr="001E1E5D">
              <w:rPr>
                <w:color w:val="000000"/>
              </w:rPr>
              <w:t>Jiří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Pachlová" w:history="1">
              <w:r w:rsidR="001E1E5D" w:rsidRPr="001E1E5D">
                <w:rPr>
                  <w:rStyle w:val="Hypertextovodkaz"/>
                </w:rPr>
                <w:t>Pachlová</w:t>
              </w:r>
            </w:hyperlink>
          </w:p>
        </w:tc>
        <w:tc>
          <w:tcPr>
            <w:tcW w:w="2977" w:type="dxa"/>
            <w:gridSpan w:val="5"/>
            <w:vAlign w:val="center"/>
          </w:tcPr>
          <w:p w:rsidR="001E1E5D" w:rsidRPr="001E1E5D" w:rsidRDefault="001E1E5D" w:rsidP="00355FBB">
            <w:pPr>
              <w:spacing w:before="20" w:after="20"/>
              <w:rPr>
                <w:color w:val="000000"/>
              </w:rPr>
            </w:pPr>
            <w:r w:rsidRPr="001E1E5D">
              <w:rPr>
                <w:color w:val="000000"/>
              </w:rPr>
              <w:t>Vendula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Polášek" w:history="1">
              <w:r w:rsidR="001E1E5D" w:rsidRPr="001E1E5D">
                <w:rPr>
                  <w:rStyle w:val="Hypertextovodkaz"/>
                </w:rPr>
                <w:t>Polášek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Zdeněk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MVDr.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Ponížil" w:history="1">
              <w:r w:rsidR="001E1E5D" w:rsidRPr="001E1E5D">
                <w:rPr>
                  <w:rStyle w:val="Hypertextovodkaz"/>
                </w:rPr>
                <w:t>Ponížil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color w:val="000000"/>
                <w:sz w:val="20"/>
                <w:szCs w:val="20"/>
              </w:rPr>
              <w:t>Petr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doc. RNDr.,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color w:val="000000"/>
              </w:rPr>
            </w:pPr>
            <w:hyperlink w:anchor="Salek" w:history="1">
              <w:r w:rsidR="001E1E5D" w:rsidRPr="001E1E5D">
                <w:rPr>
                  <w:rStyle w:val="Hypertextovodkaz"/>
                </w:rPr>
                <w:t>Salek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Richardos Nikolaos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1E1E5D" w:rsidRDefault="00E24DAB" w:rsidP="00355FBB">
            <w:pPr>
              <w:spacing w:before="20" w:after="20"/>
              <w:rPr>
                <w:highlight w:val="green"/>
              </w:rPr>
            </w:pPr>
            <w:hyperlink w:anchor="Sedlaříková" w:history="1">
              <w:r w:rsidR="001E1E5D" w:rsidRPr="001E1E5D">
                <w:rPr>
                  <w:rStyle w:val="Hypertextovodkaz"/>
                </w:rPr>
                <w:t>Sedlaříková</w:t>
              </w:r>
            </w:hyperlink>
          </w:p>
        </w:tc>
        <w:tc>
          <w:tcPr>
            <w:tcW w:w="2977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Jana</w:t>
            </w:r>
          </w:p>
        </w:tc>
        <w:tc>
          <w:tcPr>
            <w:tcW w:w="3404" w:type="dxa"/>
            <w:gridSpan w:val="5"/>
          </w:tcPr>
          <w:p w:rsidR="001E1E5D" w:rsidRPr="001E1E5D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1E1E5D">
              <w:rPr>
                <w:sz w:val="20"/>
                <w:szCs w:val="20"/>
              </w:rPr>
              <w:t>Ing., Ph.D.</w:t>
            </w:r>
          </w:p>
        </w:tc>
      </w:tr>
      <w:tr w:rsidR="001E1E5D" w:rsidTr="00394B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gridAfter w:val="2"/>
          <w:wAfter w:w="781" w:type="dxa"/>
          <w:trHeight w:val="230"/>
        </w:trPr>
        <w:tc>
          <w:tcPr>
            <w:tcW w:w="2869" w:type="dxa"/>
            <w:vAlign w:val="center"/>
          </w:tcPr>
          <w:p w:rsidR="001E1E5D" w:rsidRPr="00BA5078" w:rsidRDefault="00E24DAB" w:rsidP="00355FBB">
            <w:pPr>
              <w:spacing w:before="20" w:after="20"/>
            </w:pPr>
            <w:hyperlink w:anchor="Sumczynski" w:history="1">
              <w:r w:rsidR="001E1E5D" w:rsidRPr="00BA5078">
                <w:rPr>
                  <w:rStyle w:val="Hypertextovodkaz"/>
                </w:rPr>
                <w:t>Sumczynski</w:t>
              </w:r>
            </w:hyperlink>
          </w:p>
        </w:tc>
        <w:tc>
          <w:tcPr>
            <w:tcW w:w="2977" w:type="dxa"/>
            <w:gridSpan w:val="5"/>
          </w:tcPr>
          <w:p w:rsidR="001E1E5D" w:rsidRPr="00BA5078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BA5078">
              <w:rPr>
                <w:sz w:val="20"/>
                <w:szCs w:val="20"/>
              </w:rPr>
              <w:t>Daniela</w:t>
            </w:r>
          </w:p>
        </w:tc>
        <w:tc>
          <w:tcPr>
            <w:tcW w:w="3404" w:type="dxa"/>
            <w:gridSpan w:val="5"/>
          </w:tcPr>
          <w:p w:rsidR="001E1E5D" w:rsidRPr="00BA5078" w:rsidRDefault="001E1E5D" w:rsidP="00355FBB">
            <w:pPr>
              <w:pStyle w:val="TableParagraph"/>
              <w:spacing w:before="20" w:after="20" w:line="240" w:lineRule="auto"/>
              <w:ind w:left="0"/>
              <w:rPr>
                <w:sz w:val="20"/>
                <w:szCs w:val="20"/>
              </w:rPr>
            </w:pPr>
            <w:r w:rsidRPr="00BA5078">
              <w:rPr>
                <w:sz w:val="20"/>
                <w:szCs w:val="20"/>
              </w:rPr>
              <w:t>doc. Ing., Ph.D.</w:t>
            </w:r>
          </w:p>
        </w:tc>
      </w:tr>
    </w:tbl>
    <w:p w:rsidR="00D14B24" w:rsidRDefault="00D14B24" w:rsidP="00D14B24">
      <w:pPr>
        <w:jc w:val="center"/>
        <w:rPr>
          <w:b/>
          <w:bCs/>
          <w:sz w:val="28"/>
          <w:szCs w:val="28"/>
          <w:u w:val="single"/>
        </w:rPr>
      </w:pPr>
    </w:p>
    <w:p w:rsidR="00D14B24" w:rsidRPr="00DA7FD7" w:rsidRDefault="00D14B24" w:rsidP="00246CD6">
      <w:pPr>
        <w:pStyle w:val="Zkladntext"/>
        <w:spacing w:line="288" w:lineRule="auto"/>
        <w:ind w:left="-142"/>
        <w:rPr>
          <w:b/>
          <w:sz w:val="20"/>
          <w:szCs w:val="20"/>
          <w:lang w:val="cs-CZ"/>
        </w:rPr>
      </w:pPr>
      <w:r w:rsidRPr="00DA7FD7">
        <w:rPr>
          <w:b/>
          <w:sz w:val="20"/>
          <w:szCs w:val="20"/>
          <w:lang w:val="cs-CZ"/>
        </w:rPr>
        <w:t>Prohlašujeme, že u pracovníků, jejichž pracovní smlouva je aktuálně sjednána na dobu určitou, jsme připraveni pracovní smlouvy prodloužit tak, aby po dobu platnosti akreditace bylo zajištěno odpovídající personální zabezpečení studijního programu i po skončení platnosti současných smluv.</w:t>
      </w:r>
    </w:p>
    <w:p w:rsidR="00D14B24" w:rsidRDefault="00D14B24" w:rsidP="0081551A">
      <w:pPr>
        <w:spacing w:after="200" w:line="288" w:lineRule="auto"/>
        <w:rPr>
          <w:b/>
          <w:bCs/>
          <w:sz w:val="28"/>
          <w:szCs w:val="28"/>
          <w:u w:val="single"/>
        </w:rPr>
      </w:pPr>
    </w:p>
    <w:p w:rsidR="001E1E5D" w:rsidRDefault="001E1E5D">
      <w:r>
        <w:br w:type="page"/>
      </w:r>
    </w:p>
    <w:tbl>
      <w:tblPr>
        <w:tblW w:w="10223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35"/>
        <w:gridCol w:w="31"/>
        <w:gridCol w:w="84"/>
        <w:gridCol w:w="27"/>
        <w:gridCol w:w="6"/>
        <w:gridCol w:w="16"/>
        <w:gridCol w:w="119"/>
        <w:gridCol w:w="39"/>
        <w:gridCol w:w="519"/>
        <w:gridCol w:w="101"/>
        <w:gridCol w:w="17"/>
        <w:gridCol w:w="24"/>
        <w:gridCol w:w="11"/>
        <w:gridCol w:w="7"/>
        <w:gridCol w:w="37"/>
        <w:gridCol w:w="109"/>
        <w:gridCol w:w="1357"/>
        <w:gridCol w:w="7"/>
        <w:gridCol w:w="69"/>
        <w:gridCol w:w="33"/>
        <w:gridCol w:w="48"/>
        <w:gridCol w:w="46"/>
        <w:gridCol w:w="9"/>
        <w:gridCol w:w="306"/>
        <w:gridCol w:w="59"/>
        <w:gridCol w:w="90"/>
        <w:gridCol w:w="67"/>
        <w:gridCol w:w="4"/>
        <w:gridCol w:w="10"/>
        <w:gridCol w:w="57"/>
        <w:gridCol w:w="168"/>
        <w:gridCol w:w="50"/>
        <w:gridCol w:w="111"/>
        <w:gridCol w:w="75"/>
        <w:gridCol w:w="15"/>
        <w:gridCol w:w="65"/>
        <w:gridCol w:w="89"/>
        <w:gridCol w:w="558"/>
        <w:gridCol w:w="31"/>
        <w:gridCol w:w="174"/>
        <w:gridCol w:w="78"/>
        <w:gridCol w:w="3"/>
        <w:gridCol w:w="102"/>
        <w:gridCol w:w="45"/>
        <w:gridCol w:w="259"/>
        <w:gridCol w:w="22"/>
        <w:gridCol w:w="52"/>
        <w:gridCol w:w="17"/>
        <w:gridCol w:w="149"/>
        <w:gridCol w:w="77"/>
        <w:gridCol w:w="68"/>
        <w:gridCol w:w="7"/>
        <w:gridCol w:w="36"/>
        <w:gridCol w:w="22"/>
        <w:gridCol w:w="18"/>
        <w:gridCol w:w="26"/>
        <w:gridCol w:w="10"/>
        <w:gridCol w:w="22"/>
        <w:gridCol w:w="187"/>
        <w:gridCol w:w="21"/>
        <w:gridCol w:w="201"/>
        <w:gridCol w:w="14"/>
        <w:gridCol w:w="97"/>
        <w:gridCol w:w="3"/>
        <w:gridCol w:w="18"/>
        <w:gridCol w:w="80"/>
        <w:gridCol w:w="11"/>
        <w:gridCol w:w="80"/>
        <w:gridCol w:w="346"/>
        <w:gridCol w:w="74"/>
        <w:gridCol w:w="87"/>
        <w:gridCol w:w="12"/>
        <w:gridCol w:w="43"/>
        <w:gridCol w:w="61"/>
        <w:gridCol w:w="11"/>
        <w:gridCol w:w="577"/>
        <w:gridCol w:w="13"/>
        <w:gridCol w:w="31"/>
        <w:gridCol w:w="163"/>
      </w:tblGrid>
      <w:tr w:rsidR="00D14B24" w:rsidTr="00230F53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6" w:type="dxa"/>
            <w:gridSpan w:val="75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37" w:name="Bučková"/>
            <w:bookmarkEnd w:id="37"/>
            <w:r w:rsidRPr="00293D5D">
              <w:rPr>
                <w:b/>
              </w:rPr>
              <w:t>Martina Bučková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 xml:space="preserve">Mgr., Ph.D. </w:t>
            </w:r>
          </w:p>
        </w:tc>
      </w:tr>
      <w:tr w:rsidR="001E1E5D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1974</w:t>
            </w:r>
          </w:p>
        </w:tc>
        <w:tc>
          <w:tcPr>
            <w:tcW w:w="1733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12" w:type="dxa"/>
            <w:gridSpan w:val="12"/>
          </w:tcPr>
          <w:p w:rsidR="00D14B24" w:rsidRPr="005F6489" w:rsidRDefault="00D14B24" w:rsidP="00F85CF5">
            <w:pPr>
              <w:jc w:val="both"/>
            </w:pPr>
            <w:r w:rsidRPr="005F6489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5F6489" w:rsidRDefault="00D14B24" w:rsidP="00F85CF5">
            <w:pPr>
              <w:jc w:val="both"/>
              <w:rPr>
                <w:b/>
              </w:rPr>
            </w:pPr>
            <w:r w:rsidRPr="005F6489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5F6489" w:rsidRDefault="00D14B24" w:rsidP="00F85CF5">
            <w:pPr>
              <w:jc w:val="both"/>
            </w:pPr>
            <w:r w:rsidRPr="005F6489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5F6489" w:rsidRDefault="00D14B24" w:rsidP="00F85CF5">
            <w:pPr>
              <w:jc w:val="both"/>
              <w:rPr>
                <w:b/>
              </w:rPr>
            </w:pPr>
            <w:r w:rsidRPr="005F6489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5F6489" w:rsidRDefault="00D80BF3" w:rsidP="00F85CF5">
            <w:pPr>
              <w:jc w:val="both"/>
            </w:pPr>
            <w:r>
              <w:t>N</w:t>
            </w:r>
          </w:p>
        </w:tc>
      </w:tr>
      <w:tr w:rsidR="00D14B24" w:rsidTr="00230F53">
        <w:tc>
          <w:tcPr>
            <w:tcW w:w="5151" w:type="dxa"/>
            <w:gridSpan w:val="23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2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3E4621" w:rsidRDefault="00D14B24" w:rsidP="00F85CF5">
            <w:pPr>
              <w:jc w:val="both"/>
              <w:rPr>
                <w:b/>
              </w:rPr>
            </w:pPr>
            <w:r w:rsidRPr="003E4621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3E4621" w:rsidRDefault="00D14B24" w:rsidP="00F85CF5">
            <w:pPr>
              <w:jc w:val="both"/>
            </w:pPr>
            <w:r w:rsidRPr="003E4621">
              <w:t>---</w:t>
            </w:r>
          </w:p>
        </w:tc>
      </w:tr>
      <w:tr w:rsidR="00D14B24" w:rsidTr="00230F53"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trHeight w:val="324"/>
        </w:trPr>
        <w:tc>
          <w:tcPr>
            <w:tcW w:w="10223" w:type="dxa"/>
            <w:gridSpan w:val="79"/>
            <w:tcBorders>
              <w:top w:val="nil"/>
            </w:tcBorders>
          </w:tcPr>
          <w:p w:rsidR="00D14B24" w:rsidRPr="00296207" w:rsidRDefault="00296207" w:rsidP="00296207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296207">
              <w:rPr>
                <w:b/>
                <w:sz w:val="21"/>
                <w:szCs w:val="21"/>
              </w:rPr>
              <w:t>Výživa a stravování člověka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296207">
              <w:rPr>
                <w:sz w:val="21"/>
                <w:szCs w:val="21"/>
              </w:rPr>
              <w:t>(70% p)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trHeight w:val="306"/>
        </w:trPr>
        <w:tc>
          <w:tcPr>
            <w:tcW w:w="10223" w:type="dxa"/>
            <w:gridSpan w:val="79"/>
          </w:tcPr>
          <w:p w:rsidR="00D14B24" w:rsidRPr="00B123A6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bCs/>
                <w:sz w:val="21"/>
                <w:szCs w:val="21"/>
              </w:rPr>
              <w:t xml:space="preserve">2005: UTB Zlín, FT, </w:t>
            </w:r>
            <w:r w:rsidRPr="00B123A6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B123A6">
              <w:rPr>
                <w:bCs/>
                <w:sz w:val="21"/>
                <w:szCs w:val="21"/>
              </w:rPr>
              <w:t>obor Technologie makromolekulárních látek, Ph.D.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trHeight w:val="718"/>
        </w:trPr>
        <w:tc>
          <w:tcPr>
            <w:tcW w:w="10223" w:type="dxa"/>
            <w:gridSpan w:val="79"/>
          </w:tcPr>
          <w:p w:rsidR="00D14B24" w:rsidRPr="00B123A6" w:rsidRDefault="00D14B24" w:rsidP="00B123A6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2001 – 2004: Earth Resources, s.r.o., regionální zástupce pro prodej laboratorní techniky</w:t>
            </w:r>
          </w:p>
          <w:p w:rsidR="00D14B24" w:rsidRPr="00B123A6" w:rsidRDefault="00D14B24" w:rsidP="00B123A6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2004 – 2005: HACH LANGE s.r.o., regionální zástupce pro prodej laboratorní a procesní techniky</w:t>
            </w:r>
          </w:p>
          <w:p w:rsidR="00D14B24" w:rsidRPr="00B123A6" w:rsidRDefault="00D14B24" w:rsidP="00B123A6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2005 – 2011: Výzkumný ústav vodohospodářský T. G. Masaryka, v.v.i. Praha, koordinátor pro mezilaboratorní porovnávání zkoušek</w:t>
            </w:r>
          </w:p>
          <w:p w:rsidR="00D14B24" w:rsidRPr="00731383" w:rsidRDefault="00D14B24" w:rsidP="00B123A6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B123A6">
              <w:rPr>
                <w:sz w:val="21"/>
                <w:szCs w:val="21"/>
              </w:rPr>
              <w:t>2011 – dosud: UTB Zlín, FT, Ústav technologie potravin, akademický pracovník</w:t>
            </w:r>
          </w:p>
        </w:tc>
      </w:tr>
      <w:tr w:rsidR="00D14B24" w:rsidTr="00230F53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trHeight w:val="184"/>
        </w:trPr>
        <w:tc>
          <w:tcPr>
            <w:tcW w:w="10223" w:type="dxa"/>
            <w:gridSpan w:val="79"/>
          </w:tcPr>
          <w:p w:rsidR="00D14B24" w:rsidRPr="00B123A6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4 BP, 6 DP.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71" w:type="dxa"/>
            <w:gridSpan w:val="2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11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72410B" w:rsidRDefault="00D14B24" w:rsidP="00F85CF5">
            <w:pPr>
              <w:jc w:val="both"/>
              <w:rPr>
                <w:b/>
              </w:rPr>
            </w:pPr>
            <w:r w:rsidRPr="0072410B">
              <w:rPr>
                <w:b/>
              </w:rPr>
              <w:t>7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72410B" w:rsidRDefault="00D14B24" w:rsidP="00F85CF5">
            <w:pPr>
              <w:jc w:val="both"/>
              <w:rPr>
                <w:b/>
              </w:rPr>
            </w:pPr>
            <w:r w:rsidRPr="0072410B">
              <w:rPr>
                <w:b/>
              </w:rPr>
              <w:t>9</w:t>
            </w:r>
          </w:p>
        </w:tc>
        <w:tc>
          <w:tcPr>
            <w:tcW w:w="911" w:type="dxa"/>
            <w:gridSpan w:val="8"/>
            <w:vMerge w:val="restart"/>
          </w:tcPr>
          <w:p w:rsidR="00D14B24" w:rsidRPr="0000576C" w:rsidRDefault="00D14B24" w:rsidP="00F85CF5">
            <w:pPr>
              <w:jc w:val="both"/>
              <w:rPr>
                <w:b/>
                <w:sz w:val="19"/>
                <w:szCs w:val="19"/>
                <w:highlight w:val="yellow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230F53">
        <w:trPr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11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trHeight w:val="283"/>
        </w:trPr>
        <w:tc>
          <w:tcPr>
            <w:tcW w:w="10223" w:type="dxa"/>
            <w:gridSpan w:val="79"/>
          </w:tcPr>
          <w:p w:rsidR="00D14B24" w:rsidRPr="00B123A6" w:rsidRDefault="00D14B24" w:rsidP="00F64EE2">
            <w:pPr>
              <w:tabs>
                <w:tab w:val="left" w:pos="567"/>
              </w:tabs>
              <w:spacing w:before="80"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b/>
                <w:sz w:val="21"/>
                <w:szCs w:val="21"/>
                <w:lang w:val="en-GB"/>
              </w:rPr>
              <w:t>BUČKOVÁ, M. (45%)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VAŠKOVÁ, H., BUBELOVÁ, Z.: Raman spectroscopy as a modern tool for lactose determination. </w:t>
            </w:r>
            <w:r w:rsidRPr="00B123A6">
              <w:rPr>
                <w:i/>
                <w:sz w:val="21"/>
                <w:szCs w:val="21"/>
                <w:lang w:val="en-GB"/>
              </w:rPr>
              <w:t>WSEAS Transactions on Biology and Biomedicine</w:t>
            </w:r>
            <w:r w:rsidRPr="00B123A6">
              <w:rPr>
                <w:sz w:val="21"/>
                <w:szCs w:val="21"/>
                <w:lang w:val="en-GB"/>
              </w:rPr>
              <w:t xml:space="preserve"> 13(1), 108-114, </w:t>
            </w:r>
            <w:r w:rsidRPr="00B123A6">
              <w:rPr>
                <w:b/>
                <w:sz w:val="21"/>
                <w:szCs w:val="21"/>
                <w:lang w:val="en-GB"/>
              </w:rPr>
              <w:t>2016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B123A6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sz w:val="21"/>
                <w:szCs w:val="21"/>
                <w:lang w:val="en-GB"/>
              </w:rPr>
              <w:t>VAŠKOVÁ, H.,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BUČKOVÁ, M. (45%)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ZÁLEŠÁKOVÁ, L.: Spectroscopic analysis of milk fat and its mathematical evaluation. </w:t>
            </w:r>
            <w:r w:rsidRPr="00B123A6">
              <w:rPr>
                <w:i/>
                <w:sz w:val="21"/>
                <w:szCs w:val="21"/>
                <w:lang w:val="en-GB"/>
              </w:rPr>
              <w:t>International Journal of Biology and Biomedical Engineering</w:t>
            </w:r>
            <w:r w:rsidRPr="00B123A6">
              <w:rPr>
                <w:sz w:val="21"/>
                <w:szCs w:val="21"/>
                <w:lang w:val="en-GB"/>
              </w:rPr>
              <w:t xml:space="preserve"> 10(1), 168-175, </w:t>
            </w:r>
            <w:r w:rsidRPr="00B123A6">
              <w:rPr>
                <w:b/>
                <w:sz w:val="21"/>
                <w:szCs w:val="21"/>
                <w:lang w:val="en-GB"/>
              </w:rPr>
              <w:t>2016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B123A6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sz w:val="21"/>
                <w:szCs w:val="21"/>
                <w:lang w:val="en-GB"/>
              </w:rPr>
              <w:t>VAŠKOVÁ, H.,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BUČKOVÁ, M. (40%)</w:t>
            </w:r>
            <w:r w:rsidRPr="00B123A6">
              <w:rPr>
                <w:sz w:val="21"/>
                <w:szCs w:val="21"/>
                <w:lang w:val="en-GB"/>
              </w:rPr>
              <w:t>: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Thermal degradation of vegetable oils: spectroscopic measurement and analysis. </w:t>
            </w:r>
            <w:r w:rsidRPr="00B123A6">
              <w:rPr>
                <w:i/>
                <w:sz w:val="21"/>
                <w:szCs w:val="21"/>
                <w:lang w:val="en-GB"/>
              </w:rPr>
              <w:t>Procedia Engineering</w:t>
            </w:r>
            <w:r w:rsidRPr="00B123A6">
              <w:rPr>
                <w:sz w:val="21"/>
                <w:szCs w:val="21"/>
                <w:lang w:val="en-GB"/>
              </w:rPr>
              <w:t xml:space="preserve"> 100, 630-635, </w:t>
            </w:r>
            <w:r w:rsidRPr="00B123A6">
              <w:rPr>
                <w:b/>
                <w:sz w:val="21"/>
                <w:szCs w:val="21"/>
                <w:lang w:val="en-GB"/>
              </w:rPr>
              <w:t>2015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B123A6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  <w:lang w:val="en-GB"/>
              </w:rPr>
            </w:pPr>
            <w:r w:rsidRPr="00B123A6">
              <w:rPr>
                <w:caps/>
                <w:sz w:val="21"/>
                <w:szCs w:val="21"/>
              </w:rPr>
              <w:t xml:space="preserve">Vašková, H., </w:t>
            </w:r>
            <w:r w:rsidRPr="00B123A6">
              <w:rPr>
                <w:b/>
                <w:caps/>
                <w:sz w:val="21"/>
                <w:szCs w:val="21"/>
              </w:rPr>
              <w:t>Bučková, M.</w:t>
            </w:r>
            <w:r w:rsidRPr="00B123A6">
              <w:rPr>
                <w:caps/>
                <w:sz w:val="21"/>
                <w:szCs w:val="21"/>
              </w:rPr>
              <w:t xml:space="preserve"> </w:t>
            </w:r>
            <w:r w:rsidRPr="00B123A6">
              <w:rPr>
                <w:b/>
                <w:caps/>
                <w:sz w:val="21"/>
                <w:szCs w:val="21"/>
              </w:rPr>
              <w:t>(50%)</w:t>
            </w:r>
            <w:r w:rsidRPr="00B123A6">
              <w:rPr>
                <w:caps/>
                <w:sz w:val="21"/>
                <w:szCs w:val="21"/>
              </w:rPr>
              <w:t>:</w:t>
            </w:r>
            <w:r w:rsidRPr="00B123A6">
              <w:rPr>
                <w:sz w:val="21"/>
                <w:szCs w:val="21"/>
              </w:rPr>
              <w:t xml:space="preserve"> Spectroscopic measurement and analysis of fat in milk. </w:t>
            </w:r>
            <w:r w:rsidRPr="00B123A6">
              <w:rPr>
                <w:i/>
                <w:sz w:val="21"/>
                <w:szCs w:val="21"/>
              </w:rPr>
              <w:t>Annals of DAAM International for 2015</w:t>
            </w:r>
            <w:r w:rsidRPr="00B123A6">
              <w:rPr>
                <w:sz w:val="21"/>
                <w:szCs w:val="21"/>
              </w:rPr>
              <w:t xml:space="preserve"> 26, 1-6, </w:t>
            </w:r>
            <w:r w:rsidRPr="00B123A6">
              <w:rPr>
                <w:b/>
                <w:sz w:val="21"/>
                <w:szCs w:val="21"/>
              </w:rPr>
              <w:t>2015</w:t>
            </w:r>
            <w:r w:rsidRPr="00B123A6">
              <w:rPr>
                <w:sz w:val="21"/>
                <w:szCs w:val="21"/>
              </w:rPr>
              <w:t xml:space="preserve">. </w:t>
            </w:r>
          </w:p>
          <w:p w:rsidR="00D14B24" w:rsidRDefault="00D14B24" w:rsidP="00F64EE2">
            <w:pPr>
              <w:tabs>
                <w:tab w:val="left" w:pos="567"/>
              </w:tabs>
              <w:spacing w:after="80"/>
              <w:jc w:val="both"/>
              <w:rPr>
                <w:b/>
              </w:rPr>
            </w:pPr>
            <w:r w:rsidRPr="00B123A6">
              <w:rPr>
                <w:b/>
                <w:sz w:val="21"/>
                <w:szCs w:val="21"/>
                <w:lang w:val="en-GB"/>
              </w:rPr>
              <w:t>BUČKOVÁ, M. (40%)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</w:t>
            </w:r>
            <w:r w:rsidRPr="00B123A6">
              <w:rPr>
                <w:sz w:val="21"/>
                <w:szCs w:val="21"/>
                <w:lang w:val="en-GB"/>
              </w:rPr>
              <w:t xml:space="preserve">VAŠKOVÁ, H., TOBOLOVÁ, M., KŘESÁLEK, V.: Spectroscopic screening of degradation process in edible oils and its mathematical evaluation. </w:t>
            </w:r>
            <w:r w:rsidRPr="00B123A6">
              <w:rPr>
                <w:i/>
                <w:sz w:val="21"/>
                <w:szCs w:val="21"/>
                <w:lang w:val="en-GB"/>
              </w:rPr>
              <w:t>International Journal of Mathematical Models and Methods in Applied Sciences</w:t>
            </w:r>
            <w:r w:rsidRPr="00B123A6">
              <w:rPr>
                <w:sz w:val="21"/>
                <w:szCs w:val="21"/>
                <w:lang w:val="en-GB"/>
              </w:rPr>
              <w:t xml:space="preserve"> 8(1), 319-328, </w:t>
            </w:r>
            <w:r w:rsidRPr="00B123A6">
              <w:rPr>
                <w:b/>
                <w:sz w:val="21"/>
                <w:szCs w:val="21"/>
                <w:lang w:val="en-GB"/>
              </w:rPr>
              <w:t>2014</w:t>
            </w:r>
            <w:r w:rsidRPr="00B123A6">
              <w:rPr>
                <w:sz w:val="21"/>
                <w:szCs w:val="21"/>
                <w:lang w:val="en-GB"/>
              </w:rPr>
              <w:t>. ISSN 1998-0140.</w:t>
            </w:r>
            <w:r w:rsidRPr="004F1D79">
              <w:rPr>
                <w:sz w:val="22"/>
                <w:szCs w:val="22"/>
                <w:lang w:val="en-GB"/>
              </w:rPr>
              <w:t xml:space="preserve"> </w:t>
            </w:r>
          </w:p>
        </w:tc>
      </w:tr>
      <w:tr w:rsidR="00D14B24" w:rsidTr="00230F53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trHeight w:val="328"/>
        </w:trPr>
        <w:tc>
          <w:tcPr>
            <w:tcW w:w="10223" w:type="dxa"/>
            <w:gridSpan w:val="79"/>
          </w:tcPr>
          <w:p w:rsidR="00D14B24" w:rsidRDefault="00D14B24" w:rsidP="00F85CF5">
            <w:pPr>
              <w:rPr>
                <w:b/>
              </w:rPr>
            </w:pPr>
            <w:r>
              <w:t>---</w:t>
            </w:r>
          </w:p>
          <w:p w:rsidR="00D14B24" w:rsidRDefault="00D14B24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  <w:p w:rsidR="00296207" w:rsidRDefault="00296207" w:rsidP="00F85CF5">
            <w:pPr>
              <w:rPr>
                <w:b/>
              </w:rPr>
            </w:pPr>
          </w:p>
          <w:p w:rsidR="00B123A6" w:rsidRDefault="00B123A6" w:rsidP="00F85CF5">
            <w:pPr>
              <w:rPr>
                <w:b/>
              </w:rPr>
            </w:pPr>
          </w:p>
        </w:tc>
      </w:tr>
      <w:tr w:rsidR="00D14B24" w:rsidTr="00230F53">
        <w:trPr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71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6" w:type="dxa"/>
            <w:gridSpan w:val="75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38" w:name="Buňka"/>
            <w:bookmarkEnd w:id="38"/>
            <w:r w:rsidRPr="00293D5D">
              <w:rPr>
                <w:b/>
              </w:rPr>
              <w:t>František Buňka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 xml:space="preserve">doc. Ing., Ph.D. </w:t>
            </w:r>
          </w:p>
        </w:tc>
      </w:tr>
      <w:tr w:rsidR="001E1E5D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1978</w:t>
            </w:r>
          </w:p>
        </w:tc>
        <w:tc>
          <w:tcPr>
            <w:tcW w:w="1733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12" w:type="dxa"/>
            <w:gridSpan w:val="12"/>
          </w:tcPr>
          <w:p w:rsidR="00D14B24" w:rsidRPr="005B3BDD" w:rsidRDefault="00D14B24" w:rsidP="00F85CF5">
            <w:pPr>
              <w:jc w:val="both"/>
            </w:pPr>
            <w:r w:rsidRPr="005B3BDD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5B3BDD" w:rsidRDefault="00D14B24" w:rsidP="00F85CF5">
            <w:pPr>
              <w:jc w:val="both"/>
              <w:rPr>
                <w:b/>
              </w:rPr>
            </w:pPr>
            <w:r w:rsidRPr="005B3BDD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5B3BDD" w:rsidRDefault="00D14B24" w:rsidP="00F85CF5">
            <w:pPr>
              <w:jc w:val="both"/>
            </w:pPr>
            <w:r w:rsidRPr="005B3BDD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5B3BDD" w:rsidRDefault="00D14B24" w:rsidP="00F85CF5">
            <w:pPr>
              <w:jc w:val="both"/>
              <w:rPr>
                <w:b/>
              </w:rPr>
            </w:pPr>
            <w:r w:rsidRPr="005B3BDD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5B3BDD" w:rsidRDefault="00D14B24" w:rsidP="00F85CF5">
            <w:pPr>
              <w:jc w:val="both"/>
            </w:pPr>
            <w:r w:rsidRPr="005B3BDD">
              <w:t>N</w:t>
            </w:r>
          </w:p>
        </w:tc>
      </w:tr>
      <w:tr w:rsidR="00D14B24" w:rsidTr="00230F53">
        <w:tc>
          <w:tcPr>
            <w:tcW w:w="5151" w:type="dxa"/>
            <w:gridSpan w:val="23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2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C53C43">
              <w:t>---</w:t>
            </w:r>
          </w:p>
        </w:tc>
      </w:tr>
      <w:tr w:rsidR="00D14B24" w:rsidTr="00230F53"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trHeight w:val="466"/>
        </w:trPr>
        <w:tc>
          <w:tcPr>
            <w:tcW w:w="10223" w:type="dxa"/>
            <w:gridSpan w:val="79"/>
            <w:tcBorders>
              <w:top w:val="nil"/>
            </w:tcBorders>
          </w:tcPr>
          <w:p w:rsidR="00AB60D6" w:rsidRPr="00170B28" w:rsidRDefault="00AB60D6" w:rsidP="00170B28">
            <w:pPr>
              <w:spacing w:before="20" w:after="20"/>
              <w:rPr>
                <w:sz w:val="19"/>
                <w:szCs w:val="19"/>
              </w:rPr>
            </w:pPr>
            <w:r w:rsidRPr="00170B28">
              <w:rPr>
                <w:b/>
                <w:sz w:val="19"/>
                <w:szCs w:val="19"/>
              </w:rPr>
              <w:t>Diplomová práce</w:t>
            </w:r>
            <w:r w:rsidRPr="00170B28">
              <w:rPr>
                <w:sz w:val="19"/>
                <w:szCs w:val="19"/>
              </w:rPr>
              <w:t xml:space="preserve"> (garant předmětu, 100% s, jeden z vedoucích DP)</w:t>
            </w:r>
          </w:p>
          <w:p w:rsidR="00AB60D6" w:rsidRPr="00170B28" w:rsidRDefault="00AB60D6" w:rsidP="00170B28">
            <w:pPr>
              <w:spacing w:before="20" w:after="20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Řízení bezpečnosti potravin II (40% p)</w:t>
            </w:r>
          </w:p>
          <w:p w:rsidR="00AB60D6" w:rsidRPr="00170B28" w:rsidRDefault="00AB60D6" w:rsidP="00170B28">
            <w:pPr>
              <w:spacing w:before="20" w:after="20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Seminář k diplomové práci (100% s)</w:t>
            </w:r>
          </w:p>
          <w:p w:rsidR="00AB60D6" w:rsidRPr="00170B28" w:rsidRDefault="00AB60D6" w:rsidP="00170B28">
            <w:pPr>
              <w:spacing w:before="20" w:after="20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Senzorické hodnocení potravin (30% p)</w:t>
            </w:r>
          </w:p>
          <w:p w:rsidR="00D14B24" w:rsidRPr="00170B28" w:rsidRDefault="00265FEF" w:rsidP="00170B28">
            <w:pPr>
              <w:spacing w:before="20" w:after="20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Technologie výroby potravin živočišného původu I (20% p)</w:t>
            </w:r>
          </w:p>
          <w:p w:rsidR="00265FEF" w:rsidRPr="000001DE" w:rsidRDefault="00265FEF" w:rsidP="00170B28">
            <w:pPr>
              <w:spacing w:before="20" w:after="20"/>
            </w:pPr>
            <w:r w:rsidRPr="00170B28">
              <w:rPr>
                <w:b/>
                <w:sz w:val="19"/>
                <w:szCs w:val="19"/>
              </w:rPr>
              <w:t>Technologie výroby potravin živočišného původu II</w:t>
            </w:r>
            <w:r w:rsidRPr="00170B28">
              <w:rPr>
                <w:sz w:val="19"/>
                <w:szCs w:val="19"/>
              </w:rPr>
              <w:t xml:space="preserve"> (50% p)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trHeight w:val="306"/>
        </w:trPr>
        <w:tc>
          <w:tcPr>
            <w:tcW w:w="10223" w:type="dxa"/>
            <w:gridSpan w:val="79"/>
          </w:tcPr>
          <w:p w:rsidR="00D14B24" w:rsidRPr="00170B28" w:rsidRDefault="00D14B24" w:rsidP="0000576C">
            <w:pPr>
              <w:spacing w:before="40" w:after="40"/>
              <w:jc w:val="both"/>
              <w:rPr>
                <w:b/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 xml:space="preserve">2003: VVŠ PV Vyškov, FEOS, </w:t>
            </w:r>
            <w:r w:rsidRPr="00170B28">
              <w:rPr>
                <w:rFonts w:eastAsia="Calibri"/>
                <w:sz w:val="19"/>
                <w:szCs w:val="19"/>
              </w:rPr>
              <w:t>SP Ekonomika a management, obor</w:t>
            </w:r>
            <w:r w:rsidRPr="00170B28">
              <w:rPr>
                <w:sz w:val="19"/>
                <w:szCs w:val="19"/>
              </w:rPr>
              <w:t xml:space="preserve"> Ekonomika a hygiena výživy, Ph.D.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trHeight w:val="718"/>
        </w:trPr>
        <w:tc>
          <w:tcPr>
            <w:tcW w:w="10223" w:type="dxa"/>
            <w:gridSpan w:val="79"/>
          </w:tcPr>
          <w:p w:rsidR="00D14B24" w:rsidRPr="00170B28" w:rsidRDefault="00D14B24" w:rsidP="00F85CF5">
            <w:pPr>
              <w:spacing w:before="4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2003 – dosud: UTB Zlín, FT, odborný asistent, od r. 2009 docent, od r. 2011 ředitel Ústavu technologie potravin, od r. 2015 děkan FT</w:t>
            </w:r>
          </w:p>
          <w:p w:rsidR="00D14B24" w:rsidRPr="00170B28" w:rsidRDefault="00D14B24" w:rsidP="00F85CF5">
            <w:pPr>
              <w:jc w:val="both"/>
              <w:rPr>
                <w:sz w:val="10"/>
                <w:szCs w:val="10"/>
              </w:rPr>
            </w:pPr>
          </w:p>
          <w:p w:rsidR="00D14B24" w:rsidRPr="00170B28" w:rsidRDefault="00D14B24" w:rsidP="00F85CF5">
            <w:pPr>
              <w:jc w:val="both"/>
              <w:rPr>
                <w:sz w:val="19"/>
                <w:szCs w:val="19"/>
                <w:u w:val="single"/>
              </w:rPr>
            </w:pPr>
            <w:r w:rsidRPr="00170B28">
              <w:rPr>
                <w:sz w:val="19"/>
                <w:szCs w:val="19"/>
                <w:u w:val="single"/>
              </w:rPr>
              <w:t>Přehled garantovaných SP (SO) za posledních 10 let:</w:t>
            </w:r>
          </w:p>
          <w:p w:rsidR="00D14B24" w:rsidRPr="00170B28" w:rsidRDefault="00D14B24" w:rsidP="00F85CF5">
            <w:pPr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 xml:space="preserve">2011 – dosud: UTB Zlín, FT, bakalářský SP Chemie a technologie potravin, SO Chemie a technologie potravin </w:t>
            </w:r>
          </w:p>
          <w:p w:rsidR="00D14B24" w:rsidRPr="00170B28" w:rsidRDefault="00D14B24" w:rsidP="00F85CF5">
            <w:pPr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2014 – dosud: UTB Zlín, FT, navazující magisterský SP Chemie a technologie potravin, SO Technologie potravin</w:t>
            </w:r>
          </w:p>
          <w:p w:rsidR="00D14B24" w:rsidRPr="00CB7A21" w:rsidRDefault="00D14B24" w:rsidP="00F85CF5">
            <w:pPr>
              <w:spacing w:after="40"/>
              <w:jc w:val="both"/>
              <w:rPr>
                <w:sz w:val="22"/>
                <w:szCs w:val="22"/>
              </w:rPr>
            </w:pPr>
            <w:r w:rsidRPr="00170B28">
              <w:rPr>
                <w:sz w:val="19"/>
                <w:szCs w:val="19"/>
              </w:rPr>
              <w:t>2016 – dosud: UTB Zlín, FT, doktorský SP Chemie a technologie potravin, obor Technologie potravin</w:t>
            </w:r>
          </w:p>
        </w:tc>
      </w:tr>
      <w:tr w:rsidR="00D14B24" w:rsidTr="00230F53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trHeight w:val="184"/>
        </w:trPr>
        <w:tc>
          <w:tcPr>
            <w:tcW w:w="10223" w:type="dxa"/>
            <w:gridSpan w:val="79"/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Počet obhájených prací, které vyučující vedl v období 2013 – 2017: 10 BP, 16 DP, 4 DisP.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71" w:type="dxa"/>
            <w:gridSpan w:val="2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Zpracování zemědělských produktů</w:t>
            </w:r>
          </w:p>
        </w:tc>
        <w:tc>
          <w:tcPr>
            <w:tcW w:w="2259" w:type="dxa"/>
            <w:gridSpan w:val="16"/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sz w:val="19"/>
                <w:szCs w:val="19"/>
              </w:rPr>
              <w:t>2009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170B28" w:rsidRDefault="00D14B24" w:rsidP="0000576C">
            <w:pPr>
              <w:spacing w:before="20" w:after="20"/>
              <w:jc w:val="both"/>
              <w:rPr>
                <w:sz w:val="19"/>
                <w:szCs w:val="19"/>
              </w:rPr>
            </w:pPr>
            <w:r w:rsidRPr="00170B28">
              <w:rPr>
                <w:rFonts w:ascii="TimesNewRomanPSMT" w:eastAsia="Calibri" w:hAnsi="TimesNewRomanPSMT" w:cs="TimesNewRomanPSMT"/>
                <w:sz w:val="19"/>
                <w:szCs w:val="19"/>
                <w:lang w:eastAsia="en-US"/>
              </w:rPr>
              <w:t>SPU Nitra, SR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11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4607DA" w:rsidRDefault="00D14B24" w:rsidP="00F85CF5">
            <w:pPr>
              <w:jc w:val="both"/>
              <w:rPr>
                <w:b/>
              </w:rPr>
            </w:pPr>
            <w:r w:rsidRPr="004607DA">
              <w:rPr>
                <w:b/>
              </w:rPr>
              <w:t>348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4607DA" w:rsidRDefault="00D14B24" w:rsidP="00F85CF5">
            <w:pPr>
              <w:jc w:val="both"/>
              <w:rPr>
                <w:b/>
              </w:rPr>
            </w:pPr>
            <w:r w:rsidRPr="004607DA">
              <w:rPr>
                <w:b/>
              </w:rPr>
              <w:t>418</w:t>
            </w:r>
          </w:p>
        </w:tc>
        <w:tc>
          <w:tcPr>
            <w:tcW w:w="911" w:type="dxa"/>
            <w:gridSpan w:val="8"/>
            <w:vMerge w:val="restart"/>
          </w:tcPr>
          <w:p w:rsidR="00D14B24" w:rsidRPr="0000576C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230F53">
        <w:trPr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11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trHeight w:val="283"/>
        </w:trPr>
        <w:tc>
          <w:tcPr>
            <w:tcW w:w="10223" w:type="dxa"/>
            <w:gridSpan w:val="79"/>
          </w:tcPr>
          <w:p w:rsidR="00D14B24" w:rsidRPr="00A472D0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sz w:val="19"/>
                <w:szCs w:val="19"/>
                <w:lang w:val="en-US"/>
              </w:rPr>
            </w:pPr>
            <w:r w:rsidRPr="00170B28">
              <w:rPr>
                <w:sz w:val="19"/>
                <w:szCs w:val="19"/>
                <w:lang w:val="en-GB"/>
              </w:rPr>
              <w:t xml:space="preserve">SALEK, R.N., ČERNÍKOVÁ, M., MADĚROVÁ, S., LAPČÍK, L., </w:t>
            </w:r>
            <w:r w:rsidRPr="00170B28">
              <w:rPr>
                <w:b/>
                <w:sz w:val="19"/>
                <w:szCs w:val="19"/>
                <w:lang w:val="en-GB"/>
              </w:rPr>
              <w:t>BUŇKA, F. (25%)</w:t>
            </w:r>
            <w:r w:rsidRPr="00170B28">
              <w:rPr>
                <w:sz w:val="19"/>
                <w:szCs w:val="19"/>
                <w:lang w:val="en-GB"/>
              </w:rPr>
              <w:t xml:space="preserve">: The effect of different composition of ternary mixtures of emulsifying salts on the consistency of processed cheese spreads manufactured from Swiss-type cheese with different degrees of maturity. </w:t>
            </w:r>
            <w:r w:rsidRPr="00170B28">
              <w:rPr>
                <w:i/>
                <w:sz w:val="19"/>
                <w:szCs w:val="19"/>
                <w:lang w:val="en-GB"/>
              </w:rPr>
              <w:t>Journal of Dairy Science</w:t>
            </w:r>
            <w:r w:rsidRPr="00170B28">
              <w:rPr>
                <w:sz w:val="19"/>
                <w:szCs w:val="19"/>
                <w:lang w:val="en-GB"/>
              </w:rPr>
              <w:t xml:space="preserve"> 99, 3274-3287, </w:t>
            </w:r>
            <w:r w:rsidRPr="00170B28">
              <w:rPr>
                <w:b/>
                <w:sz w:val="19"/>
                <w:szCs w:val="19"/>
                <w:lang w:val="en-GB"/>
              </w:rPr>
              <w:t>2016</w:t>
            </w:r>
            <w:r w:rsidRPr="00170B28">
              <w:rPr>
                <w:sz w:val="19"/>
                <w:szCs w:val="19"/>
                <w:lang w:val="en-GB"/>
              </w:rPr>
              <w:t>.</w:t>
            </w:r>
            <w:r w:rsidRPr="00A472D0">
              <w:rPr>
                <w:sz w:val="19"/>
                <w:szCs w:val="19"/>
                <w:lang w:val="en-US"/>
              </w:rPr>
              <w:t xml:space="preserve"> </w:t>
            </w:r>
          </w:p>
          <w:p w:rsidR="00D14B24" w:rsidRPr="00170B28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b/>
                <w:sz w:val="19"/>
                <w:szCs w:val="19"/>
                <w:lang w:val="en-GB"/>
              </w:rPr>
            </w:pP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 xml:space="preserve">BUBELOVÁ, Z., TREMLOVÁ, B., BUŇKOVÁ, L., POSPIECH, M., VÍTOVÁ, E., </w:t>
            </w:r>
            <w:r w:rsidRPr="00170B28">
              <w:rPr>
                <w:b/>
                <w:color w:val="212121"/>
                <w:sz w:val="19"/>
                <w:szCs w:val="19"/>
                <w:shd w:val="clear" w:color="auto" w:fill="FFFFFF"/>
              </w:rPr>
              <w:t>BUŇKA, F. (25%)</w:t>
            </w: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>: The effect of long-term storage on the quality of sterilized processed cheese. </w:t>
            </w:r>
            <w:r w:rsidRPr="00170B28">
              <w:rPr>
                <w:i/>
                <w:iCs/>
                <w:color w:val="212121"/>
                <w:sz w:val="19"/>
                <w:szCs w:val="19"/>
                <w:shd w:val="clear" w:color="auto" w:fill="FFFFFF"/>
              </w:rPr>
              <w:t>Journal of Food Science and Technology</w:t>
            </w: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 xml:space="preserve"> 52, 8, 4985-4993, </w:t>
            </w:r>
            <w:r w:rsidRPr="00170B28">
              <w:rPr>
                <w:b/>
                <w:color w:val="212121"/>
                <w:sz w:val="19"/>
                <w:szCs w:val="19"/>
                <w:shd w:val="clear" w:color="auto" w:fill="FFFFFF"/>
              </w:rPr>
              <w:t>2015</w:t>
            </w:r>
            <w:r w:rsidRPr="00170B28">
              <w:rPr>
                <w:color w:val="212121"/>
                <w:sz w:val="19"/>
                <w:szCs w:val="19"/>
                <w:shd w:val="clear" w:color="auto" w:fill="FFFFFF"/>
              </w:rPr>
              <w:t xml:space="preserve">. </w:t>
            </w:r>
          </w:p>
          <w:p w:rsidR="00D14B24" w:rsidRPr="00A472D0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sz w:val="19"/>
                <w:szCs w:val="19"/>
                <w:lang w:val="en-US"/>
              </w:rPr>
            </w:pPr>
            <w:r w:rsidRPr="00170B28">
              <w:rPr>
                <w:b/>
                <w:sz w:val="19"/>
                <w:szCs w:val="19"/>
                <w:lang w:val="en-GB"/>
              </w:rPr>
              <w:t>BUŇKA, F. (30%)</w:t>
            </w:r>
            <w:r w:rsidRPr="00170B28">
              <w:rPr>
                <w:sz w:val="19"/>
                <w:szCs w:val="19"/>
                <w:lang w:val="en-GB"/>
              </w:rPr>
              <w:t xml:space="preserve">, DOUDOVÁ, L., WEISEROVÁ, E., ČERNÍKOVÁ, M., KUCHAŘ, D., SLAVÍKOVÁ, Š., NAGYOVÁ, G., PONÍŽIL, P., GRŮBER, T., MICHÁLEK, J.: The effect of concentration and composition of ternary emulsifying salts on the textural properties of processed cheese spreads. </w:t>
            </w:r>
            <w:r w:rsidRPr="00A472D0">
              <w:rPr>
                <w:i/>
                <w:sz w:val="19"/>
                <w:szCs w:val="19"/>
                <w:lang w:val="en-US"/>
              </w:rPr>
              <w:t>Lebensmittel Wissenschaft und Technologie - Food Science and Technology</w:t>
            </w:r>
            <w:r w:rsidRPr="00A472D0">
              <w:rPr>
                <w:sz w:val="19"/>
                <w:szCs w:val="19"/>
                <w:lang w:val="en-US"/>
              </w:rPr>
              <w:t xml:space="preserve"> 58, 247-255, </w:t>
            </w:r>
            <w:r w:rsidRPr="00A472D0">
              <w:rPr>
                <w:b/>
                <w:sz w:val="19"/>
                <w:szCs w:val="19"/>
                <w:lang w:val="en-US"/>
              </w:rPr>
              <w:t>2014</w:t>
            </w:r>
            <w:r w:rsidRPr="00A472D0">
              <w:rPr>
                <w:sz w:val="19"/>
                <w:szCs w:val="19"/>
                <w:lang w:val="en-US"/>
              </w:rPr>
              <w:t xml:space="preserve">. </w:t>
            </w:r>
          </w:p>
          <w:p w:rsidR="00D14B24" w:rsidRPr="00170B28" w:rsidRDefault="00D14B24" w:rsidP="00170B28">
            <w:pPr>
              <w:tabs>
                <w:tab w:val="left" w:pos="567"/>
              </w:tabs>
              <w:spacing w:before="80" w:after="80"/>
              <w:jc w:val="both"/>
              <w:rPr>
                <w:sz w:val="19"/>
                <w:szCs w:val="19"/>
                <w:lang w:val="en-GB"/>
              </w:rPr>
            </w:pPr>
            <w:r w:rsidRPr="00170B28">
              <w:rPr>
                <w:b/>
                <w:sz w:val="19"/>
                <w:szCs w:val="19"/>
                <w:lang w:val="en-GB"/>
              </w:rPr>
              <w:t>BUŇKA, F. (35%)</w:t>
            </w:r>
            <w:r w:rsidRPr="00170B28">
              <w:rPr>
                <w:sz w:val="19"/>
                <w:szCs w:val="19"/>
                <w:lang w:val="en-GB"/>
              </w:rPr>
              <w:t xml:space="preserve">, BUDINSKÝ, P., ZIMÁKOVÁ, B., MERHAUT, M., FLASAROVÁ, R., PACHLOVÁ, V., KUBÁŇ, V., BUŇKOVÁ, L.: Biogenic amines occurrence in fish meat sampled from restaurants in region of Czech Republic. </w:t>
            </w:r>
            <w:r w:rsidRPr="00170B28">
              <w:rPr>
                <w:i/>
                <w:sz w:val="19"/>
                <w:szCs w:val="19"/>
                <w:lang w:val="en-GB"/>
              </w:rPr>
              <w:t xml:space="preserve">Food Control </w:t>
            </w:r>
            <w:r w:rsidRPr="00170B28">
              <w:rPr>
                <w:sz w:val="19"/>
                <w:szCs w:val="19"/>
                <w:lang w:val="en-GB"/>
              </w:rPr>
              <w:t xml:space="preserve">31(1), 49-52, </w:t>
            </w:r>
            <w:r w:rsidRPr="00170B28">
              <w:rPr>
                <w:b/>
                <w:sz w:val="19"/>
                <w:szCs w:val="19"/>
                <w:lang w:val="en-GB"/>
              </w:rPr>
              <w:t>2013</w:t>
            </w:r>
            <w:r w:rsidRPr="00170B28">
              <w:rPr>
                <w:sz w:val="19"/>
                <w:szCs w:val="19"/>
                <w:lang w:val="en-GB"/>
              </w:rPr>
              <w:t xml:space="preserve">. </w:t>
            </w:r>
          </w:p>
          <w:p w:rsidR="00D14B24" w:rsidRDefault="00D14B24" w:rsidP="00170B28">
            <w:pPr>
              <w:pStyle w:val="Zkladntext"/>
              <w:spacing w:before="80" w:after="80"/>
              <w:ind w:left="0"/>
              <w:rPr>
                <w:b/>
              </w:rPr>
            </w:pPr>
            <w:r w:rsidRPr="00170B28">
              <w:rPr>
                <w:b/>
                <w:sz w:val="19"/>
                <w:szCs w:val="19"/>
              </w:rPr>
              <w:t>BUŇKA, F. (40%)</w:t>
            </w:r>
            <w:r w:rsidRPr="00170B28">
              <w:rPr>
                <w:sz w:val="19"/>
                <w:szCs w:val="19"/>
              </w:rPr>
              <w:t xml:space="preserve">, BUDINSKÝ, P., ČECHOVÁ, M., DRIENOVSKÝ, V., PACHLOVÁ, V., MATOULKOVÁ, D., KUBÁŇ, V., BUŇKOVÁ, L.: Content of biogenic amines and polyamines in beers from the Czech Republic. </w:t>
            </w:r>
            <w:r w:rsidRPr="00170B28">
              <w:rPr>
                <w:i/>
                <w:sz w:val="19"/>
                <w:szCs w:val="19"/>
                <w:lang w:val="en-GB"/>
              </w:rPr>
              <w:t xml:space="preserve">Journal of the Institute of Brewing </w:t>
            </w:r>
            <w:r w:rsidRPr="00170B28">
              <w:rPr>
                <w:sz w:val="19"/>
                <w:szCs w:val="19"/>
                <w:lang w:val="en-GB"/>
              </w:rPr>
              <w:t xml:space="preserve">118(2), 213-216, </w:t>
            </w:r>
            <w:r w:rsidRPr="00170B28">
              <w:rPr>
                <w:b/>
                <w:sz w:val="19"/>
                <w:szCs w:val="19"/>
                <w:lang w:val="en-GB"/>
              </w:rPr>
              <w:t>2012</w:t>
            </w:r>
            <w:r w:rsidRPr="00170B28">
              <w:rPr>
                <w:sz w:val="19"/>
                <w:szCs w:val="19"/>
                <w:lang w:val="en-GB"/>
              </w:rPr>
              <w:t>.</w:t>
            </w:r>
            <w:r w:rsidRPr="00A13455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D14B24" w:rsidTr="00230F53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trHeight w:val="328"/>
        </w:trPr>
        <w:tc>
          <w:tcPr>
            <w:tcW w:w="10223" w:type="dxa"/>
            <w:gridSpan w:val="79"/>
          </w:tcPr>
          <w:p w:rsidR="00D14B24" w:rsidRPr="00C53C43" w:rsidRDefault="00D14B24" w:rsidP="00447E03">
            <w:r>
              <w:t>---</w:t>
            </w:r>
          </w:p>
        </w:tc>
      </w:tr>
      <w:tr w:rsidR="00D14B24" w:rsidTr="00230F53">
        <w:trPr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71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</w:pPr>
            <w:r w:rsidRPr="00676B35"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505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r w:rsidRPr="00B901A1">
              <w:t>Univerzita Tomáše Bati ve Zlíně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505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Fakulta technologická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505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188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FC0FD9" w:rsidRDefault="00D14B24" w:rsidP="00F85CF5">
            <w:pPr>
              <w:rPr>
                <w:b/>
              </w:rPr>
            </w:pPr>
            <w:bookmarkStart w:id="39" w:name="Buňková"/>
            <w:bookmarkEnd w:id="39"/>
            <w:r w:rsidRPr="00FC0FD9">
              <w:rPr>
                <w:b/>
              </w:rPr>
              <w:t>Leona Buňková</w:t>
            </w:r>
          </w:p>
        </w:tc>
        <w:tc>
          <w:tcPr>
            <w:tcW w:w="68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doc. RNDr., Ph.D.</w:t>
            </w:r>
          </w:p>
        </w:tc>
      </w:tr>
      <w:tr w:rsidR="001E1E5D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1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65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1974</w:t>
            </w:r>
          </w:p>
        </w:tc>
        <w:tc>
          <w:tcPr>
            <w:tcW w:w="163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94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223284">
              <w:t>pp</w:t>
            </w:r>
            <w:r>
              <w:t>.</w:t>
            </w:r>
          </w:p>
        </w:tc>
        <w:tc>
          <w:tcPr>
            <w:tcW w:w="9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68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223284">
              <w:t>40</w:t>
            </w:r>
          </w:p>
        </w:tc>
        <w:tc>
          <w:tcPr>
            <w:tcW w:w="69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223284">
              <w:t>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15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94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---</w:t>
            </w:r>
          </w:p>
        </w:tc>
        <w:tc>
          <w:tcPr>
            <w:tcW w:w="9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68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---</w:t>
            </w:r>
          </w:p>
        </w:tc>
        <w:tc>
          <w:tcPr>
            <w:tcW w:w="69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6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62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634" w:type="dxa"/>
            <w:gridSpan w:val="3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2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8B4A7C" w:rsidP="008B4A7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8B4A7C">
              <w:rPr>
                <w:b/>
                <w:sz w:val="21"/>
                <w:szCs w:val="21"/>
              </w:rPr>
              <w:t xml:space="preserve">Mikrobiologie potravin </w:t>
            </w:r>
            <w:r w:rsidRPr="008B4A7C">
              <w:rPr>
                <w:sz w:val="21"/>
                <w:szCs w:val="21"/>
              </w:rPr>
              <w:t>(</w:t>
            </w:r>
            <w:r w:rsidR="00D968B5">
              <w:rPr>
                <w:sz w:val="21"/>
                <w:szCs w:val="21"/>
              </w:rPr>
              <w:t>10</w:t>
            </w:r>
            <w:r w:rsidRPr="008B4A7C">
              <w:rPr>
                <w:sz w:val="21"/>
                <w:szCs w:val="21"/>
              </w:rPr>
              <w:t>0% p)</w:t>
            </w:r>
          </w:p>
          <w:p w:rsidR="00157630" w:rsidRPr="008B4A7C" w:rsidRDefault="00F0702E" w:rsidP="008B4A7C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ins w:id="40" w:author="Frantisek Bunka" w:date="2018-04-13T14:25:00Z">
              <w:r w:rsidRPr="002A2608">
                <w:rPr>
                  <w:b/>
                  <w:sz w:val="21"/>
                  <w:szCs w:val="21"/>
                </w:rPr>
                <w:t>Molekulární biologie</w:t>
              </w:r>
              <w:r>
                <w:rPr>
                  <w:sz w:val="21"/>
                  <w:szCs w:val="21"/>
                </w:rPr>
                <w:t xml:space="preserve">  (70% p)</w:t>
              </w:r>
            </w:ins>
            <w:bookmarkStart w:id="41" w:name="_GoBack"/>
            <w:bookmarkEnd w:id="41"/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D14B24" w:rsidRPr="0012704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>2004: MU Brno, PF, SP Biologie, obor Mikrobiologie, Ph.D.</w:t>
            </w:r>
          </w:p>
          <w:p w:rsidR="00D14B24" w:rsidRPr="00127041" w:rsidRDefault="00D14B24" w:rsidP="00F85CF5">
            <w:pPr>
              <w:spacing w:after="60"/>
              <w:jc w:val="both"/>
              <w:rPr>
                <w:b/>
              </w:rPr>
            </w:pPr>
            <w:r w:rsidRPr="00676B35">
              <w:rPr>
                <w:sz w:val="21"/>
                <w:szCs w:val="21"/>
              </w:rPr>
              <w:t>2008: MU Brno, PF, obor Obecná biologie, směr Mikrobiologie, RNDr.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F85CF5">
            <w:pPr>
              <w:spacing w:before="60" w:after="60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>2004 – dosud: UTB Zlín, FT, odborný asistent, od r. 2010 docent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00576C">
            <w:pPr>
              <w:spacing w:before="60" w:after="60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>Počet obhájených prací, které vyučující vedl v období 2013 – 2017: 14 BP, 20 DP, 1 DisP.</w:t>
            </w:r>
          </w:p>
        </w:tc>
      </w:tr>
      <w:tr w:rsidR="00D14B24" w:rsidRPr="00B901A1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377" w:type="dxa"/>
            <w:gridSpan w:val="1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139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2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416" w:type="dxa"/>
            <w:gridSpan w:val="30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D14B24" w:rsidRPr="00AD51C2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3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00576C">
            <w:pPr>
              <w:spacing w:before="40" w:after="40"/>
            </w:pPr>
            <w:r>
              <w:t>Biotechnologie</w:t>
            </w:r>
          </w:p>
        </w:tc>
        <w:tc>
          <w:tcPr>
            <w:tcW w:w="213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00576C">
            <w:pPr>
              <w:spacing w:before="40" w:after="40"/>
            </w:pPr>
            <w:r>
              <w:t>2010</w:t>
            </w:r>
          </w:p>
        </w:tc>
        <w:tc>
          <w:tcPr>
            <w:tcW w:w="2291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B901A1" w:rsidRDefault="00D14B24" w:rsidP="0000576C">
            <w:pPr>
              <w:spacing w:before="40" w:after="40"/>
            </w:pPr>
            <w:r>
              <w:t>SPU Nitra, SR</w:t>
            </w:r>
          </w:p>
        </w:tc>
        <w:tc>
          <w:tcPr>
            <w:tcW w:w="709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AD51C2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AD51C2">
              <w:rPr>
                <w:b/>
                <w:sz w:val="19"/>
                <w:szCs w:val="19"/>
              </w:rPr>
              <w:t>WOS</w:t>
            </w:r>
          </w:p>
        </w:tc>
        <w:tc>
          <w:tcPr>
            <w:tcW w:w="8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AD51C2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AD51C2">
              <w:rPr>
                <w:b/>
                <w:sz w:val="19"/>
                <w:szCs w:val="19"/>
              </w:rPr>
              <w:t>Scopus</w:t>
            </w:r>
          </w:p>
        </w:tc>
        <w:tc>
          <w:tcPr>
            <w:tcW w:w="8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AD51C2" w:rsidRDefault="00D14B24" w:rsidP="00F85CF5">
            <w:pPr>
              <w:jc w:val="both"/>
              <w:rPr>
                <w:sz w:val="19"/>
                <w:szCs w:val="19"/>
              </w:rPr>
            </w:pPr>
            <w:r w:rsidRPr="00AD51C2">
              <w:rPr>
                <w:b/>
                <w:sz w:val="19"/>
                <w:szCs w:val="19"/>
              </w:rPr>
              <w:t>ostatní</w:t>
            </w:r>
          </w:p>
        </w:tc>
      </w:tr>
      <w:tr w:rsidR="00D14B24" w:rsidRPr="00A47093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3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13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2291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1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rPr>
                <w:b/>
                <w:highlight w:val="yellow"/>
              </w:rPr>
            </w:pPr>
            <w:r w:rsidRPr="00A47093">
              <w:rPr>
                <w:b/>
              </w:rPr>
              <w:t>289</w:t>
            </w:r>
          </w:p>
        </w:tc>
        <w:tc>
          <w:tcPr>
            <w:tcW w:w="851" w:type="dxa"/>
            <w:gridSpan w:val="11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rPr>
                <w:b/>
                <w:highlight w:val="yellow"/>
              </w:rPr>
            </w:pPr>
            <w:r w:rsidRPr="00A47093">
              <w:rPr>
                <w:b/>
              </w:rPr>
              <w:t>313</w:t>
            </w:r>
          </w:p>
        </w:tc>
        <w:tc>
          <w:tcPr>
            <w:tcW w:w="85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rPr>
                <w:b/>
                <w:highlight w:val="yellow"/>
              </w:rPr>
            </w:pPr>
            <w:r w:rsidRPr="00A47093">
              <w:rPr>
                <w:b/>
              </w:rPr>
              <w:t>neevid.</w:t>
            </w:r>
          </w:p>
        </w:tc>
      </w:tr>
      <w:tr w:rsidR="00D14B24" w:rsidRPr="00B901A1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77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9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91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709" w:type="dxa"/>
            <w:gridSpan w:val="1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851" w:type="dxa"/>
            <w:gridSpan w:val="11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856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22328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676B35" w:rsidRDefault="00D14B24" w:rsidP="00F85CF5">
            <w:pPr>
              <w:spacing w:before="60" w:after="120"/>
              <w:jc w:val="both"/>
              <w:rPr>
                <w:sz w:val="21"/>
                <w:szCs w:val="21"/>
              </w:rPr>
            </w:pPr>
            <w:r w:rsidRPr="00676B35">
              <w:rPr>
                <w:sz w:val="21"/>
                <w:szCs w:val="21"/>
              </w:rPr>
              <w:t xml:space="preserve">FLASAROVÁ, R., PACHLOVÁ, V., </w:t>
            </w:r>
            <w:r w:rsidRPr="00676B35">
              <w:rPr>
                <w:b/>
                <w:sz w:val="21"/>
                <w:szCs w:val="21"/>
              </w:rPr>
              <w:t>BUŇKOVÁ, L. (15%)</w:t>
            </w:r>
            <w:r w:rsidRPr="00676B35">
              <w:rPr>
                <w:sz w:val="21"/>
                <w:szCs w:val="21"/>
              </w:rPr>
              <w:t xml:space="preserve">, MENŠÍKOVÁ, A., GEORGOVÁ, N., DRÁB, V., BUŇKA, F.: Biogenic amine production by </w:t>
            </w:r>
            <w:r w:rsidRPr="00676B35">
              <w:rPr>
                <w:i/>
                <w:sz w:val="21"/>
                <w:szCs w:val="21"/>
              </w:rPr>
              <w:t xml:space="preserve">Lactococcus lactis </w:t>
            </w:r>
            <w:r w:rsidRPr="00676B35">
              <w:rPr>
                <w:sz w:val="21"/>
                <w:szCs w:val="21"/>
              </w:rPr>
              <w:t xml:space="preserve">subsp. </w:t>
            </w:r>
            <w:r w:rsidRPr="00676B35">
              <w:rPr>
                <w:i/>
                <w:sz w:val="21"/>
                <w:szCs w:val="21"/>
              </w:rPr>
              <w:t xml:space="preserve">cremoris </w:t>
            </w:r>
            <w:r w:rsidRPr="00676B35">
              <w:rPr>
                <w:sz w:val="21"/>
                <w:szCs w:val="21"/>
              </w:rPr>
              <w:t xml:space="preserve">strains in the model system of Dutch-type cheese. </w:t>
            </w:r>
            <w:r w:rsidRPr="00676B35">
              <w:rPr>
                <w:i/>
                <w:sz w:val="21"/>
                <w:szCs w:val="21"/>
              </w:rPr>
              <w:t xml:space="preserve">Food Chemistry </w:t>
            </w:r>
            <w:r w:rsidRPr="00676B35">
              <w:rPr>
                <w:sz w:val="21"/>
                <w:szCs w:val="21"/>
              </w:rPr>
              <w:t xml:space="preserve">194, 68-75, </w:t>
            </w:r>
            <w:r w:rsidRPr="00676B35">
              <w:rPr>
                <w:b/>
                <w:sz w:val="21"/>
                <w:szCs w:val="21"/>
              </w:rPr>
              <w:t>2016</w:t>
            </w:r>
            <w:r w:rsidRPr="00676B35">
              <w:rPr>
                <w:sz w:val="21"/>
                <w:szCs w:val="21"/>
              </w:rPr>
              <w:t xml:space="preserve">. </w:t>
            </w:r>
          </w:p>
          <w:p w:rsidR="00D14B24" w:rsidRPr="00676B35" w:rsidRDefault="00D14B24" w:rsidP="00F85CF5">
            <w:pPr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676B35">
              <w:rPr>
                <w:b/>
                <w:sz w:val="21"/>
                <w:szCs w:val="21"/>
              </w:rPr>
              <w:t>BUŇKOVÁ, L. (35%)</w:t>
            </w:r>
            <w:r w:rsidRPr="00676B35">
              <w:rPr>
                <w:sz w:val="21"/>
                <w:szCs w:val="21"/>
              </w:rPr>
              <w:t>, GÁL, R., LORENCOVÁ, E., JANČOVÁ, P., DOLEŽALOVÁ, M., KMEŤ, V., BUŇKA, F.: Microflora of farm and hunted phea</w:t>
            </w:r>
            <w:r w:rsidRPr="00676B35">
              <w:rPr>
                <w:sz w:val="21"/>
                <w:szCs w:val="21"/>
                <w:lang w:val="en-US"/>
              </w:rPr>
              <w:t xml:space="preserve">sants in relation to biogenic amines production. </w:t>
            </w:r>
            <w:r w:rsidRPr="00676B35">
              <w:rPr>
                <w:i/>
                <w:sz w:val="21"/>
                <w:szCs w:val="21"/>
                <w:lang w:val="en-US"/>
              </w:rPr>
              <w:t xml:space="preserve">European Journal of Wildlife Research </w:t>
            </w:r>
            <w:r w:rsidRPr="00676B35">
              <w:rPr>
                <w:sz w:val="21"/>
                <w:szCs w:val="21"/>
                <w:lang w:val="en-US"/>
              </w:rPr>
              <w:t xml:space="preserve">62, 341-352, </w:t>
            </w:r>
            <w:r w:rsidRPr="00676B35">
              <w:rPr>
                <w:b/>
                <w:sz w:val="21"/>
                <w:szCs w:val="21"/>
                <w:lang w:val="en-US"/>
              </w:rPr>
              <w:t>2016</w:t>
            </w:r>
            <w:r w:rsidRPr="00676B35">
              <w:rPr>
                <w:sz w:val="21"/>
                <w:szCs w:val="21"/>
                <w:lang w:val="en-US"/>
              </w:rPr>
              <w:t xml:space="preserve">. </w:t>
            </w:r>
          </w:p>
          <w:p w:rsidR="00D14B24" w:rsidRPr="00676B35" w:rsidRDefault="00D14B24" w:rsidP="00F85CF5">
            <w:pPr>
              <w:spacing w:after="120"/>
              <w:jc w:val="both"/>
              <w:rPr>
                <w:sz w:val="21"/>
                <w:szCs w:val="21"/>
                <w:lang w:val="en-US"/>
              </w:rPr>
            </w:pPr>
            <w:r w:rsidRPr="00676B35">
              <w:rPr>
                <w:sz w:val="21"/>
                <w:szCs w:val="21"/>
                <w:lang w:val="en-US"/>
              </w:rPr>
              <w:t xml:space="preserve">WUNDERLICHOVÁ, L., </w:t>
            </w:r>
            <w:r w:rsidRPr="00676B35">
              <w:rPr>
                <w:b/>
                <w:sz w:val="21"/>
                <w:szCs w:val="21"/>
                <w:lang w:val="en-US"/>
              </w:rPr>
              <w:t>BUŇKOVÁ, L. (35%)</w:t>
            </w:r>
            <w:r w:rsidRPr="00676B35">
              <w:rPr>
                <w:sz w:val="21"/>
                <w:szCs w:val="21"/>
                <w:lang w:val="en-US"/>
              </w:rPr>
              <w:t xml:space="preserve">, KOUTNÝ, M., JANČOVÁ, P., BUŇKA, F.: Formation, degradation, and detoxification of putrescine by foodborne bacteria: A review. </w:t>
            </w:r>
            <w:r w:rsidRPr="00676B35">
              <w:rPr>
                <w:i/>
                <w:sz w:val="21"/>
                <w:szCs w:val="21"/>
                <w:lang w:val="en-US"/>
              </w:rPr>
              <w:t xml:space="preserve">Comprehensive Reviews in Food Science and Food Safety </w:t>
            </w:r>
            <w:r w:rsidRPr="00676B35">
              <w:rPr>
                <w:sz w:val="21"/>
                <w:szCs w:val="21"/>
                <w:lang w:val="en-US"/>
              </w:rPr>
              <w:t xml:space="preserve">13, 1012-1030, </w:t>
            </w:r>
            <w:r w:rsidRPr="00676B35">
              <w:rPr>
                <w:b/>
                <w:sz w:val="21"/>
                <w:szCs w:val="21"/>
                <w:lang w:val="en-US"/>
              </w:rPr>
              <w:t>2014</w:t>
            </w:r>
            <w:r w:rsidRPr="00676B35">
              <w:rPr>
                <w:sz w:val="21"/>
                <w:szCs w:val="21"/>
                <w:lang w:val="en-US"/>
              </w:rPr>
              <w:t xml:space="preserve">. </w:t>
            </w:r>
          </w:p>
          <w:p w:rsidR="00D14B24" w:rsidRPr="00676B35" w:rsidRDefault="00D14B24" w:rsidP="00F85CF5">
            <w:pPr>
              <w:spacing w:after="120"/>
              <w:jc w:val="both"/>
              <w:rPr>
                <w:sz w:val="21"/>
                <w:szCs w:val="21"/>
              </w:rPr>
            </w:pPr>
            <w:r w:rsidRPr="00676B35">
              <w:rPr>
                <w:b/>
                <w:bCs/>
                <w:caps/>
                <w:sz w:val="21"/>
                <w:szCs w:val="21"/>
              </w:rPr>
              <w:t>BuŇkovÁ, L. (30</w:t>
            </w:r>
            <w:r w:rsidRPr="00676B35">
              <w:rPr>
                <w:b/>
                <w:bCs/>
                <w:color w:val="000000"/>
                <w:sz w:val="21"/>
                <w:szCs w:val="21"/>
              </w:rPr>
              <w:t>%)</w:t>
            </w:r>
            <w:r w:rsidRPr="00676B35">
              <w:rPr>
                <w:bCs/>
                <w:caps/>
                <w:sz w:val="21"/>
                <w:szCs w:val="21"/>
              </w:rPr>
              <w:t>,</w:t>
            </w:r>
            <w:r w:rsidRPr="00676B35">
              <w:rPr>
                <w:caps/>
                <w:sz w:val="21"/>
                <w:szCs w:val="21"/>
              </w:rPr>
              <w:t xml:space="preserve"> AdamcovÁ, G., HudcovÁ, K., VelichovÁ, H., PachlovÁ, V., LorencovÁ, E., BuŇka, F.:</w:t>
            </w:r>
            <w:r w:rsidRPr="00676B35">
              <w:rPr>
                <w:sz w:val="21"/>
                <w:szCs w:val="21"/>
              </w:rPr>
              <w:t xml:space="preserve"> Monitoring of biogenic amines in cheeses manufactured at small-scale farms and in fermented dairy products in the Czech Republic. </w:t>
            </w:r>
            <w:r w:rsidRPr="00676B35">
              <w:rPr>
                <w:i/>
                <w:sz w:val="21"/>
                <w:szCs w:val="21"/>
              </w:rPr>
              <w:t>Food Chemistry</w:t>
            </w:r>
            <w:r w:rsidRPr="00676B35">
              <w:rPr>
                <w:sz w:val="21"/>
                <w:szCs w:val="21"/>
              </w:rPr>
              <w:t xml:space="preserve"> 141(1), 548-551, </w:t>
            </w:r>
            <w:r w:rsidRPr="00676B35">
              <w:rPr>
                <w:b/>
                <w:bCs/>
                <w:sz w:val="21"/>
                <w:szCs w:val="21"/>
              </w:rPr>
              <w:t>2013</w:t>
            </w:r>
            <w:r w:rsidRPr="00676B35">
              <w:rPr>
                <w:sz w:val="21"/>
                <w:szCs w:val="21"/>
              </w:rPr>
              <w:t xml:space="preserve">. </w:t>
            </w:r>
          </w:p>
          <w:p w:rsidR="00D14B24" w:rsidRPr="00223284" w:rsidRDefault="00D14B24" w:rsidP="00F64EE2">
            <w:pPr>
              <w:spacing w:after="60"/>
              <w:jc w:val="both"/>
            </w:pPr>
            <w:r w:rsidRPr="00676B35">
              <w:rPr>
                <w:sz w:val="21"/>
                <w:szCs w:val="21"/>
              </w:rPr>
              <w:t xml:space="preserve">WUNDERLICHOVÁ, L., </w:t>
            </w:r>
            <w:r w:rsidRPr="00676B35">
              <w:rPr>
                <w:b/>
                <w:bCs/>
                <w:sz w:val="21"/>
                <w:szCs w:val="21"/>
              </w:rPr>
              <w:t>BUŇKOVÁ, L. (30%)</w:t>
            </w:r>
            <w:r w:rsidRPr="00676B35">
              <w:rPr>
                <w:bCs/>
                <w:caps/>
                <w:sz w:val="21"/>
                <w:szCs w:val="21"/>
              </w:rPr>
              <w:t>,</w:t>
            </w:r>
            <w:r w:rsidRPr="00676B35">
              <w:rPr>
                <w:sz w:val="21"/>
                <w:szCs w:val="21"/>
              </w:rPr>
              <w:t xml:space="preserve"> KOUTNÝ, M.</w:t>
            </w:r>
            <w:r w:rsidRPr="00676B35">
              <w:rPr>
                <w:caps/>
                <w:sz w:val="21"/>
                <w:szCs w:val="21"/>
              </w:rPr>
              <w:t>,</w:t>
            </w:r>
            <w:r w:rsidRPr="00676B35">
              <w:rPr>
                <w:sz w:val="21"/>
                <w:szCs w:val="21"/>
              </w:rPr>
              <w:t xml:space="preserve"> VALENTA, T.</w:t>
            </w:r>
            <w:r w:rsidRPr="00676B35">
              <w:rPr>
                <w:caps/>
                <w:sz w:val="21"/>
                <w:szCs w:val="21"/>
              </w:rPr>
              <w:t>,</w:t>
            </w:r>
            <w:r w:rsidRPr="00676B35">
              <w:rPr>
                <w:sz w:val="21"/>
                <w:szCs w:val="21"/>
              </w:rPr>
              <w:t xml:space="preserve"> BUŇKA, F.: Novel touchdown-PCR method for the detection of putrescine producing Gram-negative bacteria in food products. </w:t>
            </w:r>
            <w:r w:rsidRPr="00676B35">
              <w:rPr>
                <w:i/>
                <w:sz w:val="21"/>
                <w:szCs w:val="21"/>
              </w:rPr>
              <w:t>Food Microbiology</w:t>
            </w:r>
            <w:r w:rsidRPr="00676B35">
              <w:rPr>
                <w:sz w:val="21"/>
                <w:szCs w:val="21"/>
              </w:rPr>
              <w:t xml:space="preserve"> 34, 268-276, </w:t>
            </w:r>
            <w:r w:rsidRPr="00676B35">
              <w:rPr>
                <w:b/>
                <w:bCs/>
                <w:sz w:val="21"/>
                <w:szCs w:val="21"/>
              </w:rPr>
              <w:t>2013</w:t>
            </w:r>
            <w:r w:rsidRPr="00676B35">
              <w:rPr>
                <w:sz w:val="21"/>
                <w:szCs w:val="21"/>
              </w:rPr>
              <w:t>. ISSN 0740-0020.</w:t>
            </w:r>
            <w:r w:rsidRPr="0093683C">
              <w:t xml:space="preserve"> 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r w:rsidRPr="00B901A1">
              <w:rPr>
                <w:b/>
              </w:rPr>
              <w:t>Působení v zahraničí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331C6" w:rsidRDefault="00D14B24" w:rsidP="00F85CF5">
            <w:r>
              <w:t>---</w:t>
            </w:r>
          </w:p>
          <w:p w:rsidR="008B4A7C" w:rsidRPr="00B901A1" w:rsidRDefault="008B4A7C" w:rsidP="00F85CF5"/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329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75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565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42" w:name="Burešová"/>
            <w:bookmarkEnd w:id="42"/>
            <w:r w:rsidRPr="00293D5D">
              <w:rPr>
                <w:b/>
              </w:rPr>
              <w:t>Iva Burešová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doc. RNDr.,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1971</w:t>
            </w:r>
          </w:p>
        </w:tc>
        <w:tc>
          <w:tcPr>
            <w:tcW w:w="1733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12" w:type="dxa"/>
            <w:gridSpan w:val="12"/>
          </w:tcPr>
          <w:p w:rsidR="00D14B24" w:rsidRPr="00161A30" w:rsidRDefault="00D14B24" w:rsidP="00F85CF5">
            <w:pPr>
              <w:jc w:val="both"/>
            </w:pPr>
            <w:r w:rsidRPr="00161A30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161A30" w:rsidRDefault="00D14B24" w:rsidP="00F85CF5">
            <w:pPr>
              <w:jc w:val="both"/>
            </w:pPr>
            <w:r w:rsidRPr="00161A30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161A30" w:rsidRDefault="00D14B24" w:rsidP="00F85CF5">
            <w:pPr>
              <w:jc w:val="both"/>
            </w:pPr>
            <w:r w:rsidRPr="00161A30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151" w:type="dxa"/>
            <w:gridSpan w:val="23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12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AD449B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35532C" w:rsidRPr="0035532C" w:rsidRDefault="0035532C" w:rsidP="0035532C">
            <w:pPr>
              <w:spacing w:before="40" w:after="40"/>
              <w:rPr>
                <w:b/>
                <w:sz w:val="21"/>
                <w:szCs w:val="21"/>
              </w:rPr>
            </w:pPr>
            <w:r w:rsidRPr="0035532C">
              <w:rPr>
                <w:sz w:val="21"/>
                <w:szCs w:val="21"/>
              </w:rPr>
              <w:t>Stabilizátory a emulgátory v potravinářství (80% p)</w:t>
            </w:r>
          </w:p>
          <w:p w:rsidR="0035532C" w:rsidRPr="0035532C" w:rsidRDefault="0035532C" w:rsidP="0035532C">
            <w:pPr>
              <w:spacing w:before="40" w:after="40"/>
              <w:rPr>
                <w:b/>
                <w:sz w:val="21"/>
                <w:szCs w:val="21"/>
              </w:rPr>
            </w:pPr>
            <w:r w:rsidRPr="0035532C">
              <w:rPr>
                <w:b/>
                <w:sz w:val="21"/>
                <w:szCs w:val="21"/>
              </w:rPr>
              <w:t xml:space="preserve">Technologie výroby potravin rostlinného původu I </w:t>
            </w:r>
            <w:r w:rsidRPr="0035532C">
              <w:rPr>
                <w:sz w:val="21"/>
                <w:szCs w:val="21"/>
              </w:rPr>
              <w:t>(70% p)</w:t>
            </w:r>
          </w:p>
          <w:p w:rsidR="0035532C" w:rsidRDefault="0035532C" w:rsidP="0035532C">
            <w:pPr>
              <w:spacing w:before="40" w:after="40"/>
            </w:pPr>
            <w:r w:rsidRPr="0035532C">
              <w:rPr>
                <w:b/>
                <w:sz w:val="21"/>
                <w:szCs w:val="21"/>
              </w:rPr>
              <w:t>Technologie výroby potravin rostlinného původu II</w:t>
            </w:r>
            <w:r w:rsidRPr="0035532C">
              <w:rPr>
                <w:sz w:val="21"/>
                <w:szCs w:val="21"/>
              </w:rPr>
              <w:t xml:space="preserve"> (60%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372"/>
        </w:trPr>
        <w:tc>
          <w:tcPr>
            <w:tcW w:w="10016" w:type="dxa"/>
            <w:gridSpan w:val="76"/>
          </w:tcPr>
          <w:p w:rsidR="00D14B24" w:rsidRPr="00A13455" w:rsidRDefault="00D14B24" w:rsidP="00F85CF5">
            <w:pPr>
              <w:spacing w:before="40" w:after="40"/>
              <w:jc w:val="both"/>
              <w:rPr>
                <w:b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2008: MENDELU Brno, AF, </w:t>
            </w:r>
            <w:r w:rsidRPr="00A13455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A13455">
              <w:rPr>
                <w:rFonts w:eastAsia="Arial Unicode MS"/>
                <w:sz w:val="21"/>
                <w:szCs w:val="21"/>
              </w:rPr>
              <w:t>obor Vlastnosti a zpracování zemědělských materiálů a produktů,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718"/>
        </w:trPr>
        <w:tc>
          <w:tcPr>
            <w:tcW w:w="10016" w:type="dxa"/>
            <w:gridSpan w:val="76"/>
          </w:tcPr>
          <w:p w:rsidR="00D14B24" w:rsidRPr="00A13455" w:rsidRDefault="00D14B24" w:rsidP="0000576C">
            <w:pPr>
              <w:spacing w:before="60" w:after="20"/>
              <w:jc w:val="both"/>
              <w:rPr>
                <w:rFonts w:eastAsia="Arial Unicode MS"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1994 </w:t>
            </w:r>
            <w:r w:rsidRPr="00A13455">
              <w:rPr>
                <w:sz w:val="21"/>
                <w:szCs w:val="21"/>
              </w:rPr>
              <w:t xml:space="preserve">– </w:t>
            </w:r>
            <w:r w:rsidRPr="00A13455">
              <w:rPr>
                <w:rFonts w:eastAsia="Arial Unicode MS"/>
                <w:sz w:val="21"/>
                <w:szCs w:val="21"/>
              </w:rPr>
              <w:t>2002: Mopas, a.s. Holešov, enviromentální manager</w:t>
            </w:r>
          </w:p>
          <w:p w:rsidR="00D14B24" w:rsidRPr="00A13455" w:rsidRDefault="00D14B24" w:rsidP="0000576C">
            <w:pPr>
              <w:spacing w:before="20" w:after="20"/>
              <w:contextualSpacing/>
              <w:jc w:val="both"/>
              <w:rPr>
                <w:rFonts w:eastAsia="Arial Unicode MS"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2002 </w:t>
            </w:r>
            <w:r w:rsidRPr="00A13455">
              <w:rPr>
                <w:sz w:val="21"/>
                <w:szCs w:val="21"/>
              </w:rPr>
              <w:t>–</w:t>
            </w:r>
            <w:r w:rsidRPr="00A13455">
              <w:rPr>
                <w:rFonts w:eastAsia="Arial Unicode MS"/>
                <w:sz w:val="21"/>
                <w:szCs w:val="21"/>
              </w:rPr>
              <w:t xml:space="preserve"> 2006: Zemědělský výzkumný ústav Kroměříž, s.r.o., výzkumný pracovník</w:t>
            </w:r>
          </w:p>
          <w:p w:rsidR="00D14B24" w:rsidRPr="00A13455" w:rsidRDefault="00D14B24" w:rsidP="0000576C">
            <w:pPr>
              <w:spacing w:before="40" w:after="20"/>
              <w:contextualSpacing/>
              <w:jc w:val="both"/>
              <w:rPr>
                <w:rFonts w:eastAsia="Arial Unicode MS"/>
                <w:sz w:val="21"/>
                <w:szCs w:val="21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2004 </w:t>
            </w:r>
            <w:r w:rsidRPr="00A13455">
              <w:rPr>
                <w:sz w:val="21"/>
                <w:szCs w:val="21"/>
              </w:rPr>
              <w:t>–</w:t>
            </w:r>
            <w:r w:rsidRPr="00A13455">
              <w:rPr>
                <w:rFonts w:eastAsia="Arial Unicode MS"/>
                <w:sz w:val="21"/>
                <w:szCs w:val="21"/>
              </w:rPr>
              <w:t xml:space="preserve"> 2010: Agrotest fyto, s.r.o. Kroměříž, vědecký pracovník</w:t>
            </w:r>
          </w:p>
          <w:p w:rsidR="00D14B24" w:rsidRPr="00CB7A21" w:rsidRDefault="00D14B24" w:rsidP="0000576C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A13455">
              <w:rPr>
                <w:rFonts w:eastAsia="Arial Unicode MS"/>
                <w:sz w:val="21"/>
                <w:szCs w:val="21"/>
              </w:rPr>
              <w:t xml:space="preserve">2009 </w:t>
            </w:r>
            <w:r w:rsidRPr="00A13455">
              <w:rPr>
                <w:sz w:val="21"/>
                <w:szCs w:val="21"/>
              </w:rPr>
              <w:t>–</w:t>
            </w:r>
            <w:r w:rsidRPr="00A13455">
              <w:rPr>
                <w:rFonts w:eastAsia="Arial Unicode MS"/>
                <w:sz w:val="21"/>
                <w:szCs w:val="21"/>
              </w:rPr>
              <w:t xml:space="preserve"> dosud: UTB Zlín, FT, odborný asistent, od r. 2014 docent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310"/>
        </w:trPr>
        <w:tc>
          <w:tcPr>
            <w:tcW w:w="10016" w:type="dxa"/>
            <w:gridSpan w:val="76"/>
          </w:tcPr>
          <w:p w:rsidR="00D14B24" w:rsidRPr="00A13455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13455">
              <w:rPr>
                <w:sz w:val="21"/>
                <w:szCs w:val="21"/>
              </w:rPr>
              <w:t>Počet obhájených prací, které vyučující vedl v období 2013 – 2017: 3 BP, 8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B123A6" w:rsidRDefault="00D14B24" w:rsidP="00B123A6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Zpracování zemědělských produktů</w:t>
            </w:r>
          </w:p>
        </w:tc>
        <w:tc>
          <w:tcPr>
            <w:tcW w:w="2259" w:type="dxa"/>
            <w:gridSpan w:val="16"/>
          </w:tcPr>
          <w:p w:rsidR="00D14B24" w:rsidRPr="00B123A6" w:rsidRDefault="00D14B24" w:rsidP="00B123A6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2014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B123A6" w:rsidRDefault="00D14B24" w:rsidP="00B123A6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B123A6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SPU Nitra, SR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76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161A30" w:rsidRDefault="00D14B24" w:rsidP="00F85CF5">
            <w:pPr>
              <w:jc w:val="both"/>
              <w:rPr>
                <w:b/>
              </w:rPr>
            </w:pPr>
            <w:r w:rsidRPr="00161A30">
              <w:rPr>
                <w:b/>
              </w:rPr>
              <w:t>115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161A30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161A30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161A30" w:rsidRDefault="00D14B24" w:rsidP="00F85CF5">
            <w:pPr>
              <w:tabs>
                <w:tab w:val="left" w:pos="567"/>
              </w:tabs>
              <w:spacing w:before="60"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I. (60%)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>, KubÍnek, R.: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The </w:t>
            </w:r>
            <w:r>
              <w:rPr>
                <w:rFonts w:eastAsia="Arial Unicode MS"/>
                <w:sz w:val="21"/>
                <w:szCs w:val="21"/>
              </w:rPr>
              <w:t>b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ehavior of </w:t>
            </w:r>
            <w:r>
              <w:rPr>
                <w:rFonts w:eastAsia="Arial Unicode MS"/>
                <w:sz w:val="21"/>
                <w:szCs w:val="21"/>
              </w:rPr>
              <w:t>a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maranth, </w:t>
            </w:r>
            <w:r>
              <w:rPr>
                <w:rFonts w:eastAsia="Arial Unicode MS"/>
                <w:sz w:val="21"/>
                <w:szCs w:val="21"/>
              </w:rPr>
              <w:t>c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hickpea, </w:t>
            </w:r>
            <w:r>
              <w:rPr>
                <w:rFonts w:eastAsia="Arial Unicode MS"/>
                <w:sz w:val="21"/>
                <w:szCs w:val="21"/>
              </w:rPr>
              <w:t>m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illet, </w:t>
            </w:r>
            <w:r>
              <w:rPr>
                <w:rFonts w:eastAsia="Arial Unicode MS"/>
                <w:sz w:val="21"/>
                <w:szCs w:val="21"/>
              </w:rPr>
              <w:t>c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orn, </w:t>
            </w:r>
            <w:r>
              <w:rPr>
                <w:rFonts w:eastAsia="Arial Unicode MS"/>
                <w:sz w:val="21"/>
                <w:szCs w:val="21"/>
              </w:rPr>
              <w:t>q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uinoa, </w:t>
            </w:r>
            <w:r>
              <w:rPr>
                <w:rFonts w:eastAsia="Arial Unicode MS"/>
                <w:sz w:val="21"/>
                <w:szCs w:val="21"/>
              </w:rPr>
              <w:t>b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uckwheat and </w:t>
            </w:r>
            <w:r>
              <w:rPr>
                <w:rFonts w:eastAsia="Arial Unicode MS"/>
                <w:sz w:val="21"/>
                <w:szCs w:val="21"/>
              </w:rPr>
              <w:t>r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ice </w:t>
            </w:r>
            <w:r>
              <w:rPr>
                <w:rFonts w:eastAsia="Arial Unicode MS"/>
                <w:sz w:val="21"/>
                <w:szCs w:val="21"/>
              </w:rPr>
              <w:t>d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oughs </w:t>
            </w:r>
            <w:r>
              <w:rPr>
                <w:rFonts w:eastAsia="Arial Unicode MS"/>
                <w:sz w:val="21"/>
                <w:szCs w:val="21"/>
              </w:rPr>
              <w:t>u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nder </w:t>
            </w:r>
            <w:r>
              <w:rPr>
                <w:rFonts w:eastAsia="Arial Unicode MS"/>
                <w:sz w:val="21"/>
                <w:szCs w:val="21"/>
              </w:rPr>
              <w:t>s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hear </w:t>
            </w:r>
            <w:r>
              <w:rPr>
                <w:rFonts w:eastAsia="Arial Unicode MS"/>
                <w:sz w:val="21"/>
                <w:szCs w:val="21"/>
              </w:rPr>
              <w:t>o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scillatory and </w:t>
            </w:r>
            <w:r>
              <w:rPr>
                <w:rFonts w:eastAsia="Arial Unicode MS"/>
                <w:sz w:val="21"/>
                <w:szCs w:val="21"/>
              </w:rPr>
              <w:t>u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niaxial </w:t>
            </w:r>
            <w:r>
              <w:rPr>
                <w:rFonts w:eastAsia="Arial Unicode MS"/>
                <w:sz w:val="21"/>
                <w:szCs w:val="21"/>
              </w:rPr>
              <w:t>e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longational </w:t>
            </w:r>
            <w:r>
              <w:rPr>
                <w:rFonts w:eastAsia="Arial Unicode MS"/>
                <w:sz w:val="21"/>
                <w:szCs w:val="21"/>
              </w:rPr>
              <w:t>t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ests </w:t>
            </w:r>
            <w:r>
              <w:rPr>
                <w:rFonts w:eastAsia="Arial Unicode MS"/>
                <w:sz w:val="21"/>
                <w:szCs w:val="21"/>
              </w:rPr>
              <w:t>s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imulating </w:t>
            </w:r>
            <w:r>
              <w:rPr>
                <w:rFonts w:eastAsia="Arial Unicode MS"/>
                <w:sz w:val="21"/>
                <w:szCs w:val="21"/>
              </w:rPr>
              <w:t>p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roving and </w:t>
            </w:r>
            <w:r>
              <w:rPr>
                <w:rFonts w:eastAsia="Arial Unicode MS"/>
                <w:sz w:val="21"/>
                <w:szCs w:val="21"/>
              </w:rPr>
              <w:t>b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aking.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Journal of Texture Studies</w:t>
            </w:r>
            <w:r>
              <w:rPr>
                <w:rFonts w:eastAsia="Arial Unicode MS"/>
                <w:sz w:val="21"/>
                <w:szCs w:val="21"/>
              </w:rPr>
              <w:t xml:space="preserve">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47(5), 423-431,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2016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Pr="00161A30" w:rsidRDefault="00D14B24" w:rsidP="00F85CF5">
            <w:pPr>
              <w:tabs>
                <w:tab w:val="left" w:pos="567"/>
              </w:tabs>
              <w:spacing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</w:t>
            </w:r>
            <w:r>
              <w:rPr>
                <w:rFonts w:eastAsia="Arial Unicode MS"/>
                <w:b/>
                <w:caps/>
                <w:sz w:val="21"/>
                <w:szCs w:val="21"/>
              </w:rPr>
              <w:t>.</w:t>
            </w: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 xml:space="preserve"> (35%)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>, Masaříková, L.</w:t>
            </w:r>
            <w:r>
              <w:rPr>
                <w:rFonts w:eastAsia="Arial Unicode MS"/>
                <w:caps/>
                <w:sz w:val="21"/>
                <w:szCs w:val="21"/>
              </w:rPr>
              <w:t>,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 xml:space="preserve"> Hřivna, L., Kulhanová, S., Bureš, D.: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The comparison of the effect of sodium caseinate, calcium caseinate, carboxymethyl cellulose and xanthan gum on rice-buckwheat dough rheological characteristics and textural and sensory quality of bread. </w:t>
            </w:r>
            <w:r w:rsidRPr="00161A30">
              <w:rPr>
                <w:rFonts w:eastAsia="Arial Unicode MS"/>
                <w:i/>
                <w:caps/>
                <w:sz w:val="21"/>
                <w:szCs w:val="21"/>
              </w:rPr>
              <w:t>Lwt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-Food Science and Technology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68, 659-666,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2016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Pr="00161A30" w:rsidRDefault="00D14B24" w:rsidP="00F85CF5">
            <w:pPr>
              <w:tabs>
                <w:tab w:val="left" w:pos="567"/>
              </w:tabs>
              <w:spacing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caps/>
                <w:sz w:val="21"/>
                <w:szCs w:val="21"/>
              </w:rPr>
              <w:t xml:space="preserve">Dostálová, Y., Hřivna, L., Kotková, B., </w:t>
            </w: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I. (30%)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>, Janečková, M., Šottníková,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V.: Effect of nitrogen and sulphur fertilization on the quality of barley protein.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Plant Soil and Environment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61(9), 399-404,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2015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Pr="00161A30" w:rsidRDefault="00D14B24" w:rsidP="00F85CF5">
            <w:pPr>
              <w:tabs>
                <w:tab w:val="left" w:pos="567"/>
              </w:tabs>
              <w:spacing w:after="80"/>
              <w:jc w:val="both"/>
              <w:rPr>
                <w:rFonts w:eastAsia="Arial Unicode MS"/>
                <w:sz w:val="21"/>
                <w:szCs w:val="21"/>
              </w:rPr>
            </w:pPr>
            <w:r w:rsidRPr="00161A30">
              <w:rPr>
                <w:rFonts w:eastAsia="Arial Unicode MS"/>
                <w:b/>
                <w:caps/>
                <w:sz w:val="21"/>
                <w:szCs w:val="21"/>
              </w:rPr>
              <w:t>BUREŠOVÁ, I. (25%)</w:t>
            </w:r>
            <w:r w:rsidRPr="00161A30">
              <w:rPr>
                <w:rFonts w:eastAsia="Arial Unicode MS"/>
                <w:caps/>
                <w:sz w:val="21"/>
                <w:szCs w:val="21"/>
              </w:rPr>
              <w:t xml:space="preserve">, Kráčmar, S., Dvořáková, P., Středa, T.: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The relationship between rheological characteristics of gluten-free dough and the quality of biologically leavened bread.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>Journal of Cereal Science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 60(2), 271-275</w:t>
            </w:r>
            <w:r>
              <w:rPr>
                <w:rFonts w:eastAsia="Arial Unicode MS"/>
                <w:sz w:val="21"/>
                <w:szCs w:val="21"/>
              </w:rPr>
              <w:t xml:space="preserve">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2014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. </w:t>
            </w:r>
          </w:p>
          <w:p w:rsidR="00D14B24" w:rsidRDefault="00D14B24" w:rsidP="00F85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both"/>
              <w:rPr>
                <w:b/>
              </w:rPr>
            </w:pPr>
            <w:r w:rsidRPr="00161A30">
              <w:rPr>
                <w:rFonts w:eastAsia="Arial Unicode MS"/>
                <w:sz w:val="21"/>
                <w:szCs w:val="21"/>
              </w:rPr>
              <w:t xml:space="preserve">HŘIVNA, L., PECHKOVÁ, J.,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BUREŠOVÁ, I. (45%)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: Monitoring of dynamic changes during vegetation period in the middle Moravia region in years 2007 to 2010. 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 xml:space="preserve">Listy </w:t>
            </w:r>
            <w:r>
              <w:rPr>
                <w:rFonts w:eastAsia="Arial Unicode MS"/>
                <w:i/>
                <w:sz w:val="21"/>
                <w:szCs w:val="21"/>
              </w:rPr>
              <w:t>c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 xml:space="preserve">ukrovarnické a </w:t>
            </w:r>
            <w:r>
              <w:rPr>
                <w:rFonts w:eastAsia="Arial Unicode MS"/>
                <w:i/>
                <w:sz w:val="21"/>
                <w:szCs w:val="21"/>
              </w:rPr>
              <w:t>ř</w:t>
            </w:r>
            <w:r w:rsidRPr="00161A30">
              <w:rPr>
                <w:rFonts w:eastAsia="Arial Unicode MS"/>
                <w:i/>
                <w:sz w:val="21"/>
                <w:szCs w:val="21"/>
              </w:rPr>
              <w:t xml:space="preserve">epařské </w:t>
            </w:r>
            <w:r w:rsidRPr="00161A30">
              <w:rPr>
                <w:rFonts w:eastAsia="Arial Unicode MS"/>
                <w:sz w:val="21"/>
                <w:szCs w:val="21"/>
              </w:rPr>
              <w:t xml:space="preserve">129(5-6), 182-186, </w:t>
            </w:r>
            <w:r w:rsidRPr="00161A30">
              <w:rPr>
                <w:rFonts w:eastAsia="Arial Unicode MS"/>
                <w:b/>
                <w:sz w:val="21"/>
                <w:szCs w:val="21"/>
              </w:rPr>
              <w:t>2013</w:t>
            </w:r>
            <w:r>
              <w:rPr>
                <w:rFonts w:eastAsia="Arial Unicode MS"/>
                <w:sz w:val="21"/>
                <w:szCs w:val="21"/>
              </w:rPr>
              <w:t xml:space="preserve">.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r>
              <w:t>---</w:t>
            </w:r>
          </w:p>
          <w:p w:rsidR="00D14B24" w:rsidRPr="00CD6F5D" w:rsidRDefault="00D14B24" w:rsidP="00F85CF5"/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03" w:type="dxa"/>
            <w:gridSpan w:val="36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43" w:name="Černíková"/>
            <w:bookmarkEnd w:id="43"/>
            <w:r w:rsidRPr="00293D5D">
              <w:rPr>
                <w:b/>
              </w:rPr>
              <w:t>Michaela Černíková</w:t>
            </w:r>
          </w:p>
        </w:tc>
        <w:tc>
          <w:tcPr>
            <w:tcW w:w="80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MVDr.,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1980</w:t>
            </w:r>
          </w:p>
        </w:tc>
        <w:tc>
          <w:tcPr>
            <w:tcW w:w="1521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134" w:type="dxa"/>
            <w:gridSpan w:val="16"/>
          </w:tcPr>
          <w:p w:rsidR="00D14B24" w:rsidRPr="00BB32DE" w:rsidRDefault="00D14B24" w:rsidP="00F85CF5">
            <w:pPr>
              <w:jc w:val="both"/>
            </w:pPr>
            <w:r w:rsidRPr="00BB32DE">
              <w:t>pp.</w:t>
            </w:r>
          </w:p>
        </w:tc>
        <w:tc>
          <w:tcPr>
            <w:tcW w:w="1007" w:type="dxa"/>
            <w:gridSpan w:val="7"/>
            <w:shd w:val="clear" w:color="auto" w:fill="F7CAAC"/>
          </w:tcPr>
          <w:p w:rsidR="00D14B24" w:rsidRPr="00BB32DE" w:rsidRDefault="00D14B24" w:rsidP="00F85CF5">
            <w:pPr>
              <w:jc w:val="both"/>
              <w:rPr>
                <w:b/>
              </w:rPr>
            </w:pPr>
            <w:r w:rsidRPr="00BB32DE"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Pr="00BB32DE" w:rsidRDefault="00D14B24" w:rsidP="00F85CF5">
            <w:pPr>
              <w:jc w:val="both"/>
            </w:pPr>
            <w:r w:rsidRPr="00BB32DE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BB32DE" w:rsidRDefault="00D14B24" w:rsidP="00F85CF5">
            <w:pPr>
              <w:jc w:val="both"/>
              <w:rPr>
                <w:b/>
              </w:rPr>
            </w:pPr>
            <w:r w:rsidRPr="00BB32DE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BB32DE" w:rsidRDefault="00D14B24" w:rsidP="00F85CF5">
            <w:pPr>
              <w:jc w:val="both"/>
            </w:pPr>
            <w:r w:rsidRPr="00BB32DE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4939" w:type="dxa"/>
            <w:gridSpan w:val="1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34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007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B56F08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073" w:type="dxa"/>
            <w:gridSpan w:val="33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811" w:type="dxa"/>
            <w:gridSpan w:val="1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073" w:type="dxa"/>
            <w:gridSpan w:val="33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1811" w:type="dxa"/>
            <w:gridSpan w:val="17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132" w:type="dxa"/>
            <w:gridSpan w:val="26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073" w:type="dxa"/>
            <w:gridSpan w:val="33"/>
          </w:tcPr>
          <w:p w:rsidR="00D14B24" w:rsidRPr="00A13455" w:rsidRDefault="00D14B24" w:rsidP="00F85CF5">
            <w:pPr>
              <w:jc w:val="both"/>
            </w:pPr>
          </w:p>
        </w:tc>
        <w:tc>
          <w:tcPr>
            <w:tcW w:w="1811" w:type="dxa"/>
            <w:gridSpan w:val="17"/>
          </w:tcPr>
          <w:p w:rsidR="00D14B24" w:rsidRPr="00A13455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Pr="00A13455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35532C" w:rsidRPr="00DA7FD7" w:rsidRDefault="0035532C" w:rsidP="0035532C">
            <w:pPr>
              <w:spacing w:before="40" w:after="40"/>
              <w:rPr>
                <w:b/>
                <w:sz w:val="21"/>
                <w:szCs w:val="21"/>
              </w:rPr>
            </w:pPr>
            <w:r w:rsidRPr="00DA7FD7">
              <w:rPr>
                <w:b/>
                <w:sz w:val="21"/>
                <w:szCs w:val="21"/>
              </w:rPr>
              <w:t xml:space="preserve">Legislativa v potravinářství II </w:t>
            </w:r>
            <w:r w:rsidRPr="00553CE3">
              <w:rPr>
                <w:sz w:val="21"/>
                <w:szCs w:val="21"/>
              </w:rPr>
              <w:t>(100% p)</w:t>
            </w:r>
          </w:p>
          <w:p w:rsidR="0035532C" w:rsidRPr="0035532C" w:rsidRDefault="0035532C" w:rsidP="0035532C">
            <w:pPr>
              <w:spacing w:before="40" w:after="40"/>
              <w:rPr>
                <w:sz w:val="21"/>
                <w:szCs w:val="21"/>
              </w:rPr>
            </w:pPr>
            <w:r w:rsidRPr="0035532C">
              <w:rPr>
                <w:b/>
                <w:sz w:val="21"/>
                <w:szCs w:val="21"/>
              </w:rPr>
              <w:t>Řízení bezpečnosti potravin II</w:t>
            </w:r>
            <w:r w:rsidRPr="0035532C">
              <w:rPr>
                <w:sz w:val="21"/>
                <w:szCs w:val="21"/>
              </w:rPr>
              <w:t xml:space="preserve"> (60% p)</w:t>
            </w:r>
          </w:p>
          <w:p w:rsidR="00D14B24" w:rsidRPr="0035532C" w:rsidRDefault="0035532C" w:rsidP="0035532C">
            <w:pPr>
              <w:spacing w:before="40" w:after="40"/>
              <w:rPr>
                <w:sz w:val="21"/>
                <w:szCs w:val="21"/>
              </w:rPr>
            </w:pPr>
            <w:r w:rsidRPr="0035532C">
              <w:rPr>
                <w:sz w:val="21"/>
                <w:szCs w:val="21"/>
              </w:rPr>
              <w:t>Technologie výroby potravin živočišného původu I (10% p)</w:t>
            </w:r>
          </w:p>
          <w:p w:rsidR="0035532C" w:rsidRPr="00A13455" w:rsidRDefault="0035532C" w:rsidP="0035532C">
            <w:pPr>
              <w:spacing w:before="40" w:after="40"/>
            </w:pPr>
            <w:r w:rsidRPr="0035532C">
              <w:rPr>
                <w:sz w:val="21"/>
                <w:szCs w:val="21"/>
              </w:rPr>
              <w:t>Technologie výroby potravin živočišného původu II (25%</w:t>
            </w:r>
            <w:r w:rsidR="00553CE3">
              <w:rPr>
                <w:sz w:val="21"/>
                <w:szCs w:val="21"/>
              </w:rPr>
              <w:t xml:space="preserve"> p</w:t>
            </w:r>
            <w:r w:rsidRPr="0035532C">
              <w:rPr>
                <w:sz w:val="21"/>
                <w:szCs w:val="21"/>
              </w:rPr>
              <w:t>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164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 xml:space="preserve">2009: UTB Zlín, FT, </w:t>
            </w:r>
            <w:r w:rsidRPr="00B123A6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B123A6">
              <w:rPr>
                <w:rFonts w:eastAsia="Arial Unicode MS"/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555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01 – 08/2006: KVS SVS pro Zlínský kraj, epizootolog</w:t>
            </w:r>
          </w:p>
          <w:p w:rsidR="00D14B24" w:rsidRPr="00A13455" w:rsidRDefault="00D14B24" w:rsidP="00B123A6">
            <w:pPr>
              <w:spacing w:before="20" w:after="60"/>
              <w:jc w:val="both"/>
            </w:pPr>
            <w:r w:rsidRPr="00B123A6">
              <w:rPr>
                <w:sz w:val="21"/>
                <w:szCs w:val="21"/>
              </w:rPr>
              <w:t>09/2006 – dosud (2008 – 2012 MD): UTB Zlín, FT, Ústav technologie potravin, odborný asistent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2 BP, 5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59" w:type="dxa"/>
            <w:gridSpan w:val="16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47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>58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A13455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A13455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59" w:type="dxa"/>
            <w:gridSpan w:val="16"/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13455" w:rsidRDefault="00D14B24" w:rsidP="00F85CF5">
            <w:pPr>
              <w:jc w:val="both"/>
            </w:pPr>
            <w:r w:rsidRPr="00A13455"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Pr="00A13455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Pr="00A13455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Pr="00A13455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B123A6" w:rsidRDefault="00D14B24" w:rsidP="00F85CF5">
            <w:pPr>
              <w:spacing w:before="60"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rFonts w:cs="Arial"/>
                <w:sz w:val="21"/>
                <w:szCs w:val="21"/>
              </w:rPr>
              <w:t xml:space="preserve">SALEK, R.N., </w:t>
            </w:r>
            <w:r w:rsidRPr="00B123A6">
              <w:rPr>
                <w:rFonts w:cs="Arial"/>
                <w:b/>
                <w:sz w:val="21"/>
                <w:szCs w:val="21"/>
              </w:rPr>
              <w:t>ČERNÍKOVÁ, M.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(25%)</w:t>
            </w:r>
            <w:r w:rsidRPr="00B123A6">
              <w:rPr>
                <w:rFonts w:cs="Arial"/>
                <w:sz w:val="21"/>
                <w:szCs w:val="21"/>
              </w:rPr>
              <w:t xml:space="preserve">, MADĚROVÁ, S., LAPČÍK, L., BUŇKA, F.: The effect of different composition of ternary mixtures of emulsifying salts on the consistency of processed cheese spreads manufactured from Swiss-type cheese with different degrees of maturity. </w:t>
            </w:r>
            <w:r w:rsidRPr="00B123A6">
              <w:rPr>
                <w:rFonts w:cs="Arial"/>
                <w:i/>
                <w:sz w:val="21"/>
                <w:szCs w:val="21"/>
              </w:rPr>
              <w:t>Journal of Dairy Science</w:t>
            </w:r>
            <w:r w:rsidRPr="00B123A6">
              <w:rPr>
                <w:rFonts w:cs="Arial"/>
                <w:sz w:val="21"/>
                <w:szCs w:val="21"/>
              </w:rPr>
              <w:t xml:space="preserve"> 99, 3274-3287, </w:t>
            </w:r>
            <w:r w:rsidRPr="00B123A6">
              <w:rPr>
                <w:rFonts w:cs="Arial"/>
                <w:b/>
                <w:sz w:val="21"/>
                <w:szCs w:val="21"/>
              </w:rPr>
              <w:t>2016</w:t>
            </w:r>
            <w:r w:rsidRPr="00B123A6">
              <w:rPr>
                <w:rFonts w:cs="Arial"/>
                <w:sz w:val="21"/>
                <w:szCs w:val="21"/>
              </w:rPr>
              <w:t>.</w:t>
            </w:r>
            <w:r w:rsidRPr="00B123A6">
              <w:rPr>
                <w:sz w:val="21"/>
                <w:szCs w:val="21"/>
                <w:lang w:val="en-GB"/>
              </w:rPr>
              <w:t xml:space="preserve"> </w:t>
            </w:r>
          </w:p>
          <w:p w:rsidR="00D14B24" w:rsidRPr="00B123A6" w:rsidRDefault="00D14B24" w:rsidP="00F85CF5">
            <w:pPr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b/>
                <w:sz w:val="21"/>
                <w:szCs w:val="21"/>
                <w:lang w:val="en-GB"/>
              </w:rPr>
              <w:t>ČERNÍKOVÁ, M. (40%)</w:t>
            </w:r>
            <w:r w:rsidRPr="00B123A6">
              <w:rPr>
                <w:sz w:val="21"/>
                <w:szCs w:val="21"/>
                <w:lang w:val="en-GB"/>
              </w:rPr>
              <w:t xml:space="preserve">, GÁL, R., POLÁŠEK, Z., JANÍČEK, M., PACHLOVÁ, V., BUŇKA, F.: Comparison of the nutrient composition, biogenic amines and selected functional parameters of meat from different part of Nile crocodile (Crocodylus niloticus). </w:t>
            </w:r>
            <w:r w:rsidRPr="00B123A6">
              <w:rPr>
                <w:i/>
                <w:sz w:val="21"/>
                <w:szCs w:val="21"/>
                <w:lang w:val="en-GB"/>
              </w:rPr>
              <w:t>Journal of Food Composition and Analysis</w:t>
            </w:r>
            <w:r w:rsidRPr="00B123A6">
              <w:rPr>
                <w:sz w:val="21"/>
                <w:szCs w:val="21"/>
                <w:lang w:val="en-GB"/>
              </w:rPr>
              <w:t xml:space="preserve"> 43, 82-87, </w:t>
            </w:r>
            <w:r w:rsidRPr="00B123A6">
              <w:rPr>
                <w:b/>
                <w:sz w:val="21"/>
                <w:szCs w:val="21"/>
                <w:lang w:val="en-GB"/>
              </w:rPr>
              <w:t>2015</w:t>
            </w:r>
            <w:r w:rsidRPr="00B123A6">
              <w:rPr>
                <w:sz w:val="21"/>
                <w:szCs w:val="21"/>
                <w:lang w:val="en-GB"/>
              </w:rPr>
              <w:t xml:space="preserve">. </w:t>
            </w:r>
          </w:p>
          <w:p w:rsidR="00D14B24" w:rsidRPr="00B123A6" w:rsidRDefault="00D14B24" w:rsidP="00F85CF5">
            <w:pPr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B123A6">
              <w:rPr>
                <w:sz w:val="21"/>
                <w:szCs w:val="21"/>
                <w:lang w:val="en-GB"/>
              </w:rPr>
              <w:t xml:space="preserve">SALEK, R.N., </w:t>
            </w:r>
            <w:r w:rsidRPr="00B123A6">
              <w:rPr>
                <w:b/>
                <w:sz w:val="21"/>
                <w:szCs w:val="21"/>
                <w:lang w:val="en-GB"/>
              </w:rPr>
              <w:t>ČERNÍKOVÁ, M. (20%)</w:t>
            </w:r>
            <w:r w:rsidRPr="00B123A6">
              <w:rPr>
                <w:sz w:val="21"/>
                <w:szCs w:val="21"/>
                <w:lang w:val="en-GB"/>
              </w:rPr>
              <w:t xml:space="preserve">, NAGYOVÁ, G., KUCHAŘ, D., BAČOVÁ, H., MINARČÍKOVÁ, L., BUŇKA, F.: The effect of composition of ternary mixtures containing phosphate and citrate emulsifying salt on selected textural properties of spreadable processed cheese. </w:t>
            </w:r>
            <w:r w:rsidRPr="00B123A6">
              <w:rPr>
                <w:i/>
                <w:sz w:val="21"/>
                <w:szCs w:val="21"/>
                <w:lang w:val="en-GB"/>
              </w:rPr>
              <w:t>International Dairy Journal</w:t>
            </w:r>
            <w:r w:rsidRPr="00B123A6">
              <w:rPr>
                <w:sz w:val="21"/>
                <w:szCs w:val="21"/>
                <w:lang w:val="en-GB"/>
              </w:rPr>
              <w:t xml:space="preserve"> 44, 37-43, </w:t>
            </w:r>
            <w:r w:rsidRPr="00B123A6">
              <w:rPr>
                <w:b/>
                <w:sz w:val="21"/>
                <w:szCs w:val="21"/>
                <w:lang w:val="en-GB"/>
              </w:rPr>
              <w:t>2015</w:t>
            </w:r>
            <w:r w:rsidRPr="00B123A6">
              <w:rPr>
                <w:sz w:val="21"/>
                <w:szCs w:val="21"/>
                <w:lang w:val="en-GB"/>
              </w:rPr>
              <w:t>.</w:t>
            </w:r>
            <w:r w:rsidRPr="00B123A6">
              <w:rPr>
                <w:sz w:val="21"/>
                <w:szCs w:val="21"/>
              </w:rPr>
              <w:t xml:space="preserve"> </w:t>
            </w:r>
          </w:p>
          <w:p w:rsidR="00D14B24" w:rsidRPr="00B123A6" w:rsidRDefault="00D14B24" w:rsidP="00F85CF5">
            <w:pPr>
              <w:spacing w:after="1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 xml:space="preserve">BUŇKA, F., DOUDOVÁ, L., WEISEROVÁ, E., </w:t>
            </w:r>
            <w:r w:rsidRPr="00B123A6">
              <w:rPr>
                <w:b/>
                <w:sz w:val="21"/>
                <w:szCs w:val="21"/>
              </w:rPr>
              <w:t>ČERNÍKOVÁ, M.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(20%)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sz w:val="21"/>
                <w:szCs w:val="21"/>
              </w:rPr>
              <w:t xml:space="preserve"> KUCHAŘ, D., SLAVÍKOVÁ, Š., NAGYOVÁ, G., PONÍŽIL, P., GRŮBER, T., MICHÁLEK, J.: The effect of concentration and composition of ternary emulsifying salts on the textural properties of processed cheese spreads. </w:t>
            </w:r>
            <w:r w:rsidRPr="00B123A6">
              <w:rPr>
                <w:i/>
                <w:sz w:val="21"/>
                <w:szCs w:val="21"/>
              </w:rPr>
              <w:t xml:space="preserve">Lebensmittel Wissenschaft und Technologie - Food Science and Technology </w:t>
            </w:r>
            <w:r w:rsidRPr="00B123A6">
              <w:rPr>
                <w:sz w:val="21"/>
                <w:szCs w:val="21"/>
              </w:rPr>
              <w:t xml:space="preserve">58, 247-255, </w:t>
            </w:r>
            <w:r w:rsidRPr="00B123A6">
              <w:rPr>
                <w:b/>
                <w:sz w:val="21"/>
                <w:szCs w:val="21"/>
              </w:rPr>
              <w:t>2014</w:t>
            </w:r>
            <w:r w:rsidRPr="00B123A6">
              <w:rPr>
                <w:sz w:val="21"/>
                <w:szCs w:val="21"/>
              </w:rPr>
              <w:t xml:space="preserve">. </w:t>
            </w:r>
          </w:p>
          <w:p w:rsidR="00D14B24" w:rsidRPr="00A13455" w:rsidRDefault="00D14B24" w:rsidP="00F64EE2">
            <w:pPr>
              <w:pStyle w:val="Zkladntext"/>
              <w:spacing w:after="60"/>
              <w:ind w:left="0"/>
              <w:rPr>
                <w:b/>
                <w:sz w:val="20"/>
                <w:szCs w:val="20"/>
              </w:rPr>
            </w:pPr>
            <w:r w:rsidRPr="00B123A6">
              <w:rPr>
                <w:sz w:val="21"/>
                <w:szCs w:val="21"/>
              </w:rPr>
              <w:t xml:space="preserve">HLADKÁ, K., RANDULOVÁ, Z., TREMLOVÁ, B., PONÍŽIL, P., MANČÍK, P., </w:t>
            </w:r>
            <w:r w:rsidRPr="00B123A6">
              <w:rPr>
                <w:b/>
                <w:sz w:val="21"/>
                <w:szCs w:val="21"/>
              </w:rPr>
              <w:t>ČERNÍKOVÁ, M.</w:t>
            </w:r>
            <w:r w:rsidRPr="00B123A6">
              <w:rPr>
                <w:b/>
                <w:sz w:val="21"/>
                <w:szCs w:val="21"/>
                <w:lang w:val="en-GB"/>
              </w:rPr>
              <w:t xml:space="preserve"> (20%)</w:t>
            </w:r>
            <w:r w:rsidRPr="00B123A6">
              <w:rPr>
                <w:sz w:val="21"/>
                <w:szCs w:val="21"/>
                <w:lang w:val="en-GB"/>
              </w:rPr>
              <w:t>,</w:t>
            </w:r>
            <w:r w:rsidRPr="00B123A6">
              <w:rPr>
                <w:sz w:val="21"/>
                <w:szCs w:val="21"/>
              </w:rPr>
              <w:t xml:space="preserve"> BUŇKA, F.: The effect of cheese maturity on selected properties of processed cheese without traditional emulsifying agents. </w:t>
            </w:r>
            <w:r w:rsidRPr="00B123A6">
              <w:rPr>
                <w:i/>
                <w:sz w:val="21"/>
                <w:szCs w:val="21"/>
              </w:rPr>
              <w:t>Lebensmittel Wissenschaft und Technologie - Food Science and Technology</w:t>
            </w:r>
            <w:r w:rsidRPr="00B123A6">
              <w:rPr>
                <w:sz w:val="21"/>
                <w:szCs w:val="21"/>
              </w:rPr>
              <w:t xml:space="preserve"> 55, 650-656, </w:t>
            </w:r>
            <w:r w:rsidRPr="00B123A6">
              <w:rPr>
                <w:b/>
                <w:sz w:val="21"/>
                <w:szCs w:val="21"/>
              </w:rPr>
              <w:t>2014</w:t>
            </w:r>
            <w:r w:rsidRPr="00B123A6">
              <w:rPr>
                <w:sz w:val="21"/>
                <w:szCs w:val="21"/>
              </w:rPr>
              <w:t>.</w:t>
            </w:r>
            <w:r w:rsidRPr="00B123A6">
              <w:rPr>
                <w:sz w:val="21"/>
                <w:szCs w:val="21"/>
                <w:lang w:val="en-GB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Pr="00A13455" w:rsidRDefault="00D14B24" w:rsidP="00F85CF5">
            <w:pPr>
              <w:rPr>
                <w:b/>
              </w:rPr>
            </w:pPr>
            <w:r w:rsidRPr="00A13455"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r w:rsidRPr="00A13455">
              <w:t>---</w:t>
            </w:r>
          </w:p>
          <w:p w:rsidR="00D14B24" w:rsidRPr="00A13455" w:rsidRDefault="00D14B24" w:rsidP="00F85CF5"/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Pr="00A13455" w:rsidRDefault="00D14B24" w:rsidP="00F85CF5">
            <w:pPr>
              <w:jc w:val="both"/>
              <w:rPr>
                <w:b/>
              </w:rPr>
            </w:pPr>
            <w:r w:rsidRPr="00A13455"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Pr="00A13455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Pr="00A13455" w:rsidRDefault="00D14B24" w:rsidP="00F85CF5">
            <w:pPr>
              <w:jc w:val="both"/>
            </w:pPr>
            <w:r w:rsidRPr="00A13455"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Pr="00A13455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Pr="00A65B40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Univerzita Tomáše Bati ve Zlíně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Fakulta technologická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F85CF5">
            <w:pPr>
              <w:jc w:val="both"/>
              <w:rPr>
                <w:b/>
              </w:rPr>
            </w:pPr>
            <w:bookmarkStart w:id="44" w:name="Fišera"/>
            <w:bookmarkEnd w:id="44"/>
            <w:r w:rsidRPr="00766E2F">
              <w:rPr>
                <w:b/>
              </w:rPr>
              <w:t>Miroslav Fišera</w:t>
            </w:r>
          </w:p>
        </w:tc>
        <w:tc>
          <w:tcPr>
            <w:tcW w:w="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 xml:space="preserve">doc. Ing., CSc. </w:t>
            </w:r>
          </w:p>
        </w:tc>
      </w:tr>
      <w:tr w:rsidR="001E1E5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1958</w:t>
            </w:r>
          </w:p>
        </w:tc>
        <w:tc>
          <w:tcPr>
            <w:tcW w:w="167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9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16</w:t>
            </w:r>
          </w:p>
        </w:tc>
        <w:tc>
          <w:tcPr>
            <w:tcW w:w="61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509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9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1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E35D9" w:rsidRDefault="00D14B24" w:rsidP="00F85CF5">
            <w:pPr>
              <w:jc w:val="both"/>
            </w:pPr>
            <w:r>
              <w:t xml:space="preserve">VŠOH </w:t>
            </w:r>
            <w:r w:rsidRPr="00AE35D9">
              <w:t>Brno</w:t>
            </w: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pp.</w:t>
            </w: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40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6163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182"/>
        </w:trPr>
        <w:tc>
          <w:tcPr>
            <w:tcW w:w="10016" w:type="dxa"/>
            <w:gridSpan w:val="7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35532C" w:rsidRDefault="0035532C" w:rsidP="00260A7B">
            <w:pPr>
              <w:pStyle w:val="Zkladntext"/>
              <w:spacing w:before="40" w:after="40"/>
              <w:ind w:left="0" w:right="108"/>
              <w:rPr>
                <w:sz w:val="20"/>
                <w:szCs w:val="20"/>
              </w:rPr>
            </w:pPr>
            <w:r w:rsidRPr="0035532C">
              <w:rPr>
                <w:sz w:val="20"/>
                <w:szCs w:val="20"/>
              </w:rPr>
              <w:t xml:space="preserve">Analýza a hodnocení potravin/Food Analysis and </w:t>
            </w:r>
            <w:r w:rsidR="00260A7B">
              <w:rPr>
                <w:sz w:val="20"/>
                <w:szCs w:val="20"/>
              </w:rPr>
              <w:t>Evaluation</w:t>
            </w:r>
            <w:r>
              <w:rPr>
                <w:sz w:val="20"/>
                <w:szCs w:val="20"/>
              </w:rPr>
              <w:t xml:space="preserve"> (50% p)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60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60" w:after="60"/>
              <w:rPr>
                <w:b/>
              </w:rPr>
            </w:pPr>
            <w:r w:rsidRPr="00A65B40">
              <w:t xml:space="preserve">1982: STU Bratislava, CHTF, </w:t>
            </w:r>
            <w:r w:rsidRPr="00A65B40">
              <w:rPr>
                <w:rFonts w:eastAsia="Calibri"/>
              </w:rPr>
              <w:t xml:space="preserve">SP Analytická a fyzikální chemie, </w:t>
            </w:r>
            <w:r w:rsidRPr="00A65B40">
              <w:t>obor Analytická chemie, CSc.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718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40"/>
              <w:jc w:val="both"/>
            </w:pPr>
            <w:r w:rsidRPr="00A65B40">
              <w:t>1982 – 1990: Chemické závody Juraja Dimitrova, Bratislava, vedoucí analytik odd. TK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1990 – 1994: STU Bratislava, CHTF, Katedra analytické chemie, odborný asistent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1994 – 2008: VUT Brno, FCH, odborný asistent, docent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2000 – 2006: VUT Brno, FCH, Ústav chemie potravin a biotechnologií, ředitel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2008 – 2011: UTB Zlín, FT, Ústav biochemie a analýzy potravin, docent a zástupce ředitele</w:t>
            </w:r>
          </w:p>
          <w:p w:rsidR="00D14B24" w:rsidRPr="00A65B40" w:rsidRDefault="00D14B24" w:rsidP="00B123A6">
            <w:pPr>
              <w:spacing w:before="20"/>
              <w:jc w:val="both"/>
            </w:pPr>
            <w:r w:rsidRPr="00A65B40">
              <w:t>2011 – 2013: UTB Zlín, FT, Ústav analýzy a chemie potravin, ředitel</w:t>
            </w:r>
          </w:p>
          <w:p w:rsidR="00D14B24" w:rsidRDefault="00D14B24" w:rsidP="00B123A6">
            <w:pPr>
              <w:spacing w:before="20" w:after="40"/>
              <w:jc w:val="both"/>
            </w:pPr>
            <w:r w:rsidRPr="00A65B40">
              <w:t>2013 – dosud: UTB Zlín, FT, Ústav analýzy a chemie potravin, docent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60" w:after="60"/>
              <w:jc w:val="both"/>
            </w:pPr>
            <w:r w:rsidRPr="00A65B40">
              <w:t>Počet obhájených prací, které vyučující vedl v období 2013 – 2017: 2 BP, 3 DP, 3 DisP.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371006" w:rsidRDefault="00D14B24" w:rsidP="00B123A6">
            <w:pPr>
              <w:spacing w:before="40" w:after="40"/>
              <w:jc w:val="both"/>
            </w:pPr>
            <w:r w:rsidRPr="00371006">
              <w:t>Analytická chemie</w:t>
            </w:r>
          </w:p>
        </w:tc>
        <w:tc>
          <w:tcPr>
            <w:tcW w:w="225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371006" w:rsidRDefault="00D14B24" w:rsidP="00B123A6">
            <w:pPr>
              <w:spacing w:before="40" w:after="40"/>
              <w:jc w:val="both"/>
              <w:rPr>
                <w:rFonts w:eastAsia="Calibri"/>
                <w:lang w:eastAsia="en-US"/>
              </w:rPr>
            </w:pPr>
            <w:r w:rsidRPr="00371006">
              <w:t>1998</w:t>
            </w:r>
          </w:p>
        </w:tc>
        <w:tc>
          <w:tcPr>
            <w:tcW w:w="227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371006" w:rsidRDefault="00D14B24" w:rsidP="00B123A6">
            <w:pPr>
              <w:spacing w:before="40" w:after="40"/>
              <w:jc w:val="both"/>
              <w:rPr>
                <w:b/>
              </w:rPr>
            </w:pPr>
            <w:r w:rsidRPr="00371006">
              <w:rPr>
                <w:rFonts w:eastAsia="Calibri"/>
                <w:lang w:eastAsia="en-US"/>
              </w:rPr>
              <w:t>VUT Brno</w:t>
            </w:r>
          </w:p>
        </w:tc>
        <w:tc>
          <w:tcPr>
            <w:tcW w:w="661" w:type="dxa"/>
            <w:gridSpan w:val="1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329FD" w:rsidRDefault="00D14B24" w:rsidP="00F85CF5">
            <w:pPr>
              <w:jc w:val="both"/>
              <w:rPr>
                <w:b/>
              </w:rPr>
            </w:pPr>
            <w:r w:rsidRPr="005329FD">
              <w:rPr>
                <w:b/>
              </w:rPr>
              <w:t>216</w:t>
            </w:r>
          </w:p>
        </w:tc>
        <w:tc>
          <w:tcPr>
            <w:tcW w:w="699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329FD" w:rsidRDefault="00D14B24" w:rsidP="00F85CF5">
            <w:pPr>
              <w:jc w:val="both"/>
              <w:rPr>
                <w:b/>
              </w:rPr>
            </w:pPr>
            <w:r w:rsidRPr="005329FD">
              <w:rPr>
                <w:b/>
              </w:rPr>
              <w:t>197</w:t>
            </w:r>
          </w:p>
        </w:tc>
        <w:tc>
          <w:tcPr>
            <w:tcW w:w="704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329FD" w:rsidRDefault="00D14B24" w:rsidP="00F85CF5">
            <w:pPr>
              <w:jc w:val="both"/>
              <w:rPr>
                <w:b/>
                <w:sz w:val="19"/>
                <w:szCs w:val="19"/>
              </w:rPr>
            </w:pPr>
            <w:r w:rsidRPr="005329FD">
              <w:rPr>
                <w:b/>
                <w:sz w:val="19"/>
                <w:szCs w:val="19"/>
              </w:rPr>
              <w:t>167 (SciFi)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05"/>
        </w:trPr>
        <w:tc>
          <w:tcPr>
            <w:tcW w:w="341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65B40" w:rsidRDefault="00D14B24" w:rsidP="00B123A6">
            <w:pPr>
              <w:spacing w:before="60" w:after="120"/>
              <w:jc w:val="both"/>
              <w:rPr>
                <w:b/>
              </w:rPr>
            </w:pPr>
            <w:r w:rsidRPr="00A65B40">
              <w:rPr>
                <w:caps/>
                <w:color w:val="222222"/>
                <w:shd w:val="clear" w:color="auto" w:fill="FFFFFF"/>
              </w:rPr>
              <w:t>S</w:t>
            </w:r>
            <w:r w:rsidR="00D968B5">
              <w:rPr>
                <w:caps/>
                <w:color w:val="222222"/>
                <w:shd w:val="clear" w:color="auto" w:fill="FFFFFF"/>
              </w:rPr>
              <w:t>A</w:t>
            </w:r>
            <w:r w:rsidRPr="00A65B40">
              <w:rPr>
                <w:caps/>
                <w:color w:val="222222"/>
                <w:shd w:val="clear" w:color="auto" w:fill="FFFFFF"/>
              </w:rPr>
              <w:t xml:space="preserve">mek, D., Mišurcová, L., Machů, L., Buňková, L., Minařík, A., </w:t>
            </w:r>
            <w:r w:rsidRPr="00A65B40">
              <w:rPr>
                <w:b/>
                <w:caps/>
                <w:color w:val="222222"/>
                <w:shd w:val="clear" w:color="auto" w:fill="FFFFFF"/>
              </w:rPr>
              <w:t>Fišera, M. (5%)</w:t>
            </w:r>
            <w:r w:rsidRPr="00A65B40">
              <w:rPr>
                <w:caps/>
                <w:color w:val="222222"/>
                <w:shd w:val="clear" w:color="auto" w:fill="FFFFFF"/>
              </w:rPr>
              <w:t>:</w:t>
            </w:r>
            <w:r w:rsidRPr="00A65B40">
              <w:rPr>
                <w:color w:val="222222"/>
                <w:shd w:val="clear" w:color="auto" w:fill="FFFFFF"/>
              </w:rPr>
              <w:t xml:space="preserve"> Whole-cell protein profiles of disintegrated freshwater green algae and cyanobacterium.</w:t>
            </w:r>
            <w:r w:rsidRPr="00A65B40">
              <w:rPr>
                <w:rStyle w:val="databold"/>
                <w:color w:val="222222"/>
                <w:shd w:val="clear" w:color="auto" w:fill="FFFFFF"/>
              </w:rPr>
              <w:t> </w:t>
            </w:r>
            <w:r w:rsidRPr="00A65B40">
              <w:rPr>
                <w:i/>
                <w:iCs/>
                <w:color w:val="222222"/>
                <w:shd w:val="clear" w:color="auto" w:fill="FFFFFF"/>
              </w:rPr>
              <w:t>Journal of Aquatic Food Product Technology</w:t>
            </w:r>
            <w:r w:rsidRPr="00A65B40">
              <w:rPr>
                <w:color w:val="222222"/>
                <w:shd w:val="clear" w:color="auto" w:fill="FFFFFF"/>
              </w:rPr>
              <w:t xml:space="preserve"> </w:t>
            </w:r>
            <w:r w:rsidRPr="00A65B40">
              <w:rPr>
                <w:iCs/>
                <w:color w:val="222222"/>
                <w:shd w:val="clear" w:color="auto" w:fill="FFFFFF"/>
              </w:rPr>
              <w:t>25</w:t>
            </w:r>
            <w:r w:rsidRPr="00A65B40">
              <w:rPr>
                <w:color w:val="222222"/>
                <w:shd w:val="clear" w:color="auto" w:fill="FFFFFF"/>
              </w:rPr>
              <w:t xml:space="preserve">(1), 15-23, </w:t>
            </w:r>
            <w:r w:rsidRPr="00A65B40">
              <w:rPr>
                <w:b/>
                <w:color w:val="222222"/>
                <w:shd w:val="clear" w:color="auto" w:fill="FFFFFF"/>
              </w:rPr>
              <w:t>2016</w:t>
            </w:r>
            <w:r w:rsidRPr="00A65B40">
              <w:rPr>
                <w:color w:val="222222"/>
                <w:shd w:val="clear" w:color="auto" w:fill="FFFFFF"/>
              </w:rPr>
              <w:t>.</w:t>
            </w:r>
            <w:r w:rsidRPr="00A65B40">
              <w:t xml:space="preserve"> </w:t>
            </w:r>
          </w:p>
          <w:p w:rsidR="00D14B24" w:rsidRPr="00A65B40" w:rsidRDefault="00D14B24" w:rsidP="00F85CF5">
            <w:pPr>
              <w:spacing w:after="120"/>
              <w:jc w:val="both"/>
            </w:pPr>
            <w:r w:rsidRPr="00A65B40">
              <w:rPr>
                <w:b/>
              </w:rPr>
              <w:t>FIŠERA, M. (60%)</w:t>
            </w:r>
            <w:r w:rsidRPr="00A65B40">
              <w:t xml:space="preserve">, VALÁŠEK, P., MLČEK, J., FOJTÍKOVÁ, L., FIŠEROVÁ, L.: Determination of natamycin in fermented dry salami casings. </w:t>
            </w:r>
            <w:r w:rsidRPr="00A65B40">
              <w:rPr>
                <w:i/>
              </w:rPr>
              <w:t xml:space="preserve">Journal of Food Processing and Preservation </w:t>
            </w:r>
            <w:r w:rsidRPr="00A65B40">
              <w:t xml:space="preserve">39(6), 3110-3116, </w:t>
            </w:r>
            <w:r w:rsidRPr="00A65B40">
              <w:rPr>
                <w:b/>
              </w:rPr>
              <w:t>2015</w:t>
            </w:r>
            <w:r w:rsidRPr="00A65B40">
              <w:t xml:space="preserve">. DOI 10.1111/jfpp.12576. </w:t>
            </w:r>
          </w:p>
          <w:p w:rsidR="00D14B24" w:rsidRPr="00A65B40" w:rsidRDefault="00D14B24" w:rsidP="00F85CF5">
            <w:pPr>
              <w:tabs>
                <w:tab w:val="left" w:pos="567"/>
              </w:tabs>
              <w:spacing w:after="120"/>
              <w:jc w:val="both"/>
              <w:rPr>
                <w:b/>
              </w:rPr>
            </w:pPr>
            <w:r w:rsidRPr="00A65B40">
              <w:t xml:space="preserve">SUMCZYNSKI, D., BUBELOVÁ, Z., </w:t>
            </w:r>
            <w:r w:rsidRPr="00A65B40">
              <w:rPr>
                <w:b/>
              </w:rPr>
              <w:t>FIŠERA, M. (20%)</w:t>
            </w:r>
            <w:r w:rsidRPr="00A65B40">
              <w:t xml:space="preserve">: Determination of chemical, insoluble dietary fibre, neutral-detergent fibre and </w:t>
            </w:r>
            <w:r w:rsidRPr="00A65B40">
              <w:rPr>
                <w:i/>
              </w:rPr>
              <w:t>in vitro</w:t>
            </w:r>
            <w:r w:rsidRPr="00A65B40">
              <w:t xml:space="preserve"> digestibility in rice types commercialized in Czech markets. </w:t>
            </w:r>
            <w:r w:rsidRPr="00A65B40">
              <w:rPr>
                <w:i/>
              </w:rPr>
              <w:t>Journal of Food Composition and Analysis</w:t>
            </w:r>
            <w:r w:rsidRPr="00A65B40">
              <w:t xml:space="preserve"> 40, 8-13, </w:t>
            </w:r>
            <w:r w:rsidRPr="00A65B40">
              <w:rPr>
                <w:b/>
              </w:rPr>
              <w:t>2015</w:t>
            </w:r>
            <w:r w:rsidRPr="00A65B40">
              <w:t xml:space="preserve">. ISSN 1365-2621. </w:t>
            </w:r>
          </w:p>
          <w:p w:rsidR="00D14B24" w:rsidRPr="00A65B40" w:rsidRDefault="00D14B24" w:rsidP="00F85CF5">
            <w:pPr>
              <w:spacing w:after="120"/>
              <w:jc w:val="both"/>
              <w:rPr>
                <w:b/>
                <w:caps/>
              </w:rPr>
            </w:pPr>
            <w:r w:rsidRPr="00A65B40">
              <w:rPr>
                <w:caps/>
              </w:rPr>
              <w:t xml:space="preserve">Mlček, J., Rop, O., JuRíková, T., Sochor, J., </w:t>
            </w:r>
            <w:r w:rsidRPr="00A65B40">
              <w:rPr>
                <w:b/>
                <w:caps/>
              </w:rPr>
              <w:t>Fišera, M. (10%)</w:t>
            </w:r>
            <w:r w:rsidRPr="00A65B40">
              <w:rPr>
                <w:caps/>
              </w:rPr>
              <w:t>, Balla, S., Baron, M., Hrabě, J.:</w:t>
            </w:r>
            <w:r w:rsidRPr="00A65B40">
              <w:t xml:space="preserve"> Bioactive compounds in sweet rowanberry fruits of interspecific Rowan crosses. </w:t>
            </w:r>
            <w:r w:rsidRPr="00A65B40">
              <w:rPr>
                <w:i/>
              </w:rPr>
              <w:t>Central European Journal of Biology</w:t>
            </w:r>
            <w:r w:rsidRPr="00A65B40">
              <w:t xml:space="preserve"> 9(11), 1078-1086,</w:t>
            </w:r>
            <w:r w:rsidRPr="00A65B40">
              <w:rPr>
                <w:b/>
              </w:rPr>
              <w:t xml:space="preserve"> 2014</w:t>
            </w:r>
            <w:r w:rsidRPr="00A65B40">
              <w:t xml:space="preserve">. </w:t>
            </w:r>
          </w:p>
          <w:p w:rsidR="00D14B24" w:rsidRPr="0039777A" w:rsidRDefault="00D14B24" w:rsidP="00F64EE2">
            <w:pPr>
              <w:spacing w:after="60"/>
              <w:jc w:val="both"/>
              <w:rPr>
                <w:caps/>
              </w:rPr>
            </w:pPr>
            <w:r w:rsidRPr="00A65B40">
              <w:rPr>
                <w:b/>
                <w:caps/>
              </w:rPr>
              <w:t>Fišera, M. (80%)</w:t>
            </w:r>
            <w:r w:rsidRPr="00A65B40">
              <w:rPr>
                <w:caps/>
              </w:rPr>
              <w:t>,</w:t>
            </w:r>
            <w:r w:rsidRPr="00A65B40">
              <w:rPr>
                <w:b/>
                <w:caps/>
              </w:rPr>
              <w:t xml:space="preserve"> </w:t>
            </w:r>
            <w:r w:rsidRPr="00A65B40">
              <w:rPr>
                <w:caps/>
              </w:rPr>
              <w:t>Valášek, P., Mlček, J.: D</w:t>
            </w:r>
            <w:r w:rsidRPr="00A65B40">
              <w:t xml:space="preserve">etermination and speciation of tin compounds in food. </w:t>
            </w:r>
            <w:r w:rsidRPr="00A65B40">
              <w:rPr>
                <w:i/>
              </w:rPr>
              <w:t>European Symposium on Atomic Spectrometry ESAS 2014 and 15th Czech - Slovak Spectroscopic Conference</w:t>
            </w:r>
            <w:r w:rsidRPr="00A65B40">
              <w:t xml:space="preserve">, </w:t>
            </w:r>
            <w:r w:rsidRPr="00A65B40">
              <w:rPr>
                <w:i/>
              </w:rPr>
              <w:t>Prague 2014.</w:t>
            </w:r>
            <w:r w:rsidRPr="00A65B40">
              <w:t xml:space="preserve"> </w:t>
            </w:r>
            <w:r w:rsidRPr="00A65B40">
              <w:rPr>
                <w:i/>
              </w:rPr>
              <w:t xml:space="preserve">Ioannes Marcus Marci Spectroscopic Society </w:t>
            </w:r>
            <w:r w:rsidRPr="00A65B40">
              <w:t xml:space="preserve">MP26, p. 159, </w:t>
            </w:r>
            <w:r w:rsidRPr="00A65B40">
              <w:rPr>
                <w:b/>
              </w:rPr>
              <w:t>2014</w:t>
            </w:r>
            <w:r w:rsidRPr="00A65B40">
              <w:t>. ISBN 978-80-905704-1-2.</w:t>
            </w:r>
            <w:r w:rsidRPr="00E92A6D">
              <w:rPr>
                <w:sz w:val="21"/>
                <w:szCs w:val="21"/>
              </w:rPr>
              <w:t xml:space="preserve">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r>
              <w:rPr>
                <w:b/>
              </w:rPr>
              <w:t>Působení v zahraničí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35532C">
            <w:pPr>
              <w:jc w:val="both"/>
              <w:rPr>
                <w:b/>
              </w:rPr>
            </w:pPr>
            <w:r>
              <w:rPr>
                <w:b/>
              </w:rP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45" w:name="Gál"/>
            <w:bookmarkEnd w:id="45"/>
            <w:r w:rsidRPr="00293D5D">
              <w:rPr>
                <w:b/>
              </w:rPr>
              <w:t>Robert Gál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Ing.,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1974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B6406A" w:rsidRDefault="00D14B24" w:rsidP="00F85CF5">
            <w:pPr>
              <w:jc w:val="both"/>
            </w:pPr>
            <w:r w:rsidRPr="00B6406A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B6406A" w:rsidRDefault="00D14B24" w:rsidP="00F85CF5">
            <w:pPr>
              <w:jc w:val="both"/>
              <w:rPr>
                <w:b/>
              </w:rPr>
            </w:pPr>
            <w:r w:rsidRPr="00B6406A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B6406A" w:rsidRDefault="00D14B24" w:rsidP="00F85CF5">
            <w:pPr>
              <w:jc w:val="both"/>
            </w:pPr>
            <w:r w:rsidRPr="00B6406A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B6406A" w:rsidRDefault="00D14B24" w:rsidP="00F85CF5">
            <w:pPr>
              <w:jc w:val="both"/>
              <w:rPr>
                <w:b/>
              </w:rPr>
            </w:pPr>
            <w:r w:rsidRPr="00B6406A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B6406A" w:rsidRDefault="00D14B24" w:rsidP="00F85CF5">
            <w:pPr>
              <w:jc w:val="both"/>
            </w:pPr>
            <w:r w:rsidRPr="00B6406A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9953F1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Pr="00912C5A" w:rsidRDefault="00D14B24" w:rsidP="00F85CF5">
            <w:pPr>
              <w:jc w:val="both"/>
            </w:pPr>
            <w:r w:rsidRPr="00912C5A">
              <w:t>---</w:t>
            </w:r>
          </w:p>
        </w:tc>
        <w:tc>
          <w:tcPr>
            <w:tcW w:w="1721" w:type="dxa"/>
            <w:gridSpan w:val="15"/>
          </w:tcPr>
          <w:p w:rsidR="00D14B24" w:rsidRPr="00912C5A" w:rsidRDefault="00D14B24" w:rsidP="00F85CF5">
            <w:pPr>
              <w:jc w:val="both"/>
            </w:pPr>
            <w:r w:rsidRPr="00912C5A">
              <w:t>---</w:t>
            </w:r>
          </w:p>
        </w:tc>
        <w:tc>
          <w:tcPr>
            <w:tcW w:w="2132" w:type="dxa"/>
            <w:gridSpan w:val="26"/>
          </w:tcPr>
          <w:p w:rsidR="00D14B24" w:rsidRPr="00912C5A" w:rsidRDefault="00D14B24" w:rsidP="00F85CF5">
            <w:pPr>
              <w:jc w:val="both"/>
            </w:pPr>
            <w:r w:rsidRPr="00912C5A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324"/>
        </w:trPr>
        <w:tc>
          <w:tcPr>
            <w:tcW w:w="10016" w:type="dxa"/>
            <w:gridSpan w:val="76"/>
            <w:tcBorders>
              <w:top w:val="nil"/>
            </w:tcBorders>
          </w:tcPr>
          <w:p w:rsidR="00D14B24" w:rsidRPr="0035532C" w:rsidRDefault="0035532C" w:rsidP="0035532C">
            <w:pPr>
              <w:spacing w:before="60" w:after="60"/>
              <w:rPr>
                <w:sz w:val="21"/>
                <w:szCs w:val="21"/>
              </w:rPr>
            </w:pPr>
            <w:r w:rsidRPr="0035532C">
              <w:rPr>
                <w:sz w:val="21"/>
                <w:szCs w:val="21"/>
              </w:rPr>
              <w:t>Technologie výroby potravin živočišného původu II (25%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164"/>
        </w:trPr>
        <w:tc>
          <w:tcPr>
            <w:tcW w:w="10016" w:type="dxa"/>
            <w:gridSpan w:val="76"/>
          </w:tcPr>
          <w:p w:rsidR="00D14B24" w:rsidRPr="00B123A6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 xml:space="preserve">2001: </w:t>
            </w:r>
            <w:r w:rsidRPr="00B123A6">
              <w:rPr>
                <w:bCs/>
                <w:sz w:val="21"/>
                <w:szCs w:val="21"/>
              </w:rPr>
              <w:t xml:space="preserve">MENDELU Brno, AF, </w:t>
            </w:r>
            <w:r w:rsidRPr="00B123A6">
              <w:rPr>
                <w:rFonts w:eastAsia="Calibri"/>
                <w:sz w:val="21"/>
                <w:szCs w:val="21"/>
              </w:rPr>
              <w:t xml:space="preserve">SP </w:t>
            </w:r>
            <w:r w:rsidRPr="00B123A6">
              <w:rPr>
                <w:sz w:val="21"/>
                <w:szCs w:val="21"/>
              </w:rPr>
              <w:t>Chemie a technologie potravin</w:t>
            </w:r>
            <w:r w:rsidRPr="00B123A6">
              <w:rPr>
                <w:rFonts w:eastAsia="Calibri"/>
                <w:sz w:val="21"/>
                <w:szCs w:val="21"/>
              </w:rPr>
              <w:t xml:space="preserve">, </w:t>
            </w:r>
            <w:r w:rsidRPr="00B123A6">
              <w:rPr>
                <w:sz w:val="21"/>
                <w:szCs w:val="21"/>
              </w:rPr>
              <w:t xml:space="preserve">obor </w:t>
            </w:r>
            <w:r w:rsidRPr="00B123A6">
              <w:rPr>
                <w:rFonts w:eastAsia="Calibri"/>
                <w:sz w:val="21"/>
                <w:szCs w:val="21"/>
              </w:rPr>
              <w:t>Vlastnosti a zpracování zemědělských materiálů a produktů</w:t>
            </w:r>
            <w:r w:rsidRPr="00B123A6">
              <w:rPr>
                <w:sz w:val="21"/>
                <w:szCs w:val="21"/>
              </w:rPr>
              <w:t xml:space="preserve">, </w:t>
            </w:r>
            <w:r w:rsidRPr="00B123A6">
              <w:rPr>
                <w:rFonts w:eastAsia="Arial Unicode MS"/>
                <w:sz w:val="21"/>
                <w:szCs w:val="21"/>
              </w:rPr>
              <w:t xml:space="preserve">Ph.D. 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718"/>
        </w:trPr>
        <w:tc>
          <w:tcPr>
            <w:tcW w:w="10016" w:type="dxa"/>
            <w:gridSpan w:val="76"/>
          </w:tcPr>
          <w:p w:rsidR="00D14B24" w:rsidRPr="00B123A6" w:rsidRDefault="00D14B24" w:rsidP="00B123A6">
            <w:pPr>
              <w:spacing w:before="60" w:after="20"/>
              <w:jc w:val="both"/>
              <w:rPr>
                <w:rFonts w:eastAsia="Arial Unicode MS"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>1998 – 2001: MZLU Brno, technik pro výuku a výzkum</w:t>
            </w:r>
          </w:p>
          <w:p w:rsidR="00D14B24" w:rsidRPr="00B123A6" w:rsidRDefault="00D14B24" w:rsidP="00F85CF5">
            <w:pPr>
              <w:ind w:left="2832" w:hanging="2832"/>
              <w:jc w:val="both"/>
              <w:rPr>
                <w:rFonts w:eastAsia="Arial Unicode MS"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>2001 – 2008: RACIOLA – JEHLIČKA s.r.o., technolog, vedoucí výroby, výrobní ředitel</w:t>
            </w:r>
          </w:p>
          <w:p w:rsidR="00D14B24" w:rsidRPr="00CB7A21" w:rsidRDefault="00D14B24" w:rsidP="00B123A6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>09/2008 – dosud: UTB Zlín, FT, Ústav technologie potravin, odborný asistent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B123A6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13 BP, 19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Pr="00912C5A" w:rsidRDefault="00D14B24" w:rsidP="00F85CF5">
            <w:pPr>
              <w:jc w:val="both"/>
            </w:pPr>
            <w:r w:rsidRPr="00912C5A"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Pr="00912C5A" w:rsidRDefault="00D14B24" w:rsidP="00F85CF5">
            <w:pPr>
              <w:jc w:val="both"/>
              <w:rPr>
                <w:sz w:val="18"/>
              </w:rPr>
            </w:pPr>
            <w:r w:rsidRPr="00912C5A"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Pr="00912C5A" w:rsidRDefault="00D14B24" w:rsidP="00F85CF5">
            <w:pPr>
              <w:jc w:val="both"/>
            </w:pPr>
            <w:r w:rsidRPr="00912C5A"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912C5A" w:rsidRDefault="00D14B24" w:rsidP="00F85CF5">
            <w:pPr>
              <w:jc w:val="both"/>
              <w:rPr>
                <w:b/>
              </w:rPr>
            </w:pPr>
            <w:r w:rsidRPr="00912C5A">
              <w:rPr>
                <w:b/>
              </w:rPr>
              <w:t>6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912C5A" w:rsidRDefault="00D14B24" w:rsidP="00F85CF5">
            <w:pPr>
              <w:jc w:val="both"/>
              <w:rPr>
                <w:b/>
              </w:rPr>
            </w:pPr>
            <w:r w:rsidRPr="00912C5A">
              <w:rPr>
                <w:b/>
              </w:rPr>
              <w:t>17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912C5A" w:rsidRDefault="00D14B24" w:rsidP="00F85CF5">
            <w:pPr>
              <w:jc w:val="both"/>
              <w:rPr>
                <w:b/>
              </w:rPr>
            </w:pPr>
            <w:r w:rsidRPr="00912C5A">
              <w:rPr>
                <w:b/>
              </w:rPr>
              <w:t>8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B123A6" w:rsidRDefault="00D14B24" w:rsidP="00447E03">
            <w:pPr>
              <w:spacing w:before="60" w:after="120"/>
              <w:jc w:val="both"/>
              <w:rPr>
                <w:sz w:val="21"/>
                <w:szCs w:val="21"/>
              </w:rPr>
            </w:pP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 xml:space="preserve">BUŇKOVÁ, L., </w:t>
            </w:r>
            <w:r w:rsidRPr="00B123A6">
              <w:rPr>
                <w:rFonts w:ascii="QqbdckSTIX-Bold" w:hAnsi="QqbdckSTIX-Bold" w:cs="QqbdckSTIX-Bold"/>
                <w:b/>
                <w:bCs/>
                <w:sz w:val="21"/>
                <w:szCs w:val="21"/>
              </w:rPr>
              <w:t>GÁL, R. (15%)</w:t>
            </w: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>, LORENCOVÁ, E., JANČOVÁ, P., DOLEŽALOVÁ, M., KMEŤ, V., BUŇKA, F.: Microflora of farm and hunted pheasants in relation to biogenic amines production.</w:t>
            </w:r>
            <w:r w:rsidRPr="00B123A6">
              <w:rPr>
                <w:rFonts w:ascii="QqbdckSTIX-Bold" w:hAnsi="QqbdckSTIX-Bold" w:cs="QqbdckSTIX-Bold"/>
                <w:bCs/>
                <w:i/>
                <w:sz w:val="21"/>
                <w:szCs w:val="21"/>
              </w:rPr>
              <w:t xml:space="preserve"> European Journal of Wildlife Research </w:t>
            </w: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 xml:space="preserve">62(3), 341-352, </w:t>
            </w:r>
            <w:r w:rsidRPr="00B123A6">
              <w:rPr>
                <w:rFonts w:ascii="QqbdckSTIX-Bold" w:hAnsi="QqbdckSTIX-Bold" w:cs="QqbdckSTIX-Bold"/>
                <w:b/>
                <w:bCs/>
                <w:sz w:val="21"/>
                <w:szCs w:val="21"/>
              </w:rPr>
              <w:t>2016</w:t>
            </w:r>
            <w:r w:rsidRPr="00B123A6">
              <w:rPr>
                <w:rFonts w:ascii="QqbdckSTIX-Bold" w:hAnsi="QqbdckSTIX-Bold" w:cs="QqbdckSTIX-Bold"/>
                <w:bCs/>
                <w:sz w:val="21"/>
                <w:szCs w:val="21"/>
              </w:rPr>
              <w:t>. ISSN 1612-4642.</w:t>
            </w:r>
            <w:r w:rsidRPr="00B123A6">
              <w:rPr>
                <w:sz w:val="21"/>
                <w:szCs w:val="21"/>
              </w:rPr>
              <w:t xml:space="preserve"> </w:t>
            </w:r>
          </w:p>
          <w:p w:rsidR="00D14B24" w:rsidRPr="00B123A6" w:rsidRDefault="00D14B24" w:rsidP="00B123A6">
            <w:pPr>
              <w:pStyle w:val="FormtovanvHTML"/>
              <w:spacing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ČERNÍKOVÁ, M., </w:t>
            </w:r>
            <w:r w:rsidRPr="00B123A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GÁL, R. (20%)</w:t>
            </w:r>
            <w:r w:rsidRPr="00B123A6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123A6">
              <w:rPr>
                <w:rFonts w:ascii="Times New Roman" w:hAnsi="Times New Roman" w:cs="Times New Roman"/>
                <w:caps/>
                <w:sz w:val="21"/>
                <w:szCs w:val="21"/>
              </w:rPr>
              <w:t>Polášek, Z.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, JANÍČEK, M., PACHLOVÁ, V., BUŇKA, F.: Comparison of the nutrient composition, biogenic amines and selected functional parameters of meat from different parts of Nile crocodile (Crocodylus niloticus). </w:t>
            </w:r>
            <w:r w:rsidRPr="00B123A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Journal of Food Composition and Analysis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 43, 82-87, </w:t>
            </w:r>
            <w:r w:rsidRPr="00B123A6">
              <w:rPr>
                <w:rFonts w:ascii="Times New Roman" w:hAnsi="Times New Roman" w:cs="Times New Roman"/>
                <w:b/>
                <w:sz w:val="21"/>
                <w:szCs w:val="21"/>
              </w:rPr>
              <w:t>2015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. ISSN 0889-1575. </w:t>
            </w:r>
          </w:p>
          <w:p w:rsidR="00D14B24" w:rsidRPr="00B123A6" w:rsidRDefault="00D14B24" w:rsidP="00B123A6">
            <w:pPr>
              <w:pStyle w:val="FormtovanvHTML"/>
              <w:spacing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123A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GÁL, R. (40%)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, KRČMÁŘOVÁ, L., PLŠKOVÁ, M.: Možnosti aplikace skopového masa do tepelně opracovaných masných výrobků. </w:t>
            </w:r>
            <w:r w:rsidRPr="00B123A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XL. Konference o jakosti potravin a potravinových surovin - Ingrovy dny 2014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. Brno: Mendelova univerzita v Brně 145-153, </w:t>
            </w:r>
            <w:r w:rsidRPr="00B123A6">
              <w:rPr>
                <w:rFonts w:ascii="Times New Roman" w:hAnsi="Times New Roman" w:cs="Times New Roman"/>
                <w:b/>
                <w:sz w:val="21"/>
                <w:szCs w:val="21"/>
              </w:rPr>
              <w:t>2014</w:t>
            </w:r>
            <w:r w:rsidRPr="00B123A6">
              <w:rPr>
                <w:rFonts w:ascii="Times New Roman" w:hAnsi="Times New Roman" w:cs="Times New Roman"/>
                <w:sz w:val="21"/>
                <w:szCs w:val="21"/>
              </w:rPr>
              <w:t xml:space="preserve">. ISBN 978-80-7375-944-5.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 xml:space="preserve">LONG, N.H.B.S., </w:t>
            </w:r>
            <w:r w:rsidRPr="00B123A6">
              <w:rPr>
                <w:b/>
                <w:bCs/>
                <w:sz w:val="21"/>
                <w:szCs w:val="21"/>
              </w:rPr>
              <w:t>GÁL, R. (33%)</w:t>
            </w:r>
            <w:r w:rsidRPr="00B123A6">
              <w:rPr>
                <w:sz w:val="21"/>
                <w:szCs w:val="21"/>
              </w:rPr>
              <w:t>, BUŇKA, F.:</w:t>
            </w:r>
            <w:r w:rsidRPr="00B123A6">
              <w:rPr>
                <w:color w:val="454545"/>
                <w:sz w:val="21"/>
                <w:szCs w:val="21"/>
                <w:shd w:val="clear" w:color="auto" w:fill="FFFFFF"/>
              </w:rPr>
              <w:t xml:space="preserve"> </w:t>
            </w:r>
            <w:r w:rsidRPr="00B123A6">
              <w:rPr>
                <w:sz w:val="21"/>
                <w:szCs w:val="21"/>
                <w:shd w:val="clear" w:color="auto" w:fill="FFFFFF"/>
              </w:rPr>
              <w:t>The effect of selected phosphate salts on the textural properties of deboned poultry meat batters</w:t>
            </w:r>
            <w:r w:rsidRPr="00B123A6">
              <w:rPr>
                <w:color w:val="454545"/>
                <w:sz w:val="21"/>
                <w:szCs w:val="21"/>
                <w:shd w:val="clear" w:color="auto" w:fill="FFFFFF"/>
              </w:rPr>
              <w:t xml:space="preserve">. </w:t>
            </w:r>
            <w:r w:rsidRPr="00B123A6">
              <w:rPr>
                <w:i/>
                <w:iCs/>
                <w:sz w:val="21"/>
                <w:szCs w:val="21"/>
                <w:shd w:val="clear" w:color="auto" w:fill="FFFFFF"/>
              </w:rPr>
              <w:t xml:space="preserve">1st International Conference on Agricultural Science, Biotechnology, Food and Animal Science (ABIFA '12) 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219-223, </w:t>
            </w:r>
            <w:r w:rsidRPr="00B123A6">
              <w:rPr>
                <w:b/>
                <w:bCs/>
                <w:sz w:val="21"/>
                <w:szCs w:val="21"/>
                <w:shd w:val="clear" w:color="auto" w:fill="FFFFFF"/>
              </w:rPr>
              <w:t>2012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. ISBN 978-1-61804-122-7. </w:t>
            </w:r>
          </w:p>
          <w:p w:rsidR="00D14B24" w:rsidRDefault="00D14B24" w:rsidP="00F64EE2">
            <w:pPr>
              <w:spacing w:after="80"/>
              <w:jc w:val="both"/>
              <w:rPr>
                <w:b/>
              </w:rPr>
            </w:pPr>
            <w:r w:rsidRPr="00B123A6">
              <w:rPr>
                <w:sz w:val="21"/>
                <w:szCs w:val="21"/>
              </w:rPr>
              <w:t xml:space="preserve">LONG, N.H.B.S., </w:t>
            </w:r>
            <w:r w:rsidRPr="00B123A6">
              <w:rPr>
                <w:b/>
                <w:bCs/>
                <w:sz w:val="21"/>
                <w:szCs w:val="21"/>
              </w:rPr>
              <w:t>GÁL, R. (33%)</w:t>
            </w:r>
            <w:r w:rsidRPr="00B123A6">
              <w:rPr>
                <w:sz w:val="21"/>
                <w:szCs w:val="21"/>
              </w:rPr>
              <w:t xml:space="preserve">, BUŇKA, F.: Use of selected phosphates in meat products. </w:t>
            </w:r>
            <w:r w:rsidRPr="00B123A6">
              <w:rPr>
                <w:i/>
                <w:iCs/>
                <w:sz w:val="21"/>
                <w:szCs w:val="21"/>
              </w:rPr>
              <w:t>Food Safety and Control.</w:t>
            </w:r>
            <w:r w:rsidRPr="00B123A6">
              <w:rPr>
                <w:sz w:val="21"/>
                <w:szCs w:val="21"/>
              </w:rPr>
              <w:t xml:space="preserve"> University of Agriculture, Nitra, Slovakia, 180-183, </w:t>
            </w:r>
            <w:r w:rsidRPr="00B123A6">
              <w:rPr>
                <w:b/>
                <w:bCs/>
                <w:sz w:val="21"/>
                <w:szCs w:val="21"/>
              </w:rPr>
              <w:t>2012</w:t>
            </w:r>
            <w:r w:rsidRPr="00B123A6">
              <w:rPr>
                <w:sz w:val="21"/>
                <w:szCs w:val="21"/>
              </w:rPr>
              <w:t>. ISBN 978-80-552-0769-8.</w:t>
            </w:r>
            <w:r w:rsidRPr="00B6406A">
              <w:rPr>
                <w:sz w:val="22"/>
                <w:szCs w:val="22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pPr>
              <w:spacing w:before="60" w:after="60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2009: AZABU University, Sagamihara, Japonsko, lektor (5 týdnů)</w:t>
            </w:r>
          </w:p>
          <w:p w:rsidR="0035532C" w:rsidRPr="00B123A6" w:rsidRDefault="0035532C" w:rsidP="00F85CF5">
            <w:pPr>
              <w:spacing w:before="60" w:after="60"/>
              <w:rPr>
                <w:sz w:val="21"/>
                <w:szCs w:val="21"/>
              </w:rPr>
            </w:pPr>
          </w:p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A405B4" w:rsidTr="00230F53"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6" w:type="dxa"/>
            <w:gridSpan w:val="75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6" w:type="dxa"/>
            <w:gridSpan w:val="75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03" w:type="dxa"/>
            <w:gridSpan w:val="36"/>
          </w:tcPr>
          <w:p w:rsidR="00D14B24" w:rsidRPr="00B96B61" w:rsidRDefault="00D14B24" w:rsidP="00F85CF5">
            <w:pPr>
              <w:jc w:val="both"/>
              <w:rPr>
                <w:b/>
              </w:rPr>
            </w:pPr>
            <w:bookmarkStart w:id="46" w:name="Ingr"/>
            <w:bookmarkEnd w:id="46"/>
            <w:r w:rsidRPr="00B96B61">
              <w:rPr>
                <w:b/>
              </w:rPr>
              <w:t>Marek Ingr</w:t>
            </w:r>
          </w:p>
        </w:tc>
        <w:tc>
          <w:tcPr>
            <w:tcW w:w="80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RNDr., Ph.D.</w:t>
            </w:r>
          </w:p>
        </w:tc>
      </w:tr>
      <w:tr w:rsidR="001E1E5D" w:rsidRPr="00D4204B" w:rsidTr="00230F53"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1973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D4204B" w:rsidRDefault="00D14B24" w:rsidP="00F85CF5">
            <w:pPr>
              <w:jc w:val="both"/>
            </w:pPr>
            <w:r w:rsidRPr="00D4204B">
              <w:t>pp.</w:t>
            </w:r>
          </w:p>
        </w:tc>
        <w:tc>
          <w:tcPr>
            <w:tcW w:w="917" w:type="dxa"/>
            <w:gridSpan w:val="5"/>
            <w:shd w:val="clear" w:color="auto" w:fill="F7CAAC"/>
          </w:tcPr>
          <w:p w:rsidR="00D14B24" w:rsidRPr="00D4204B" w:rsidRDefault="00D14B24" w:rsidP="00F85CF5">
            <w:pPr>
              <w:jc w:val="both"/>
              <w:rPr>
                <w:b/>
              </w:rPr>
            </w:pPr>
            <w:r w:rsidRPr="00D4204B"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Pr="00D4204B" w:rsidRDefault="00D14B24" w:rsidP="00F85CF5">
            <w:pPr>
              <w:jc w:val="both"/>
            </w:pPr>
            <w:r w:rsidRPr="00D4204B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D4204B" w:rsidRDefault="00D14B24" w:rsidP="00F85CF5">
            <w:pPr>
              <w:jc w:val="both"/>
              <w:rPr>
                <w:b/>
              </w:rPr>
            </w:pPr>
            <w:r w:rsidRPr="00D4204B"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D4204B" w:rsidRDefault="00D14B24" w:rsidP="00F85CF5">
            <w:pPr>
              <w:jc w:val="both"/>
            </w:pPr>
            <w:r w:rsidRPr="00D4204B">
              <w:t>N</w:t>
            </w:r>
          </w:p>
        </w:tc>
      </w:tr>
      <w:tr w:rsidR="00D14B24" w:rsidRPr="00C32277" w:rsidTr="00230F53"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17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804" w:type="dxa"/>
            <w:gridSpan w:val="10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21" w:type="dxa"/>
            <w:gridSpan w:val="18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14B24" w:rsidTr="00230F53"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UK Praha, PřF, Katedra biochemie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DPP</w:t>
            </w: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  <w:r>
              <w:t>6</w:t>
            </w: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339" w:type="dxa"/>
            <w:gridSpan w:val="29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trHeight w:val="324"/>
        </w:trPr>
        <w:tc>
          <w:tcPr>
            <w:tcW w:w="10223" w:type="dxa"/>
            <w:gridSpan w:val="79"/>
            <w:tcBorders>
              <w:top w:val="nil"/>
            </w:tcBorders>
          </w:tcPr>
          <w:p w:rsidR="00D14B24" w:rsidRPr="00B67548" w:rsidRDefault="00B67548" w:rsidP="00B67548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B67548">
              <w:rPr>
                <w:sz w:val="21"/>
                <w:szCs w:val="21"/>
              </w:rPr>
              <w:t>Separační metody (100% p)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RPr="00AA2694" w:rsidTr="00230F53">
        <w:trPr>
          <w:trHeight w:val="372"/>
        </w:trPr>
        <w:tc>
          <w:tcPr>
            <w:tcW w:w="10223" w:type="dxa"/>
            <w:gridSpan w:val="79"/>
          </w:tcPr>
          <w:p w:rsidR="00D14B24" w:rsidRPr="00AA2694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2000: UK Praha, PřF </w:t>
            </w:r>
            <w:r w:rsidRPr="00A472D0">
              <w:rPr>
                <w:sz w:val="21"/>
                <w:szCs w:val="21"/>
              </w:rPr>
              <w:t>+</w:t>
            </w:r>
            <w:r w:rsidRPr="00AA2694">
              <w:rPr>
                <w:sz w:val="21"/>
                <w:szCs w:val="21"/>
              </w:rPr>
              <w:t xml:space="preserve"> AVČR Praha, ÚFCH JH, </w:t>
            </w:r>
            <w:r w:rsidRPr="00AA2694">
              <w:rPr>
                <w:rFonts w:eastAsia="Calibri"/>
                <w:sz w:val="21"/>
                <w:szCs w:val="21"/>
              </w:rPr>
              <w:t>SP</w:t>
            </w:r>
            <w:r>
              <w:rPr>
                <w:rFonts w:eastAsia="Calibri"/>
                <w:sz w:val="21"/>
                <w:szCs w:val="21"/>
              </w:rPr>
              <w:t xml:space="preserve"> Chemie</w:t>
            </w:r>
            <w:r w:rsidRPr="00AA2694">
              <w:rPr>
                <w:rFonts w:eastAsia="Calibri"/>
                <w:sz w:val="21"/>
                <w:szCs w:val="21"/>
              </w:rPr>
              <w:t xml:space="preserve">, </w:t>
            </w:r>
            <w:r w:rsidRPr="00AA2694">
              <w:rPr>
                <w:sz w:val="21"/>
                <w:szCs w:val="21"/>
              </w:rPr>
              <w:t>obor Fyzikální chemie, Ph.D.</w:t>
            </w:r>
          </w:p>
        </w:tc>
      </w:tr>
      <w:tr w:rsidR="00D14B24" w:rsidTr="00230F53"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trHeight w:val="1090"/>
        </w:trPr>
        <w:tc>
          <w:tcPr>
            <w:tcW w:w="10223" w:type="dxa"/>
            <w:gridSpan w:val="79"/>
          </w:tcPr>
          <w:p w:rsidR="00D14B24" w:rsidRPr="0000576C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1999 – 2000: AVČR Praha, Ústav organické chemie a biochemie, </w:t>
            </w:r>
            <w:r w:rsidRPr="0000576C">
              <w:rPr>
                <w:sz w:val="21"/>
                <w:szCs w:val="21"/>
              </w:rPr>
              <w:t xml:space="preserve">výzkumný pracovník (jpp.) </w:t>
            </w:r>
          </w:p>
          <w:p w:rsidR="00D14B24" w:rsidRPr="00AA2694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00576C">
              <w:rPr>
                <w:sz w:val="21"/>
                <w:szCs w:val="21"/>
              </w:rPr>
              <w:t>2001 – dosud: UK Praha, PřF, Katedra biochemie, odborný asistent (do r. 2015 jpp., nyní DPP)</w:t>
            </w:r>
          </w:p>
          <w:p w:rsidR="00D14B24" w:rsidRPr="00AA2694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>2002 – dosud: Ascoprot Biotech, s.r.o., jednatel a vedoucí výzkumu v oblasti proteinové biochemie</w:t>
            </w:r>
          </w:p>
          <w:p w:rsidR="00D14B24" w:rsidRDefault="00D14B24" w:rsidP="00B123A6">
            <w:pPr>
              <w:spacing w:before="60" w:after="60"/>
              <w:contextualSpacing/>
              <w:jc w:val="both"/>
            </w:pPr>
            <w:r w:rsidRPr="00AA2694">
              <w:rPr>
                <w:sz w:val="21"/>
                <w:szCs w:val="21"/>
              </w:rPr>
              <w:t>2011 – dosud: UTB Zlín, FT, Ústav fyziky a materiálového inženýrství, odborný asistent</w:t>
            </w:r>
          </w:p>
        </w:tc>
      </w:tr>
      <w:tr w:rsidR="00D14B24" w:rsidTr="00230F53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AA2694" w:rsidTr="00230F53">
        <w:trPr>
          <w:trHeight w:val="184"/>
        </w:trPr>
        <w:tc>
          <w:tcPr>
            <w:tcW w:w="10223" w:type="dxa"/>
            <w:gridSpan w:val="79"/>
          </w:tcPr>
          <w:p w:rsidR="00D14B24" w:rsidRPr="00AA2694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AA2694">
              <w:rPr>
                <w:rFonts w:eastAsia="Calibri"/>
                <w:sz w:val="21"/>
                <w:szCs w:val="21"/>
              </w:rPr>
              <w:t xml:space="preserve">– </w:t>
            </w:r>
            <w:r w:rsidRPr="00AA2694">
              <w:rPr>
                <w:sz w:val="21"/>
                <w:szCs w:val="21"/>
              </w:rPr>
              <w:t>2017: 4 BP, 3 DP.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71" w:type="dxa"/>
            <w:gridSpan w:val="2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cantSplit/>
        </w:trPr>
        <w:tc>
          <w:tcPr>
            <w:tcW w:w="3418" w:type="dxa"/>
            <w:gridSpan w:val="12"/>
          </w:tcPr>
          <w:p w:rsidR="00D14B24" w:rsidRPr="00F55552" w:rsidRDefault="00D14B24" w:rsidP="00F85CF5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59" w:type="dxa"/>
            <w:gridSpan w:val="16"/>
          </w:tcPr>
          <w:p w:rsidR="00D14B24" w:rsidRPr="00F55552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F55552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11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AA2694" w:rsidTr="00230F53">
        <w:trPr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AA2694" w:rsidRDefault="00D14B24" w:rsidP="00F85CF5">
            <w:pPr>
              <w:jc w:val="both"/>
              <w:rPr>
                <w:b/>
              </w:rPr>
            </w:pPr>
            <w:r w:rsidRPr="00AA2694">
              <w:rPr>
                <w:b/>
              </w:rPr>
              <w:t>175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AA2694" w:rsidRDefault="00D14B24" w:rsidP="00F85CF5">
            <w:pPr>
              <w:jc w:val="both"/>
              <w:rPr>
                <w:b/>
              </w:rPr>
            </w:pPr>
            <w:r w:rsidRPr="00AA2694">
              <w:rPr>
                <w:b/>
              </w:rPr>
              <w:t>186</w:t>
            </w:r>
          </w:p>
        </w:tc>
        <w:tc>
          <w:tcPr>
            <w:tcW w:w="911" w:type="dxa"/>
            <w:gridSpan w:val="8"/>
            <w:vMerge w:val="restart"/>
          </w:tcPr>
          <w:p w:rsidR="00D14B24" w:rsidRPr="00AA2694" w:rsidRDefault="0000576C" w:rsidP="00F85CF5">
            <w:pPr>
              <w:jc w:val="both"/>
              <w:rPr>
                <w:b/>
                <w:sz w:val="18"/>
                <w:szCs w:val="18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230F53">
        <w:trPr>
          <w:trHeight w:val="205"/>
        </w:trPr>
        <w:tc>
          <w:tcPr>
            <w:tcW w:w="3418" w:type="dxa"/>
            <w:gridSpan w:val="12"/>
          </w:tcPr>
          <w:p w:rsidR="00D14B24" w:rsidRPr="00F55552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11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RPr="00AA2694" w:rsidTr="00230F53">
        <w:tc>
          <w:tcPr>
            <w:tcW w:w="10223" w:type="dxa"/>
            <w:gridSpan w:val="79"/>
            <w:shd w:val="clear" w:color="auto" w:fill="F7CAAC"/>
          </w:tcPr>
          <w:p w:rsidR="00D14B24" w:rsidRPr="00AA2694" w:rsidRDefault="00D14B24" w:rsidP="00F85CF5">
            <w:pPr>
              <w:jc w:val="both"/>
              <w:rPr>
                <w:b/>
              </w:rPr>
            </w:pPr>
            <w:r w:rsidRPr="00AA269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AA2694" w:rsidTr="00230F53">
        <w:trPr>
          <w:trHeight w:val="283"/>
        </w:trPr>
        <w:tc>
          <w:tcPr>
            <w:tcW w:w="10223" w:type="dxa"/>
            <w:gridSpan w:val="79"/>
          </w:tcPr>
          <w:p w:rsidR="00D14B24" w:rsidRPr="00AA2694" w:rsidRDefault="00D14B24" w:rsidP="00F85CF5">
            <w:pPr>
              <w:spacing w:before="60" w:after="80"/>
              <w:jc w:val="both"/>
              <w:rPr>
                <w:b/>
                <w:sz w:val="21"/>
                <w:szCs w:val="21"/>
              </w:rPr>
            </w:pPr>
            <w:r w:rsidRPr="00AA2694">
              <w:rPr>
                <w:b/>
                <w:caps/>
                <w:sz w:val="21"/>
                <w:szCs w:val="21"/>
              </w:rPr>
              <w:t>Ingr, M. (42%)</w:t>
            </w:r>
            <w:r w:rsidRPr="00AA2694">
              <w:rPr>
                <w:caps/>
                <w:sz w:val="21"/>
                <w:szCs w:val="21"/>
              </w:rPr>
              <w:t>, Kutálková, E., HrnčiŘÍK, j</w:t>
            </w:r>
            <w:r w:rsidRPr="00AA2694">
              <w:rPr>
                <w:sz w:val="21"/>
                <w:szCs w:val="21"/>
              </w:rPr>
              <w:t xml:space="preserve">., </w:t>
            </w:r>
            <w:r w:rsidRPr="00AA2694">
              <w:rPr>
                <w:caps/>
                <w:sz w:val="21"/>
                <w:szCs w:val="21"/>
              </w:rPr>
              <w:t>Lange, R.</w:t>
            </w:r>
            <w:r w:rsidRPr="00AA2694">
              <w:rPr>
                <w:sz w:val="21"/>
                <w:szCs w:val="21"/>
              </w:rPr>
              <w:t xml:space="preserve">: Equilibria of oligomeric proteins under high pressure – A theoretical description. </w:t>
            </w:r>
            <w:r w:rsidRPr="00AA2694">
              <w:rPr>
                <w:i/>
                <w:sz w:val="21"/>
                <w:szCs w:val="21"/>
              </w:rPr>
              <w:t>Journal of Theoretical Biology</w:t>
            </w:r>
            <w:r w:rsidRPr="00AA2694">
              <w:rPr>
                <w:sz w:val="21"/>
                <w:szCs w:val="21"/>
              </w:rPr>
              <w:t xml:space="preserve"> 411, 16-26, </w:t>
            </w:r>
            <w:r w:rsidRPr="00AA2694">
              <w:rPr>
                <w:b/>
                <w:sz w:val="21"/>
                <w:szCs w:val="21"/>
              </w:rPr>
              <w:t>2016</w:t>
            </w:r>
            <w:r w:rsidRPr="00AA2694">
              <w:rPr>
                <w:sz w:val="21"/>
                <w:szCs w:val="21"/>
              </w:rPr>
              <w:t xml:space="preserve">. DOI 10.1016/j.jtbi.2016.10.001. </w:t>
            </w:r>
          </w:p>
          <w:p w:rsidR="00D14B24" w:rsidRPr="00AA2694" w:rsidRDefault="00D14B24" w:rsidP="00F85CF5">
            <w:pPr>
              <w:spacing w:after="80"/>
              <w:jc w:val="both"/>
              <w:rPr>
                <w:caps/>
                <w:sz w:val="21"/>
                <w:szCs w:val="21"/>
              </w:rPr>
            </w:pPr>
            <w:r w:rsidRPr="00AA2694">
              <w:rPr>
                <w:b/>
                <w:caps/>
                <w:sz w:val="21"/>
                <w:szCs w:val="21"/>
              </w:rPr>
              <w:t>INGR, M. (45%)</w:t>
            </w:r>
            <w:r w:rsidRPr="00AA2694">
              <w:rPr>
                <w:caps/>
                <w:sz w:val="21"/>
                <w:szCs w:val="21"/>
              </w:rPr>
              <w:t xml:space="preserve">, DoSTÁL, J., MAJEROVÁ, T.: </w:t>
            </w:r>
            <w:r w:rsidRPr="00AA2694">
              <w:rPr>
                <w:sz w:val="21"/>
                <w:szCs w:val="21"/>
              </w:rPr>
              <w:t xml:space="preserve">Enzymological description of multitemplate PCR-Shrinking amplification bias by optimizing the polymerase-template ratio. </w:t>
            </w:r>
            <w:r w:rsidRPr="00AA2694">
              <w:rPr>
                <w:i/>
                <w:sz w:val="21"/>
                <w:szCs w:val="21"/>
              </w:rPr>
              <w:t>Journal of Theoretical Biology</w:t>
            </w:r>
            <w:r w:rsidRPr="00AA2694">
              <w:rPr>
                <w:sz w:val="21"/>
                <w:szCs w:val="21"/>
              </w:rPr>
              <w:t xml:space="preserve"> 382, 178-186, </w:t>
            </w:r>
            <w:r w:rsidRPr="00AA2694">
              <w:rPr>
                <w:b/>
                <w:sz w:val="21"/>
                <w:szCs w:val="21"/>
              </w:rPr>
              <w:t>2015</w:t>
            </w:r>
            <w:r w:rsidRPr="00AA2694">
              <w:rPr>
                <w:sz w:val="21"/>
                <w:szCs w:val="21"/>
              </w:rPr>
              <w:t xml:space="preserve">. DOI 10.1016/j.jtbi.2015.06.048. </w:t>
            </w:r>
          </w:p>
          <w:p w:rsidR="00D14B24" w:rsidRPr="00AA2694" w:rsidRDefault="00E24DAB" w:rsidP="00F85CF5">
            <w:pPr>
              <w:spacing w:after="80"/>
              <w:jc w:val="both"/>
              <w:rPr>
                <w:sz w:val="21"/>
                <w:szCs w:val="21"/>
              </w:rPr>
            </w:pPr>
            <w:hyperlink r:id="rId83" w:tooltip="Find more records by this author" w:history="1">
              <w:r w:rsidR="00D14B24" w:rsidRPr="00AA2694">
                <w:rPr>
                  <w:b/>
                  <w:caps/>
                  <w:sz w:val="21"/>
                  <w:szCs w:val="21"/>
                </w:rPr>
                <w:t>Ingr, M</w:t>
              </w:r>
            </w:hyperlink>
            <w:r w:rsidR="00D14B24" w:rsidRPr="00AA2694">
              <w:rPr>
                <w:b/>
                <w:caps/>
                <w:sz w:val="21"/>
                <w:szCs w:val="21"/>
              </w:rPr>
              <w:t>. (50%)</w:t>
            </w:r>
            <w:r w:rsidR="00D14B24" w:rsidRPr="00AA2694">
              <w:rPr>
                <w:caps/>
                <w:sz w:val="21"/>
                <w:szCs w:val="21"/>
              </w:rPr>
              <w:t xml:space="preserve">, HalabalovÁ, V., Yehya, A., HrnČiŘÍk, J., Chevalier-Lucia, D., Palmade, L., Blayo, C., Konvalinka, J., Dumay, E.: </w:t>
            </w:r>
            <w:r w:rsidR="00D14B24" w:rsidRPr="00AA2694">
              <w:rPr>
                <w:sz w:val="21"/>
                <w:szCs w:val="21"/>
              </w:rPr>
              <w:t xml:space="preserve">Inhibitor and substrate binding induced stability of HIV-1 protease against sequential dissociation and unfolding revealed by high pressure spectroscopy and kinetics. </w:t>
            </w:r>
            <w:r w:rsidR="00D14B24" w:rsidRPr="00AA2694">
              <w:rPr>
                <w:i/>
                <w:sz w:val="21"/>
                <w:szCs w:val="21"/>
              </w:rPr>
              <w:t>PLOS ONE</w:t>
            </w:r>
            <w:r w:rsidR="00D14B24" w:rsidRPr="00AA2694">
              <w:rPr>
                <w:sz w:val="21"/>
                <w:szCs w:val="21"/>
              </w:rPr>
              <w:t xml:space="preserve"> 10, e0119099, </w:t>
            </w:r>
            <w:r w:rsidR="00D14B24" w:rsidRPr="00AA2694">
              <w:rPr>
                <w:b/>
                <w:sz w:val="21"/>
                <w:szCs w:val="21"/>
              </w:rPr>
              <w:t>2015</w:t>
            </w:r>
            <w:r w:rsidR="00D14B24" w:rsidRPr="00AA2694">
              <w:rPr>
                <w:sz w:val="21"/>
                <w:szCs w:val="21"/>
              </w:rPr>
              <w:t xml:space="preserve">. DOI 10.1371/journal.pone.0119099. </w:t>
            </w:r>
          </w:p>
          <w:p w:rsidR="00D14B24" w:rsidRPr="00AA2694" w:rsidRDefault="00D14B24" w:rsidP="00F85CF5">
            <w:pPr>
              <w:spacing w:after="80"/>
              <w:jc w:val="both"/>
              <w:rPr>
                <w:sz w:val="21"/>
                <w:szCs w:val="21"/>
              </w:rPr>
            </w:pPr>
            <w:r w:rsidRPr="00AA2694">
              <w:rPr>
                <w:sz w:val="21"/>
                <w:szCs w:val="21"/>
              </w:rPr>
              <w:t xml:space="preserve">KUTÁLKOVÁ, E., HRNČIŘÍK, J., </w:t>
            </w:r>
            <w:r w:rsidRPr="00AA2694">
              <w:rPr>
                <w:b/>
                <w:sz w:val="21"/>
                <w:szCs w:val="21"/>
              </w:rPr>
              <w:t xml:space="preserve">INGR, M. </w:t>
            </w:r>
            <w:r w:rsidRPr="00AA2694">
              <w:rPr>
                <w:b/>
                <w:sz w:val="21"/>
                <w:szCs w:val="21"/>
                <w:lang w:val="en-US"/>
              </w:rPr>
              <w:t>(40%)</w:t>
            </w:r>
            <w:r w:rsidRPr="00AA2694">
              <w:rPr>
                <w:sz w:val="21"/>
                <w:szCs w:val="21"/>
                <w:lang w:val="en-US"/>
              </w:rPr>
              <w:t xml:space="preserve">: </w:t>
            </w:r>
            <w:r w:rsidRPr="00AA2694">
              <w:rPr>
                <w:sz w:val="21"/>
                <w:szCs w:val="21"/>
              </w:rPr>
              <w:t xml:space="preserve">Pressure induced structural changes and dimer destabilization of HIV-1 protease studied by molecular dynamics simulations. </w:t>
            </w:r>
            <w:r w:rsidRPr="00AA2694">
              <w:rPr>
                <w:i/>
                <w:sz w:val="21"/>
                <w:szCs w:val="21"/>
              </w:rPr>
              <w:t>Physical Chemistry Chemical Physics</w:t>
            </w:r>
            <w:r w:rsidRPr="00AA2694">
              <w:rPr>
                <w:sz w:val="21"/>
                <w:szCs w:val="21"/>
              </w:rPr>
              <w:t xml:space="preserve"> 16, 2596-25915, </w:t>
            </w:r>
            <w:r w:rsidRPr="00AA2694">
              <w:rPr>
                <w:b/>
                <w:sz w:val="21"/>
                <w:szCs w:val="21"/>
              </w:rPr>
              <w:t>2014</w:t>
            </w:r>
            <w:r w:rsidRPr="00AA2694">
              <w:rPr>
                <w:sz w:val="21"/>
                <w:szCs w:val="21"/>
              </w:rPr>
              <w:t xml:space="preserve">. DOI 10.1039/c4cp03676j. </w:t>
            </w:r>
          </w:p>
          <w:p w:rsidR="00D14B24" w:rsidRPr="00AA2694" w:rsidRDefault="00D14B24" w:rsidP="00F64EE2">
            <w:pPr>
              <w:spacing w:after="80"/>
              <w:jc w:val="both"/>
              <w:rPr>
                <w:b/>
              </w:rPr>
            </w:pPr>
            <w:r w:rsidRPr="00AA2694">
              <w:rPr>
                <w:caps/>
                <w:sz w:val="21"/>
                <w:szCs w:val="21"/>
              </w:rPr>
              <w:t>Marušincová, H., Husarová, L., Růžička, J</w:t>
            </w:r>
            <w:r w:rsidRPr="00AA2694">
              <w:rPr>
                <w:sz w:val="21"/>
                <w:szCs w:val="21"/>
              </w:rPr>
              <w:t xml:space="preserve">., </w:t>
            </w:r>
            <w:r w:rsidRPr="00AA2694">
              <w:rPr>
                <w:b/>
                <w:bCs/>
                <w:sz w:val="21"/>
                <w:szCs w:val="21"/>
              </w:rPr>
              <w:t>INGR, M.</w:t>
            </w:r>
            <w:r w:rsidRPr="00AA2694">
              <w:rPr>
                <w:sz w:val="21"/>
                <w:szCs w:val="21"/>
              </w:rPr>
              <w:t xml:space="preserve"> </w:t>
            </w:r>
            <w:r w:rsidRPr="00AA2694">
              <w:rPr>
                <w:b/>
                <w:bCs/>
                <w:caps/>
                <w:sz w:val="21"/>
                <w:szCs w:val="21"/>
              </w:rPr>
              <w:t>(15%)</w:t>
            </w:r>
            <w:r w:rsidRPr="00AA2694">
              <w:rPr>
                <w:caps/>
                <w:sz w:val="21"/>
                <w:szCs w:val="21"/>
              </w:rPr>
              <w:t>,</w:t>
            </w:r>
            <w:r w:rsidRPr="00AA2694">
              <w:rPr>
                <w:sz w:val="21"/>
                <w:szCs w:val="21"/>
              </w:rPr>
              <w:t xml:space="preserve"> et al.: Polyvinyl alcohol biodegradation under denitrifying conditions. </w:t>
            </w:r>
            <w:r w:rsidRPr="00AA2694">
              <w:rPr>
                <w:i/>
                <w:sz w:val="21"/>
                <w:szCs w:val="21"/>
              </w:rPr>
              <w:t xml:space="preserve">International Biodeterioration &amp; Biodegradation </w:t>
            </w:r>
            <w:r w:rsidRPr="00AA2694">
              <w:rPr>
                <w:rStyle w:val="paddingr15"/>
                <w:sz w:val="21"/>
                <w:szCs w:val="21"/>
              </w:rPr>
              <w:t xml:space="preserve">84 (Special Issue), 21-28, </w:t>
            </w:r>
            <w:r w:rsidRPr="00AA2694">
              <w:rPr>
                <w:rStyle w:val="paddingr15"/>
                <w:b/>
                <w:sz w:val="21"/>
                <w:szCs w:val="21"/>
              </w:rPr>
              <w:t>2013</w:t>
            </w:r>
            <w:r w:rsidRPr="00AA2694">
              <w:rPr>
                <w:rStyle w:val="paddingr15"/>
                <w:sz w:val="21"/>
                <w:szCs w:val="21"/>
              </w:rPr>
              <w:t xml:space="preserve">. </w:t>
            </w:r>
            <w:r w:rsidRPr="00AA2694">
              <w:rPr>
                <w:rStyle w:val="Zvraznn"/>
                <w:sz w:val="21"/>
                <w:szCs w:val="21"/>
              </w:rPr>
              <w:t xml:space="preserve">DOI </w:t>
            </w:r>
            <w:r w:rsidRPr="00AA2694">
              <w:rPr>
                <w:rStyle w:val="paddingr15"/>
                <w:sz w:val="21"/>
                <w:szCs w:val="21"/>
              </w:rPr>
              <w:t xml:space="preserve">10.1016/j.ibiod.2013.05.023. </w:t>
            </w:r>
          </w:p>
        </w:tc>
      </w:tr>
      <w:tr w:rsidR="00D14B24" w:rsidTr="00230F53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RPr="000422C5" w:rsidTr="00230F53">
        <w:trPr>
          <w:trHeight w:val="328"/>
        </w:trPr>
        <w:tc>
          <w:tcPr>
            <w:tcW w:w="10223" w:type="dxa"/>
            <w:gridSpan w:val="79"/>
          </w:tcPr>
          <w:p w:rsidR="00D14B24" w:rsidRDefault="00D14B24" w:rsidP="00F85CF5">
            <w:pPr>
              <w:jc w:val="both"/>
              <w:rPr>
                <w:sz w:val="21"/>
                <w:szCs w:val="21"/>
              </w:rPr>
            </w:pPr>
            <w:r w:rsidRPr="00A778D2">
              <w:rPr>
                <w:sz w:val="21"/>
                <w:szCs w:val="21"/>
              </w:rPr>
              <w:t>1998 – 1999: Univerzita v Heidelbergu, Ústav fyzikální chemie</w:t>
            </w:r>
            <w:r>
              <w:rPr>
                <w:sz w:val="21"/>
                <w:szCs w:val="21"/>
              </w:rPr>
              <w:t xml:space="preserve">, </w:t>
            </w:r>
            <w:r w:rsidRPr="00A778D2">
              <w:rPr>
                <w:sz w:val="21"/>
                <w:szCs w:val="21"/>
              </w:rPr>
              <w:t>Odd. teoretické chemie, Německo, odborná stáž (10 měsíců)</w:t>
            </w:r>
          </w:p>
          <w:p w:rsidR="00230F53" w:rsidRPr="000422C5" w:rsidRDefault="00230F53" w:rsidP="00F85CF5">
            <w:pPr>
              <w:jc w:val="both"/>
              <w:rPr>
                <w:sz w:val="22"/>
                <w:szCs w:val="22"/>
              </w:rPr>
            </w:pPr>
          </w:p>
        </w:tc>
      </w:tr>
      <w:tr w:rsidR="00D14B24" w:rsidTr="00230F53">
        <w:trPr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71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D14B24" w:rsidRDefault="00D14B24" w:rsidP="00F85CF5">
            <w:pPr>
              <w:jc w:val="both"/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624" w:type="dxa"/>
            <w:gridSpan w:val="7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Univerzita Tomáše Bati ve Zlíně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624" w:type="dxa"/>
            <w:gridSpan w:val="7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Fakulta technologická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624" w:type="dxa"/>
            <w:gridSpan w:val="7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27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006A55" w:rsidRDefault="00D14B24" w:rsidP="00F85CF5">
            <w:pPr>
              <w:jc w:val="both"/>
              <w:rPr>
                <w:b/>
              </w:rPr>
            </w:pPr>
            <w:bookmarkStart w:id="47" w:name="Janalíková"/>
            <w:bookmarkEnd w:id="47"/>
            <w:r w:rsidRPr="00006A55">
              <w:rPr>
                <w:b/>
              </w:rPr>
              <w:t xml:space="preserve">Magda </w:t>
            </w:r>
            <w:r>
              <w:rPr>
                <w:b/>
              </w:rPr>
              <w:t>Janalíková (</w:t>
            </w:r>
            <w:r w:rsidRPr="00006A55">
              <w:rPr>
                <w:b/>
              </w:rPr>
              <w:t>Doležalová</w:t>
            </w:r>
            <w:r>
              <w:rPr>
                <w:b/>
              </w:rPr>
              <w:t>)</w:t>
            </w:r>
          </w:p>
        </w:tc>
        <w:tc>
          <w:tcPr>
            <w:tcW w:w="6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 xml:space="preserve">Mgr., Ph.D. </w:t>
            </w:r>
          </w:p>
        </w:tc>
      </w:tr>
      <w:tr w:rsidR="001E1E5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9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6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1979</w:t>
            </w:r>
          </w:p>
        </w:tc>
        <w:tc>
          <w:tcPr>
            <w:tcW w:w="167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96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96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6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40</w:t>
            </w:r>
          </w:p>
        </w:tc>
        <w:tc>
          <w:tcPr>
            <w:tcW w:w="713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N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494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66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96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6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13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94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912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165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2656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7548" w:rsidRPr="00A472D0" w:rsidRDefault="00B67548" w:rsidP="00B67548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de-DE"/>
              </w:rPr>
            </w:pPr>
            <w:r w:rsidRPr="00A472D0">
              <w:rPr>
                <w:b/>
                <w:sz w:val="21"/>
                <w:szCs w:val="21"/>
                <w:lang w:val="de-DE"/>
              </w:rPr>
              <w:t>Laboratoř z mikrobiologie potravin</w:t>
            </w:r>
            <w:r w:rsidRPr="00A472D0">
              <w:rPr>
                <w:sz w:val="21"/>
                <w:szCs w:val="21"/>
                <w:lang w:val="de-DE"/>
              </w:rPr>
              <w:t xml:space="preserve"> (50% l)</w:t>
            </w:r>
          </w:p>
          <w:p w:rsidR="00B67548" w:rsidRPr="00A472D0" w:rsidRDefault="00B67548" w:rsidP="00B67548">
            <w:pPr>
              <w:pStyle w:val="Zkladntext"/>
              <w:spacing w:before="60" w:after="60"/>
              <w:ind w:left="0" w:right="108"/>
              <w:rPr>
                <w:lang w:val="de-DE"/>
              </w:rPr>
            </w:pPr>
            <w:r w:rsidRPr="00A472D0">
              <w:rPr>
                <w:sz w:val="21"/>
                <w:szCs w:val="21"/>
                <w:lang w:val="de-DE"/>
              </w:rPr>
              <w:t>Molekulární biologie (30% p)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RPr="0076295E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B123A6">
              <w:rPr>
                <w:rFonts w:eastAsia="Arial Unicode MS"/>
                <w:sz w:val="21"/>
                <w:szCs w:val="21"/>
              </w:rPr>
              <w:t xml:space="preserve">2009: UTB Zlín, FT, SP </w:t>
            </w:r>
            <w:r w:rsidRPr="00B123A6">
              <w:rPr>
                <w:sz w:val="21"/>
                <w:szCs w:val="21"/>
              </w:rPr>
              <w:t>Chemie a technologie potravin, obor Technologie potravin, Ph.D.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76295E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6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2005 – dosud: UTB Zlín, FT, odborný asistent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76295E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123A6">
              <w:rPr>
                <w:sz w:val="21"/>
                <w:szCs w:val="21"/>
              </w:rPr>
              <w:t>Počet obhájených prací, které vyučující vedl v období 2013 – 2017: 5 BP, 9 DP.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276" w:type="dxa"/>
            <w:gridSpan w:val="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181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50" w:type="dxa"/>
            <w:gridSpan w:val="2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416" w:type="dxa"/>
            <w:gridSpan w:val="30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327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8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50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09" w:type="dxa"/>
            <w:gridSpan w:val="13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9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A47093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27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18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350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709" w:type="dxa"/>
            <w:gridSpan w:val="13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jc w:val="both"/>
              <w:rPr>
                <w:b/>
                <w:highlight w:val="yellow"/>
              </w:rPr>
            </w:pPr>
            <w:r w:rsidRPr="00A47093">
              <w:rPr>
                <w:b/>
              </w:rPr>
              <w:t>62</w:t>
            </w:r>
          </w:p>
        </w:tc>
        <w:tc>
          <w:tcPr>
            <w:tcW w:w="709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jc w:val="both"/>
              <w:rPr>
                <w:b/>
              </w:rPr>
            </w:pPr>
            <w:r w:rsidRPr="00A47093">
              <w:rPr>
                <w:b/>
              </w:rPr>
              <w:t>65</w:t>
            </w:r>
          </w:p>
        </w:tc>
        <w:tc>
          <w:tcPr>
            <w:tcW w:w="998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A47093" w:rsidRDefault="00D14B24" w:rsidP="00F85CF5">
            <w:pPr>
              <w:jc w:val="both"/>
              <w:rPr>
                <w:b/>
              </w:rPr>
            </w:pPr>
            <w:r w:rsidRPr="00A47093">
              <w:rPr>
                <w:b/>
              </w:rPr>
              <w:t>neevid.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27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8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350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09" w:type="dxa"/>
            <w:gridSpan w:val="13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9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998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8357D3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123A6" w:rsidRDefault="00D14B24" w:rsidP="00F64EE2">
            <w:pPr>
              <w:spacing w:before="80" w:after="120"/>
              <w:jc w:val="both"/>
              <w:rPr>
                <w:caps/>
                <w:sz w:val="21"/>
                <w:szCs w:val="21"/>
              </w:rPr>
            </w:pPr>
            <w:r w:rsidRPr="00B123A6">
              <w:rPr>
                <w:sz w:val="21"/>
                <w:szCs w:val="21"/>
                <w:shd w:val="clear" w:color="auto" w:fill="FFFFFF"/>
              </w:rPr>
              <w:t xml:space="preserve">BOSÁK, J., MICENKOVÁ, L.,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 xml:space="preserve">DOLEŽALOVÁ, M. 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>(30%)</w:t>
            </w:r>
            <w:r w:rsidRPr="00B123A6">
              <w:rPr>
                <w:caps/>
                <w:color w:val="000000"/>
                <w:sz w:val="21"/>
                <w:szCs w:val="21"/>
              </w:rPr>
              <w:t>,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 ŠMAJS, D.: Colicins U and Y inhibit growth of Escherichia coli strains via recognition of conserved OmpA extracellular loop 1. </w:t>
            </w:r>
            <w:r w:rsidRPr="00B123A6">
              <w:rPr>
                <w:i/>
                <w:iCs/>
                <w:sz w:val="21"/>
                <w:szCs w:val="21"/>
                <w:shd w:val="clear" w:color="auto" w:fill="FFFFFF"/>
              </w:rPr>
              <w:t>International Journal of Medical Microbiology</w:t>
            </w:r>
            <w:r w:rsidRPr="00B123A6">
              <w:rPr>
                <w:sz w:val="21"/>
                <w:szCs w:val="21"/>
                <w:shd w:val="clear" w:color="auto" w:fill="FFFFFF"/>
              </w:rPr>
              <w:t> [online], </w:t>
            </w:r>
            <w:r w:rsidRPr="00B123A6">
              <w:rPr>
                <w:bCs/>
                <w:sz w:val="21"/>
                <w:szCs w:val="21"/>
                <w:shd w:val="clear" w:color="auto" w:fill="FFFFFF"/>
              </w:rPr>
              <w:t>306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(7), 486-494,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2016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. ISSN 14384221.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B123A6">
              <w:rPr>
                <w:sz w:val="21"/>
                <w:szCs w:val="21"/>
                <w:shd w:val="clear" w:color="auto" w:fill="FFFFFF"/>
              </w:rPr>
              <w:t xml:space="preserve">BUŇKOVÁ, L., GÁL, R., LORENCOVÁ, E., JANČOVÁ, P.,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DOLEŽALOVÁ, M.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(5%)</w:t>
            </w:r>
            <w:r w:rsidRPr="00B123A6">
              <w:rPr>
                <w:sz w:val="21"/>
                <w:szCs w:val="21"/>
                <w:shd w:val="clear" w:color="auto" w:fill="FFFFFF"/>
              </w:rPr>
              <w:t>, KMEŤ, V., BUŇKA, F.: Microflora of farm and hunted pheasants in relation to biogenic amines production. </w:t>
            </w:r>
            <w:r w:rsidRPr="00B123A6">
              <w:rPr>
                <w:i/>
                <w:iCs/>
                <w:sz w:val="21"/>
                <w:szCs w:val="21"/>
                <w:shd w:val="clear" w:color="auto" w:fill="FFFFFF"/>
              </w:rPr>
              <w:t>European Journal of Wildlife Research</w:t>
            </w:r>
            <w:r w:rsidRPr="00B123A6">
              <w:rPr>
                <w:sz w:val="21"/>
                <w:szCs w:val="21"/>
                <w:shd w:val="clear" w:color="auto" w:fill="FFFFFF"/>
              </w:rPr>
              <w:t> [online], </w:t>
            </w:r>
            <w:r w:rsidRPr="00B123A6">
              <w:rPr>
                <w:bCs/>
                <w:sz w:val="21"/>
                <w:szCs w:val="21"/>
                <w:shd w:val="clear" w:color="auto" w:fill="FFFFFF"/>
              </w:rPr>
              <w:t>62</w:t>
            </w:r>
            <w:r w:rsidRPr="00B123A6">
              <w:rPr>
                <w:sz w:val="21"/>
                <w:szCs w:val="21"/>
                <w:shd w:val="clear" w:color="auto" w:fill="FFFFFF"/>
              </w:rPr>
              <w:t xml:space="preserve">(3), 341-352, </w:t>
            </w:r>
            <w:r w:rsidRPr="00B123A6">
              <w:rPr>
                <w:b/>
                <w:sz w:val="21"/>
                <w:szCs w:val="21"/>
                <w:shd w:val="clear" w:color="auto" w:fill="FFFFFF"/>
              </w:rPr>
              <w:t>2016</w:t>
            </w:r>
            <w:r w:rsidRPr="00B123A6">
              <w:rPr>
                <w:sz w:val="21"/>
                <w:szCs w:val="21"/>
                <w:shd w:val="clear" w:color="auto" w:fill="FFFFFF"/>
              </w:rPr>
              <w:t>. ISSN 1612-4642</w:t>
            </w:r>
            <w:r w:rsidRPr="00B123A6">
              <w:rPr>
                <w:color w:val="454545"/>
                <w:sz w:val="21"/>
                <w:szCs w:val="21"/>
                <w:shd w:val="clear" w:color="auto" w:fill="FFFFFF"/>
              </w:rPr>
              <w:t>.</w:t>
            </w:r>
            <w:r w:rsidRPr="00B123A6">
              <w:rPr>
                <w:color w:val="000000"/>
                <w:sz w:val="21"/>
                <w:szCs w:val="21"/>
              </w:rPr>
              <w:t xml:space="preserve">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bCs/>
                <w:caps/>
                <w:color w:val="000000"/>
                <w:sz w:val="21"/>
                <w:szCs w:val="21"/>
              </w:rPr>
            </w:pPr>
            <w:r w:rsidRPr="00B123A6">
              <w:rPr>
                <w:caps/>
                <w:color w:val="000000"/>
                <w:sz w:val="21"/>
                <w:szCs w:val="21"/>
              </w:rPr>
              <w:t xml:space="preserve">Pavlíčková, S., 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>Doležalová, M. (70%)</w:t>
            </w:r>
            <w:r w:rsidRPr="00B123A6">
              <w:rPr>
                <w:caps/>
                <w:color w:val="000000"/>
                <w:sz w:val="21"/>
                <w:szCs w:val="21"/>
              </w:rPr>
              <w:t>, Holko,</w:t>
            </w:r>
            <w:r w:rsidRPr="00B123A6">
              <w:rPr>
                <w:color w:val="000000"/>
                <w:sz w:val="21"/>
                <w:szCs w:val="21"/>
              </w:rPr>
              <w:t xml:space="preserve"> I.: Resistance and virulence factors of </w:t>
            </w:r>
            <w:r w:rsidRPr="00B123A6">
              <w:rPr>
                <w:i/>
                <w:color w:val="000000"/>
                <w:sz w:val="21"/>
                <w:szCs w:val="21"/>
              </w:rPr>
              <w:t>Escherichia coli</w:t>
            </w:r>
            <w:r w:rsidRPr="00B123A6">
              <w:rPr>
                <w:color w:val="000000"/>
                <w:sz w:val="21"/>
                <w:szCs w:val="21"/>
              </w:rPr>
              <w:t xml:space="preserve"> isolated from chicken. </w:t>
            </w:r>
            <w:r w:rsidRPr="00B123A6">
              <w:rPr>
                <w:i/>
                <w:iCs/>
                <w:color w:val="000000"/>
                <w:sz w:val="21"/>
                <w:szCs w:val="21"/>
              </w:rPr>
              <w:t>Journal of Environmental Science and Health - Part B Pesticides, Food Contaminants, and Agricultural Wastes</w:t>
            </w:r>
            <w:r w:rsidRPr="00B123A6">
              <w:rPr>
                <w:color w:val="000000"/>
                <w:sz w:val="21"/>
                <w:szCs w:val="21"/>
              </w:rPr>
              <w:t xml:space="preserve"> 50(6), 417-421, </w:t>
            </w:r>
            <w:r w:rsidRPr="00B123A6">
              <w:rPr>
                <w:b/>
                <w:color w:val="000000"/>
                <w:sz w:val="21"/>
                <w:szCs w:val="21"/>
              </w:rPr>
              <w:t>2015</w:t>
            </w:r>
            <w:r w:rsidRPr="00B123A6">
              <w:rPr>
                <w:color w:val="000000"/>
                <w:sz w:val="21"/>
                <w:szCs w:val="21"/>
              </w:rPr>
              <w:t xml:space="preserve">. ISSN 0360-1234. </w:t>
            </w:r>
          </w:p>
          <w:p w:rsidR="00D14B24" w:rsidRPr="00B123A6" w:rsidRDefault="00D14B24" w:rsidP="00B123A6">
            <w:pPr>
              <w:spacing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B123A6">
              <w:rPr>
                <w:bCs/>
                <w:caps/>
                <w:color w:val="000000"/>
                <w:sz w:val="21"/>
                <w:szCs w:val="21"/>
              </w:rPr>
              <w:t>Fic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V.,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Buňka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F.,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Buňková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L.,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Budinský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 Burešová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Burg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Černý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B.,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/>
                <w:bCs/>
                <w:caps/>
                <w:color w:val="000000"/>
                <w:sz w:val="21"/>
                <w:szCs w:val="21"/>
              </w:rPr>
              <w:t>Doležalová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/>
                <w:bCs/>
                <w:caps/>
                <w:color w:val="000000"/>
                <w:sz w:val="21"/>
                <w:szCs w:val="21"/>
              </w:rPr>
              <w:t>M. (5%)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Fic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M.,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Fišera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M.,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Kubáň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V.,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Marcinčák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Škrovánková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S.,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Valášek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P.,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Zemánek</w:t>
            </w:r>
            <w:r w:rsidRPr="00B123A6">
              <w:rPr>
                <w:caps/>
                <w:color w:val="000000"/>
                <w:sz w:val="21"/>
                <w:szCs w:val="21"/>
              </w:rPr>
              <w:t xml:space="preserve">, </w:t>
            </w:r>
            <w:r w:rsidRPr="00B123A6">
              <w:rPr>
                <w:bCs/>
                <w:caps/>
                <w:color w:val="000000"/>
                <w:sz w:val="21"/>
                <w:szCs w:val="21"/>
              </w:rPr>
              <w:t>P.:</w:t>
            </w:r>
            <w:r w:rsidRPr="00B123A6">
              <w:rPr>
                <w:color w:val="000000"/>
                <w:sz w:val="21"/>
                <w:szCs w:val="21"/>
              </w:rPr>
              <w:t xml:space="preserve"> Víno - analýza, technologie, gastronomie. 299 s. Český Těšín: Ing. Václav Helán - 2 THETA, </w:t>
            </w:r>
            <w:r w:rsidRPr="00B123A6">
              <w:rPr>
                <w:b/>
                <w:color w:val="000000"/>
                <w:sz w:val="21"/>
                <w:szCs w:val="21"/>
              </w:rPr>
              <w:t>2015</w:t>
            </w:r>
            <w:r w:rsidRPr="00B123A6">
              <w:rPr>
                <w:color w:val="000000"/>
                <w:sz w:val="21"/>
                <w:szCs w:val="21"/>
              </w:rPr>
              <w:t xml:space="preserve">. ISBN 978-80-86380-77-3. </w:t>
            </w:r>
          </w:p>
          <w:p w:rsidR="00D14B24" w:rsidRPr="008357D3" w:rsidRDefault="00D14B24" w:rsidP="00F64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both"/>
              <w:rPr>
                <w:b/>
                <w:color w:val="000000"/>
              </w:rPr>
            </w:pPr>
            <w:r w:rsidRPr="00B123A6">
              <w:rPr>
                <w:caps/>
                <w:color w:val="000000"/>
                <w:sz w:val="21"/>
                <w:szCs w:val="21"/>
              </w:rPr>
              <w:t xml:space="preserve">Pavlíčková, S., </w:t>
            </w:r>
            <w:r w:rsidRPr="00B123A6">
              <w:rPr>
                <w:b/>
                <w:caps/>
                <w:color w:val="000000"/>
                <w:sz w:val="21"/>
                <w:szCs w:val="21"/>
              </w:rPr>
              <w:t>Doležalová, M. (50%)</w:t>
            </w:r>
            <w:r w:rsidRPr="00B123A6">
              <w:rPr>
                <w:caps/>
                <w:color w:val="000000"/>
                <w:sz w:val="21"/>
                <w:szCs w:val="21"/>
              </w:rPr>
              <w:t>, Holko, I.:</w:t>
            </w:r>
            <w:r w:rsidRPr="00B123A6">
              <w:rPr>
                <w:color w:val="000000"/>
                <w:sz w:val="21"/>
                <w:szCs w:val="21"/>
              </w:rPr>
              <w:t xml:space="preserve"> Characterization of </w:t>
            </w:r>
            <w:r w:rsidRPr="00B123A6">
              <w:rPr>
                <w:i/>
                <w:color w:val="000000"/>
                <w:sz w:val="21"/>
                <w:szCs w:val="21"/>
              </w:rPr>
              <w:t>Escherichia coli</w:t>
            </w:r>
            <w:r w:rsidRPr="00B123A6">
              <w:rPr>
                <w:color w:val="000000"/>
                <w:sz w:val="21"/>
                <w:szCs w:val="21"/>
              </w:rPr>
              <w:t xml:space="preserve"> strains isolated from food. </w:t>
            </w:r>
            <w:r w:rsidRPr="00B123A6">
              <w:rPr>
                <w:i/>
                <w:color w:val="000000"/>
                <w:sz w:val="21"/>
                <w:szCs w:val="21"/>
              </w:rPr>
              <w:t>The 4th International Scientific Conference Applied Natural Sciences,</w:t>
            </w:r>
            <w:r w:rsidRPr="00B123A6">
              <w:rPr>
                <w:color w:val="000000"/>
                <w:sz w:val="21"/>
                <w:szCs w:val="21"/>
              </w:rPr>
              <w:t xml:space="preserve"> </w:t>
            </w:r>
            <w:r w:rsidRPr="00B123A6">
              <w:rPr>
                <w:b/>
                <w:color w:val="000000"/>
                <w:sz w:val="21"/>
                <w:szCs w:val="21"/>
              </w:rPr>
              <w:t>2013</w:t>
            </w:r>
            <w:r w:rsidRPr="00B123A6">
              <w:rPr>
                <w:color w:val="000000"/>
                <w:sz w:val="21"/>
                <w:szCs w:val="21"/>
              </w:rPr>
              <w:t>. ISBN 978-80-8105-501-0.</w:t>
            </w:r>
            <w:r w:rsidRPr="00245E21">
              <w:rPr>
                <w:color w:val="000000"/>
              </w:rPr>
              <w:t xml:space="preserve"> 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r>
              <w:rPr>
                <w:b/>
              </w:rPr>
              <w:t>Působení v zahraničí</w:t>
            </w: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r>
              <w:t>---</w:t>
            </w:r>
          </w:p>
          <w:p w:rsidR="00D14B24" w:rsidRDefault="00D14B24" w:rsidP="00F85CF5"/>
          <w:p w:rsidR="00D14B24" w:rsidRDefault="00D14B24" w:rsidP="00F85CF5"/>
          <w:p w:rsidR="00D14B24" w:rsidRDefault="00D14B24" w:rsidP="00F85CF5"/>
          <w:p w:rsidR="00D14B24" w:rsidRDefault="00D14B24" w:rsidP="00F85CF5"/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4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409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  <w:tc>
          <w:tcPr>
            <w:tcW w:w="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582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Vysoká škola</w:t>
            </w:r>
          </w:p>
        </w:tc>
        <w:tc>
          <w:tcPr>
            <w:tcW w:w="7461" w:type="dxa"/>
            <w:gridSpan w:val="72"/>
          </w:tcPr>
          <w:p w:rsidR="00D14B24" w:rsidRPr="003A1254" w:rsidRDefault="00D14B24" w:rsidP="00F85CF5">
            <w:pPr>
              <w:jc w:val="both"/>
            </w:pPr>
            <w:r w:rsidRPr="003A1254">
              <w:t>Univerzita Tomáše Bati ve Zlíně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Součást vysoké školy</w:t>
            </w:r>
          </w:p>
        </w:tc>
        <w:tc>
          <w:tcPr>
            <w:tcW w:w="7461" w:type="dxa"/>
            <w:gridSpan w:val="72"/>
          </w:tcPr>
          <w:p w:rsidR="00D14B24" w:rsidRPr="003A1254" w:rsidRDefault="00D14B24" w:rsidP="00F85CF5">
            <w:pPr>
              <w:jc w:val="both"/>
            </w:pPr>
            <w:r w:rsidRPr="003A1254">
              <w:t>Fakulta technologická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Název studijního programu</w:t>
            </w:r>
          </w:p>
        </w:tc>
        <w:tc>
          <w:tcPr>
            <w:tcW w:w="7461" w:type="dxa"/>
            <w:gridSpan w:val="72"/>
          </w:tcPr>
          <w:p w:rsidR="00D14B24" w:rsidRPr="003A125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Jméno a příjmení</w:t>
            </w:r>
          </w:p>
        </w:tc>
        <w:tc>
          <w:tcPr>
            <w:tcW w:w="4559" w:type="dxa"/>
            <w:gridSpan w:val="35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bookmarkStart w:id="48" w:name="Kašpárková"/>
            <w:bookmarkEnd w:id="48"/>
            <w:r w:rsidRPr="003A1254">
              <w:rPr>
                <w:b/>
              </w:rPr>
              <w:t>Věra Kašpárková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Pr="003A1254" w:rsidRDefault="00D14B24" w:rsidP="00F85CF5">
            <w:pPr>
              <w:jc w:val="both"/>
            </w:pPr>
            <w:r w:rsidRPr="003A1254">
              <w:t>doc. Ing., CSc.</w:t>
            </w:r>
          </w:p>
        </w:tc>
      </w:tr>
      <w:tr w:rsidR="001E1E5D" w:rsidRPr="003A1254" w:rsidTr="00230F53">
        <w:trPr>
          <w:gridAfter w:val="1"/>
          <w:wAfter w:w="163" w:type="dxa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Rok narození</w:t>
            </w:r>
          </w:p>
        </w:tc>
        <w:tc>
          <w:tcPr>
            <w:tcW w:w="819" w:type="dxa"/>
            <w:gridSpan w:val="6"/>
          </w:tcPr>
          <w:p w:rsidR="00D14B24" w:rsidRPr="003A1254" w:rsidRDefault="00D14B24" w:rsidP="00F85CF5">
            <w:pPr>
              <w:jc w:val="both"/>
            </w:pPr>
            <w:r w:rsidRPr="003A1254">
              <w:t>1961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3A1254" w:rsidRDefault="00D14B24" w:rsidP="00F85CF5">
            <w:pPr>
              <w:jc w:val="both"/>
            </w:pPr>
            <w:r w:rsidRPr="003A1254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3A1254" w:rsidRDefault="00D14B24" w:rsidP="00F85CF5">
            <w:pPr>
              <w:jc w:val="both"/>
            </w:pPr>
            <w:r w:rsidRPr="003A1254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3A1254" w:rsidRDefault="00D14B24" w:rsidP="00F85CF5">
            <w:pPr>
              <w:jc w:val="both"/>
            </w:pPr>
            <w:r w:rsidRPr="003A1254">
              <w:t>N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5096" w:type="dxa"/>
            <w:gridSpan w:val="21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3A1254" w:rsidRDefault="00D14B24" w:rsidP="00F85CF5">
            <w:pPr>
              <w:jc w:val="both"/>
              <w:rPr>
                <w:highlight w:val="green"/>
              </w:rPr>
            </w:pPr>
            <w:r w:rsidRPr="003A1254">
              <w:t>---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rozsah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1721" w:type="dxa"/>
            <w:gridSpan w:val="15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2176" w:type="dxa"/>
            <w:gridSpan w:val="28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RPr="003A125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  <w:tcBorders>
              <w:top w:val="nil"/>
            </w:tcBorders>
          </w:tcPr>
          <w:p w:rsidR="00D14B24" w:rsidRPr="00A472D0" w:rsidRDefault="00B67548" w:rsidP="00B67548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de-DE"/>
              </w:rPr>
            </w:pPr>
            <w:r w:rsidRPr="00A472D0">
              <w:rPr>
                <w:b/>
                <w:sz w:val="21"/>
                <w:szCs w:val="21"/>
                <w:lang w:val="de-DE"/>
              </w:rPr>
              <w:t>Technologie tuků a detergentů</w:t>
            </w:r>
            <w:r w:rsidRPr="00A472D0">
              <w:rPr>
                <w:sz w:val="21"/>
                <w:szCs w:val="21"/>
                <w:lang w:val="de-DE"/>
              </w:rPr>
              <w:t xml:space="preserve"> (50% p)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 xml:space="preserve">Údaje o vzdělání na VŠ </w:t>
            </w:r>
          </w:p>
        </w:tc>
      </w:tr>
      <w:tr w:rsidR="00D14B24" w:rsidRPr="003A1254" w:rsidTr="00230F53">
        <w:trPr>
          <w:gridAfter w:val="1"/>
          <w:wAfter w:w="163" w:type="dxa"/>
          <w:trHeight w:val="182"/>
        </w:trPr>
        <w:tc>
          <w:tcPr>
            <w:tcW w:w="10060" w:type="dxa"/>
            <w:gridSpan w:val="78"/>
          </w:tcPr>
          <w:p w:rsidR="00D14B24" w:rsidRPr="001C231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1C2317">
              <w:rPr>
                <w:rFonts w:eastAsia="Calibri"/>
                <w:sz w:val="21"/>
                <w:szCs w:val="21"/>
              </w:rPr>
              <w:t xml:space="preserve">1990: VUT Brno, FT, </w:t>
            </w:r>
            <w:r w:rsidRPr="001C2317">
              <w:rPr>
                <w:sz w:val="21"/>
                <w:szCs w:val="21"/>
              </w:rPr>
              <w:t>obor Nauka o nekovových materiálech, CSc.</w:t>
            </w: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Údaje o odborném působení od absolvování VŠ</w:t>
            </w:r>
          </w:p>
        </w:tc>
      </w:tr>
      <w:tr w:rsidR="00D14B24" w:rsidRPr="003A1254" w:rsidTr="00230F53">
        <w:trPr>
          <w:gridAfter w:val="1"/>
          <w:wAfter w:w="163" w:type="dxa"/>
          <w:trHeight w:val="927"/>
        </w:trPr>
        <w:tc>
          <w:tcPr>
            <w:tcW w:w="10060" w:type="dxa"/>
            <w:gridSpan w:val="78"/>
          </w:tcPr>
          <w:p w:rsidR="00D14B24" w:rsidRPr="001C2317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1991 – 1993: Statoil (Borealis), Stathelle, Norsko, postdoc., výzkumný pracovník</w:t>
            </w:r>
          </w:p>
          <w:p w:rsidR="00D14B24" w:rsidRPr="001C2317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1993 – 2002: Amersham Health (GE Healthcare), Oslo, Norsko, výzkumný pracovník – senior researcher</w:t>
            </w:r>
          </w:p>
          <w:p w:rsidR="00D14B24" w:rsidRPr="001C2317" w:rsidRDefault="00D14B24" w:rsidP="00B123A6">
            <w:pPr>
              <w:spacing w:before="2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2002 – 2004: Institut pro testování a certifikaci, Zlín, certifikační specialista – zdravotnické prostředky</w:t>
            </w:r>
          </w:p>
          <w:p w:rsidR="00D14B24" w:rsidRPr="003A1254" w:rsidRDefault="00D14B24" w:rsidP="00F85CF5">
            <w:pPr>
              <w:spacing w:after="60"/>
              <w:jc w:val="both"/>
            </w:pPr>
            <w:r w:rsidRPr="001C2317">
              <w:rPr>
                <w:sz w:val="21"/>
                <w:szCs w:val="21"/>
              </w:rPr>
              <w:t>2005 – dosud: UTB Zlín, odborný asistent, docent</w:t>
            </w:r>
          </w:p>
        </w:tc>
      </w:tr>
      <w:tr w:rsidR="00D14B24" w:rsidRPr="003A125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Zkušenosti s vedením kvalifikačních a rigorózních prací</w:t>
            </w:r>
          </w:p>
        </w:tc>
      </w:tr>
      <w:tr w:rsidR="00D14B24" w:rsidRPr="003A1254" w:rsidTr="00230F53">
        <w:trPr>
          <w:gridAfter w:val="1"/>
          <w:wAfter w:w="163" w:type="dxa"/>
          <w:trHeight w:val="184"/>
        </w:trPr>
        <w:tc>
          <w:tcPr>
            <w:tcW w:w="10060" w:type="dxa"/>
            <w:gridSpan w:val="78"/>
          </w:tcPr>
          <w:p w:rsidR="00D14B24" w:rsidRPr="001C2317" w:rsidRDefault="00D14B24" w:rsidP="00B123A6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1C2317">
              <w:rPr>
                <w:rFonts w:eastAsia="Calibri"/>
                <w:sz w:val="21"/>
                <w:szCs w:val="21"/>
              </w:rPr>
              <w:t xml:space="preserve">– </w:t>
            </w:r>
            <w:r w:rsidRPr="001C2317">
              <w:rPr>
                <w:sz w:val="21"/>
                <w:szCs w:val="21"/>
              </w:rPr>
              <w:t>2017: 5 BP, 13 DP, 2 DisP.</w:t>
            </w:r>
          </w:p>
        </w:tc>
      </w:tr>
      <w:tr w:rsidR="00D14B24" w:rsidRPr="003A125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>Ohlasy publikací</w:t>
            </w:r>
          </w:p>
        </w:tc>
      </w:tr>
      <w:tr w:rsidR="00D14B24" w:rsidRPr="0000775C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3A1254" w:rsidRDefault="00D14B24" w:rsidP="00B123A6">
            <w:pPr>
              <w:spacing w:before="40" w:after="40"/>
              <w:jc w:val="both"/>
            </w:pPr>
            <w:r w:rsidRPr="003A1254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59" w:type="dxa"/>
            <w:gridSpan w:val="16"/>
          </w:tcPr>
          <w:p w:rsidR="00D14B24" w:rsidRPr="003A1254" w:rsidRDefault="00D14B24" w:rsidP="00B123A6">
            <w:pPr>
              <w:spacing w:before="40" w:after="40"/>
              <w:jc w:val="both"/>
            </w:pPr>
            <w:r w:rsidRPr="003A1254">
              <w:t>2010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3A1254" w:rsidRDefault="00D14B24" w:rsidP="00B123A6">
            <w:pPr>
              <w:spacing w:before="40" w:after="40"/>
              <w:jc w:val="both"/>
            </w:pPr>
            <w:r w:rsidRPr="003A1254">
              <w:t>UTB Zlín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Pr="0000775C" w:rsidRDefault="00D14B24" w:rsidP="00F85CF5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Pr="0000775C" w:rsidRDefault="00D14B24" w:rsidP="00F85CF5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Pr="0000775C" w:rsidRDefault="00D14B24" w:rsidP="00F85CF5">
            <w:pPr>
              <w:jc w:val="both"/>
              <w:rPr>
                <w:sz w:val="18"/>
                <w:szCs w:val="18"/>
              </w:rPr>
            </w:pPr>
            <w:r w:rsidRPr="0000775C">
              <w:rPr>
                <w:b/>
                <w:sz w:val="18"/>
                <w:szCs w:val="18"/>
              </w:rPr>
              <w:t>ostatní</w:t>
            </w:r>
          </w:p>
        </w:tc>
      </w:tr>
      <w:tr w:rsidR="00D14B24" w:rsidRPr="00A11897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3A1254" w:rsidRDefault="00D14B24" w:rsidP="00F85CF5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336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3A1254" w:rsidRDefault="00D14B24" w:rsidP="00F85CF5">
            <w:pPr>
              <w:jc w:val="both"/>
              <w:rPr>
                <w:b/>
                <w:highlight w:val="yellow"/>
              </w:rPr>
            </w:pPr>
            <w:r w:rsidRPr="003A1254">
              <w:rPr>
                <w:b/>
              </w:rPr>
              <w:t>366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A11897" w:rsidRDefault="00D14B24" w:rsidP="00F85CF5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A11897">
              <w:rPr>
                <w:b/>
                <w:sz w:val="18"/>
                <w:szCs w:val="18"/>
              </w:rPr>
              <w:t>neevid.</w:t>
            </w:r>
          </w:p>
        </w:tc>
      </w:tr>
      <w:tr w:rsidR="00D14B24" w:rsidRPr="003A125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2259" w:type="dxa"/>
            <w:gridSpan w:val="16"/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3A1254" w:rsidRDefault="00D14B24" w:rsidP="00F85CF5">
            <w:pPr>
              <w:jc w:val="both"/>
            </w:pPr>
            <w:r w:rsidRPr="003A1254"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Pr="003A125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Pr="003A125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Pr="003A1254" w:rsidRDefault="00D14B24" w:rsidP="00F85CF5">
            <w:pPr>
              <w:rPr>
                <w:b/>
              </w:rPr>
            </w:pPr>
          </w:p>
        </w:tc>
      </w:tr>
      <w:tr w:rsidR="00D14B24" w:rsidRPr="003A125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3A125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1C2317" w:rsidRDefault="00D14B24" w:rsidP="00F64EE2">
            <w:pPr>
              <w:spacing w:before="80" w:after="120"/>
              <w:jc w:val="both"/>
              <w:rPr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MikulcovÁ, V., Bordes, R.,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(47%)</w:t>
            </w:r>
            <w:r w:rsidRPr="001C2317">
              <w:rPr>
                <w:caps/>
                <w:sz w:val="21"/>
                <w:szCs w:val="21"/>
                <w:lang w:val="nb-NO"/>
              </w:rPr>
              <w:t>: O</w:t>
            </w:r>
            <w:r w:rsidRPr="001C2317">
              <w:rPr>
                <w:sz w:val="21"/>
                <w:szCs w:val="21"/>
                <w:lang w:val="nb-NO"/>
              </w:rPr>
              <w:t xml:space="preserve">n the preparation and antibacterial activity of emulsions stabilized with nanocellulose particles. </w:t>
            </w:r>
            <w:r w:rsidRPr="001C2317">
              <w:rPr>
                <w:i/>
                <w:sz w:val="21"/>
                <w:szCs w:val="21"/>
                <w:lang w:val="nb-NO"/>
              </w:rPr>
              <w:t>Food Hydrocolloids</w:t>
            </w:r>
            <w:r w:rsidRPr="001C2317">
              <w:rPr>
                <w:sz w:val="21"/>
                <w:szCs w:val="21"/>
                <w:lang w:val="nb-NO"/>
              </w:rPr>
              <w:t xml:space="preserve"> 61, 780-792, </w:t>
            </w:r>
            <w:r w:rsidRPr="001C2317">
              <w:rPr>
                <w:b/>
                <w:sz w:val="21"/>
                <w:szCs w:val="21"/>
                <w:lang w:val="nb-NO"/>
              </w:rPr>
              <w:t>2016</w:t>
            </w:r>
            <w:r w:rsidRPr="001C2317">
              <w:rPr>
                <w:sz w:val="21"/>
                <w:szCs w:val="21"/>
                <w:lang w:val="nb-NO"/>
              </w:rPr>
              <w:t xml:space="preserve">. DOI 10.1016/j.foodhyd.2016.06.031. </w:t>
            </w:r>
          </w:p>
          <w:p w:rsidR="00D14B24" w:rsidRPr="001C2317" w:rsidRDefault="00D14B24" w:rsidP="00F85CF5">
            <w:pPr>
              <w:spacing w:after="120"/>
              <w:jc w:val="both"/>
              <w:rPr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Kejlová, K.,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(45%)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, KRSEK, D., </w:t>
            </w:r>
            <w:r w:rsidRPr="001C2317">
              <w:rPr>
                <w:sz w:val="21"/>
                <w:szCs w:val="21"/>
                <w:lang w:val="nb-NO"/>
              </w:rPr>
              <w:t xml:space="preserve">et al.: Characteristics of silver nanoparticles in vehicles for biological applications. </w:t>
            </w:r>
            <w:r w:rsidRPr="001C2317">
              <w:rPr>
                <w:i/>
                <w:sz w:val="21"/>
                <w:szCs w:val="21"/>
                <w:lang w:val="nb-NO"/>
              </w:rPr>
              <w:t>International Journal of Pharmaceutics</w:t>
            </w:r>
            <w:r w:rsidRPr="001C2317">
              <w:rPr>
                <w:sz w:val="21"/>
                <w:szCs w:val="21"/>
                <w:lang w:val="nb-NO"/>
              </w:rPr>
              <w:t xml:space="preserve"> 496(2), 878-885, </w:t>
            </w:r>
            <w:r w:rsidRPr="001C2317">
              <w:rPr>
                <w:b/>
                <w:sz w:val="21"/>
                <w:szCs w:val="21"/>
                <w:lang w:val="nb-NO"/>
              </w:rPr>
              <w:t>2015</w:t>
            </w:r>
            <w:r w:rsidRPr="001C2317">
              <w:rPr>
                <w:sz w:val="21"/>
                <w:szCs w:val="21"/>
                <w:lang w:val="nb-NO"/>
              </w:rPr>
              <w:t xml:space="preserve">. 0.1016/j.ijpharm.2015.10.024. </w:t>
            </w:r>
          </w:p>
          <w:p w:rsidR="00D14B24" w:rsidRPr="001C2317" w:rsidRDefault="00D14B24" w:rsidP="00F85CF5">
            <w:pPr>
              <w:spacing w:after="120"/>
              <w:jc w:val="both"/>
              <w:rPr>
                <w:caps/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ŠevČÍkovÁ, P., Adami, R.,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(35%)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, </w:t>
            </w:r>
            <w:r w:rsidRPr="001C2317">
              <w:rPr>
                <w:sz w:val="21"/>
                <w:szCs w:val="21"/>
                <w:lang w:val="nb-NO"/>
              </w:rPr>
              <w:t>et al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.: </w:t>
            </w:r>
            <w:r w:rsidRPr="001C2317">
              <w:rPr>
                <w:sz w:val="21"/>
                <w:szCs w:val="21"/>
                <w:lang w:val="nb-NO"/>
              </w:rPr>
              <w:t>Supercritical assisted atomization of emulsions for encapsulation of 1-monoacylglycerols in an hydrophilic carrier.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 </w:t>
            </w:r>
            <w:r w:rsidRPr="001C2317">
              <w:rPr>
                <w:i/>
                <w:sz w:val="21"/>
                <w:szCs w:val="21"/>
                <w:lang w:val="nb-NO"/>
              </w:rPr>
              <w:t>Journal of Supercripical Fluids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 97, 183-191,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2015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. DOI 10.1016/j.supflu.2014.11.015. </w:t>
            </w:r>
          </w:p>
          <w:p w:rsidR="00D14B24" w:rsidRPr="001C2317" w:rsidRDefault="00D14B24" w:rsidP="00F85CF5">
            <w:pPr>
              <w:spacing w:after="120"/>
              <w:jc w:val="both"/>
              <w:rPr>
                <w:sz w:val="21"/>
                <w:szCs w:val="21"/>
                <w:lang w:val="nb-NO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ŠevČíková, P.,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(40%)</w:t>
            </w:r>
            <w:r w:rsidRPr="001C2317">
              <w:rPr>
                <w:caps/>
                <w:sz w:val="21"/>
                <w:szCs w:val="21"/>
                <w:lang w:val="nb-NO"/>
              </w:rPr>
              <w:t>, Hauerlandová, I.,</w:t>
            </w:r>
            <w:r w:rsidRPr="001C2317">
              <w:rPr>
                <w:sz w:val="21"/>
                <w:szCs w:val="21"/>
                <w:lang w:val="nb-NO"/>
              </w:rPr>
              <w:t xml:space="preserve"> et al.: Formulation, antibacterial activity, and cytotoxicity of 1</w:t>
            </w:r>
            <w:r w:rsidRPr="001C2317">
              <w:rPr>
                <w:rFonts w:ascii="Cambria Math" w:hAnsi="Cambria Math" w:cs="Cambria Math"/>
                <w:sz w:val="21"/>
                <w:szCs w:val="21"/>
                <w:lang w:val="nb-NO"/>
              </w:rPr>
              <w:t>‐</w:t>
            </w:r>
            <w:r w:rsidRPr="001C2317">
              <w:rPr>
                <w:sz w:val="21"/>
                <w:szCs w:val="21"/>
                <w:lang w:val="nb-NO"/>
              </w:rPr>
              <w:t xml:space="preserve">monoacylglycerol microemulsions. </w:t>
            </w:r>
            <w:r w:rsidRPr="001C2317">
              <w:rPr>
                <w:i/>
                <w:sz w:val="21"/>
                <w:szCs w:val="21"/>
                <w:lang w:val="nb-NO"/>
              </w:rPr>
              <w:t xml:space="preserve">European Journal of Lipid Science and Technology </w:t>
            </w:r>
            <w:r w:rsidRPr="001C2317">
              <w:rPr>
                <w:sz w:val="21"/>
                <w:szCs w:val="21"/>
                <w:lang w:val="nb-NO"/>
              </w:rPr>
              <w:t xml:space="preserve">116, 448-457, </w:t>
            </w:r>
            <w:r w:rsidRPr="001C2317">
              <w:rPr>
                <w:b/>
                <w:sz w:val="21"/>
                <w:szCs w:val="21"/>
                <w:lang w:val="nb-NO"/>
              </w:rPr>
              <w:t>2014</w:t>
            </w:r>
            <w:r w:rsidRPr="001C2317">
              <w:rPr>
                <w:sz w:val="21"/>
                <w:szCs w:val="21"/>
                <w:lang w:val="nb-NO"/>
              </w:rPr>
              <w:t>.</w:t>
            </w:r>
            <w:r w:rsidRPr="001C2317">
              <w:rPr>
                <w:b/>
                <w:sz w:val="21"/>
                <w:szCs w:val="21"/>
                <w:lang w:val="nb-NO"/>
              </w:rPr>
              <w:t xml:space="preserve"> </w:t>
            </w:r>
            <w:r w:rsidRPr="001C2317">
              <w:rPr>
                <w:sz w:val="21"/>
                <w:szCs w:val="21"/>
                <w:lang w:val="nb-NO"/>
              </w:rPr>
              <w:t xml:space="preserve">DOI 10.1002/ejlt.201300171. </w:t>
            </w:r>
          </w:p>
          <w:p w:rsidR="00D14B24" w:rsidRPr="003A1254" w:rsidRDefault="00D14B24" w:rsidP="00F64EE2">
            <w:pPr>
              <w:pStyle w:val="Zkladntext"/>
              <w:spacing w:after="80"/>
              <w:ind w:left="0"/>
              <w:rPr>
                <w:b/>
                <w:sz w:val="20"/>
                <w:szCs w:val="20"/>
              </w:rPr>
            </w:pPr>
            <w:r w:rsidRPr="001C2317">
              <w:rPr>
                <w:caps/>
                <w:sz w:val="21"/>
                <w:szCs w:val="21"/>
                <w:lang w:val="nb-NO"/>
              </w:rPr>
              <w:t xml:space="preserve">Saarai, A., </w:t>
            </w:r>
            <w:r w:rsidRPr="001C2317">
              <w:rPr>
                <w:b/>
                <w:caps/>
                <w:sz w:val="21"/>
                <w:szCs w:val="21"/>
                <w:lang w:val="nb-NO"/>
              </w:rPr>
              <w:t>KaŠpÁrkovÁ, V. (30%)</w:t>
            </w:r>
            <w:r w:rsidRPr="001C2317">
              <w:rPr>
                <w:caps/>
                <w:sz w:val="21"/>
                <w:szCs w:val="21"/>
                <w:lang w:val="nb-NO"/>
              </w:rPr>
              <w:t xml:space="preserve">, SedlÁČek, T., </w:t>
            </w:r>
            <w:r w:rsidRPr="001C2317">
              <w:rPr>
                <w:sz w:val="21"/>
                <w:szCs w:val="21"/>
                <w:lang w:val="nb-NO"/>
              </w:rPr>
              <w:t xml:space="preserve">et al.: </w:t>
            </w:r>
            <w:r w:rsidRPr="001C2317">
              <w:rPr>
                <w:sz w:val="21"/>
                <w:szCs w:val="21"/>
                <w:lang w:val="en-GB"/>
              </w:rPr>
              <w:t xml:space="preserve">On the development and characterisation of crosslinked sodium alginate/gelatine hydrogels. </w:t>
            </w:r>
            <w:r w:rsidRPr="001C2317">
              <w:rPr>
                <w:i/>
                <w:sz w:val="21"/>
                <w:szCs w:val="21"/>
                <w:lang w:val="en-GB"/>
              </w:rPr>
              <w:t xml:space="preserve">Journal of the Mechanical Behavior of Biomedical Materials </w:t>
            </w:r>
            <w:r w:rsidRPr="001C2317">
              <w:rPr>
                <w:caps/>
                <w:sz w:val="21"/>
                <w:szCs w:val="21"/>
                <w:lang w:val="en-GB"/>
              </w:rPr>
              <w:t xml:space="preserve">18, 152-166, </w:t>
            </w:r>
            <w:r w:rsidRPr="001C2317">
              <w:rPr>
                <w:b/>
                <w:caps/>
                <w:sz w:val="21"/>
                <w:szCs w:val="21"/>
                <w:lang w:val="en-GB"/>
              </w:rPr>
              <w:t>2013</w:t>
            </w:r>
            <w:r w:rsidRPr="001C2317">
              <w:rPr>
                <w:caps/>
                <w:sz w:val="21"/>
                <w:szCs w:val="21"/>
                <w:lang w:val="en-GB"/>
              </w:rPr>
              <w:t>. ISSN 1751-6161.</w:t>
            </w:r>
            <w:r w:rsidRPr="003A1254">
              <w:rPr>
                <w:caps/>
                <w:sz w:val="20"/>
                <w:szCs w:val="20"/>
                <w:lang w:val="en-GB"/>
              </w:rPr>
              <w:t xml:space="preserve"> </w:t>
            </w:r>
          </w:p>
        </w:tc>
      </w:tr>
      <w:tr w:rsidR="00D14B24" w:rsidRPr="003A125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Pr="003A1254" w:rsidRDefault="00D14B24" w:rsidP="00F85CF5">
            <w:pPr>
              <w:rPr>
                <w:b/>
              </w:rPr>
            </w:pPr>
            <w:r w:rsidRPr="003A1254">
              <w:rPr>
                <w:b/>
              </w:rPr>
              <w:t>Působení v zahraničí</w:t>
            </w:r>
          </w:p>
        </w:tc>
      </w:tr>
      <w:tr w:rsidR="00D14B24" w:rsidRPr="003A125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Pr="001C2317" w:rsidRDefault="00D14B24" w:rsidP="00F85CF5">
            <w:pPr>
              <w:spacing w:before="60" w:after="20"/>
              <w:contextualSpacing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09/1991 – 09/1993:  Borealis (dříve Statoil), Stathelle, Norsko, postdoc./výzkumný pracovník (2 roky)</w:t>
            </w:r>
          </w:p>
          <w:p w:rsidR="00D14B24" w:rsidRPr="001C2317" w:rsidRDefault="00D14B24" w:rsidP="00F85CF5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1C2317">
              <w:rPr>
                <w:sz w:val="21"/>
                <w:szCs w:val="21"/>
              </w:rPr>
              <w:t>09/1993 – 09/2002: GE Healthcare (dříve Amersham Health), Oslo, Norsko, výzkumný pracovník (9 roků)</w:t>
            </w:r>
          </w:p>
          <w:p w:rsidR="00D14B24" w:rsidRDefault="00D14B24" w:rsidP="00F85CF5">
            <w:pPr>
              <w:spacing w:before="20" w:after="20"/>
              <w:jc w:val="both"/>
            </w:pPr>
          </w:p>
          <w:p w:rsidR="00D14B24" w:rsidRPr="003A1254" w:rsidRDefault="00D14B24" w:rsidP="00F85CF5">
            <w:pPr>
              <w:spacing w:before="20" w:after="20"/>
              <w:jc w:val="both"/>
            </w:pPr>
          </w:p>
        </w:tc>
      </w:tr>
      <w:tr w:rsidR="00D14B24" w:rsidRPr="003A1254" w:rsidTr="00230F53">
        <w:trPr>
          <w:gridAfter w:val="1"/>
          <w:wAfter w:w="163" w:type="dxa"/>
          <w:cantSplit/>
          <w:trHeight w:val="470"/>
        </w:trPr>
        <w:tc>
          <w:tcPr>
            <w:tcW w:w="2599" w:type="dxa"/>
            <w:gridSpan w:val="6"/>
            <w:shd w:val="clear" w:color="auto" w:fill="F7CAAC"/>
          </w:tcPr>
          <w:p w:rsidR="00D14B24" w:rsidRPr="003A1254" w:rsidRDefault="00D14B24" w:rsidP="00F85CF5">
            <w:pPr>
              <w:jc w:val="both"/>
              <w:rPr>
                <w:b/>
              </w:rPr>
            </w:pPr>
            <w:r w:rsidRPr="003A1254">
              <w:rPr>
                <w:b/>
              </w:rPr>
              <w:t xml:space="preserve">Podpis </w:t>
            </w:r>
          </w:p>
        </w:tc>
        <w:tc>
          <w:tcPr>
            <w:tcW w:w="4559" w:type="dxa"/>
            <w:gridSpan w:val="35"/>
          </w:tcPr>
          <w:p w:rsidR="00D14B24" w:rsidRPr="003A125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Pr="003A1254" w:rsidRDefault="00D14B24" w:rsidP="00F85CF5">
            <w:pPr>
              <w:jc w:val="both"/>
            </w:pPr>
            <w:r w:rsidRPr="003A1254"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Pr="003A125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83" w:type="dxa"/>
            <w:gridSpan w:val="74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49" w:name="Lapčík"/>
            <w:bookmarkEnd w:id="49"/>
            <w:r w:rsidRPr="00293D5D">
              <w:rPr>
                <w:b/>
              </w:rPr>
              <w:t>Lubomír Lapčík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 xml:space="preserve">prof. Ing., </w:t>
            </w:r>
            <w:r w:rsidRPr="00EC55FC">
              <w:t>CSc.</w:t>
            </w:r>
            <w:r>
              <w:t xml:space="preserve"> </w:t>
            </w:r>
          </w:p>
        </w:tc>
      </w:tr>
      <w:tr w:rsidR="001E1E5D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1963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7A2156" w:rsidRDefault="00D14B24" w:rsidP="00F85CF5">
            <w:pPr>
              <w:jc w:val="both"/>
            </w:pPr>
            <w:r w:rsidRPr="007A2156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7A2156" w:rsidRDefault="00D14B24" w:rsidP="00F85CF5">
            <w:pPr>
              <w:jc w:val="both"/>
              <w:rPr>
                <w:b/>
              </w:rPr>
            </w:pPr>
            <w:r w:rsidRPr="007A2156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7A2156" w:rsidRDefault="00D14B24" w:rsidP="00F85CF5">
            <w:pPr>
              <w:jc w:val="both"/>
            </w:pPr>
            <w:r w:rsidRPr="007A2156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7A2156" w:rsidRDefault="00D14B24" w:rsidP="00F85CF5">
            <w:pPr>
              <w:jc w:val="both"/>
              <w:rPr>
                <w:b/>
              </w:rPr>
            </w:pPr>
            <w:r w:rsidRPr="007A2156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7A2156" w:rsidRDefault="00D14B24" w:rsidP="00F85CF5">
            <w:pPr>
              <w:jc w:val="both"/>
            </w:pPr>
            <w:r w:rsidRPr="007A2156">
              <w:t>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223EB4"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4066E7" w:rsidRDefault="00D14B24" w:rsidP="00F85CF5">
            <w:pPr>
              <w:jc w:val="both"/>
            </w:pPr>
            <w:r w:rsidRPr="004066E7">
              <w:t>UP Olomouc, PřF</w:t>
            </w:r>
          </w:p>
        </w:tc>
        <w:tc>
          <w:tcPr>
            <w:tcW w:w="1721" w:type="dxa"/>
            <w:gridSpan w:val="15"/>
          </w:tcPr>
          <w:p w:rsidR="00D14B24" w:rsidRPr="004066E7" w:rsidRDefault="00D14B24" w:rsidP="00F85CF5">
            <w:pPr>
              <w:jc w:val="both"/>
            </w:pPr>
            <w:r w:rsidRPr="004066E7">
              <w:t>pp.</w:t>
            </w:r>
          </w:p>
        </w:tc>
        <w:tc>
          <w:tcPr>
            <w:tcW w:w="2176" w:type="dxa"/>
            <w:gridSpan w:val="28"/>
          </w:tcPr>
          <w:p w:rsidR="00D14B24" w:rsidRPr="004066E7" w:rsidRDefault="00D14B24" w:rsidP="00F85CF5">
            <w:pPr>
              <w:jc w:val="both"/>
            </w:pPr>
            <w:r w:rsidRPr="004066E7">
              <w:t xml:space="preserve">20 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7A2156" w:rsidRDefault="00D14B24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1721" w:type="dxa"/>
            <w:gridSpan w:val="15"/>
          </w:tcPr>
          <w:p w:rsidR="00D14B24" w:rsidRPr="007A2156" w:rsidRDefault="00D14B24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2176" w:type="dxa"/>
            <w:gridSpan w:val="28"/>
          </w:tcPr>
          <w:p w:rsidR="00D14B24" w:rsidRPr="007A2156" w:rsidRDefault="00D14B24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</w:tr>
      <w:tr w:rsidR="00B67548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B67548" w:rsidRPr="007A2156" w:rsidRDefault="00B67548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1721" w:type="dxa"/>
            <w:gridSpan w:val="15"/>
          </w:tcPr>
          <w:p w:rsidR="00B67548" w:rsidRPr="007A2156" w:rsidRDefault="00B67548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  <w:tc>
          <w:tcPr>
            <w:tcW w:w="2176" w:type="dxa"/>
            <w:gridSpan w:val="28"/>
          </w:tcPr>
          <w:p w:rsidR="00B67548" w:rsidRPr="007A2156" w:rsidRDefault="00B67548" w:rsidP="00F85CF5">
            <w:pPr>
              <w:jc w:val="both"/>
              <w:rPr>
                <w:sz w:val="22"/>
                <w:szCs w:val="22"/>
                <w:highlight w:val="cyan"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1"/>
          <w:wAfter w:w="163" w:type="dxa"/>
          <w:trHeight w:val="466"/>
        </w:trPr>
        <w:tc>
          <w:tcPr>
            <w:tcW w:w="10060" w:type="dxa"/>
            <w:gridSpan w:val="78"/>
            <w:tcBorders>
              <w:top w:val="nil"/>
            </w:tcBorders>
          </w:tcPr>
          <w:p w:rsidR="00D14B24" w:rsidRPr="00A472D0" w:rsidRDefault="00B67548" w:rsidP="00B67548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cs-CZ"/>
              </w:rPr>
            </w:pPr>
            <w:r w:rsidRPr="00A472D0">
              <w:rPr>
                <w:b/>
                <w:sz w:val="21"/>
                <w:szCs w:val="21"/>
                <w:lang w:val="cs-CZ"/>
              </w:rPr>
              <w:t>Aplikovaná povrchová a koloidní chemie v potravinářství</w:t>
            </w:r>
            <w:r w:rsidRPr="00A472D0">
              <w:rPr>
                <w:sz w:val="21"/>
                <w:szCs w:val="21"/>
                <w:lang w:val="cs-CZ"/>
              </w:rPr>
              <w:t xml:space="preserve"> (80% p)</w:t>
            </w:r>
          </w:p>
          <w:p w:rsidR="00B67548" w:rsidRDefault="00B67548" w:rsidP="00B67548">
            <w:pPr>
              <w:pStyle w:val="Zkladntext"/>
              <w:spacing w:before="60" w:after="60"/>
              <w:ind w:left="0" w:right="108"/>
            </w:pPr>
            <w:r w:rsidRPr="00B67548">
              <w:rPr>
                <w:b/>
                <w:sz w:val="21"/>
                <w:szCs w:val="21"/>
              </w:rPr>
              <w:t>Fyzikální vlastnosti potravin</w:t>
            </w:r>
            <w:r w:rsidRPr="00B67548">
              <w:rPr>
                <w:sz w:val="21"/>
                <w:szCs w:val="21"/>
              </w:rPr>
              <w:t xml:space="preserve"> (80% p)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1"/>
          <w:wAfter w:w="163" w:type="dxa"/>
          <w:trHeight w:val="264"/>
        </w:trPr>
        <w:tc>
          <w:tcPr>
            <w:tcW w:w="10060" w:type="dxa"/>
            <w:gridSpan w:val="78"/>
          </w:tcPr>
          <w:p w:rsidR="00D14B24" w:rsidRPr="00DE3AFC" w:rsidRDefault="00D14B24" w:rsidP="00F85CF5">
            <w:pPr>
              <w:spacing w:before="60" w:after="60"/>
              <w:ind w:left="720" w:hanging="720"/>
              <w:rPr>
                <w:b/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 xml:space="preserve">1991: STU Bratislava, CHTF, </w:t>
            </w:r>
            <w:r w:rsidRPr="00DE3AFC">
              <w:rPr>
                <w:rFonts w:eastAsia="Calibri"/>
                <w:sz w:val="21"/>
                <w:szCs w:val="21"/>
              </w:rPr>
              <w:t xml:space="preserve">SP Chemické vedy, </w:t>
            </w:r>
            <w:r w:rsidRPr="00DE3AFC">
              <w:rPr>
                <w:sz w:val="21"/>
                <w:szCs w:val="21"/>
              </w:rPr>
              <w:t xml:space="preserve">obor Fyzikálna chémia, </w:t>
            </w:r>
            <w:r w:rsidRPr="00464F34">
              <w:rPr>
                <w:sz w:val="21"/>
                <w:szCs w:val="21"/>
              </w:rPr>
              <w:t>CSc.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1"/>
          <w:wAfter w:w="163" w:type="dxa"/>
          <w:trHeight w:val="499"/>
        </w:trPr>
        <w:tc>
          <w:tcPr>
            <w:tcW w:w="10060" w:type="dxa"/>
            <w:gridSpan w:val="78"/>
          </w:tcPr>
          <w:p w:rsidR="00D14B24" w:rsidRPr="00DE3AFC" w:rsidRDefault="00D14B24" w:rsidP="004066E7">
            <w:pPr>
              <w:spacing w:before="60" w:after="20"/>
              <w:ind w:left="720" w:hanging="720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1997 – dosud: UTB Zlín, FT, docent, od r. 2003 profesor</w:t>
            </w:r>
          </w:p>
          <w:p w:rsidR="00D14B24" w:rsidRPr="00731383" w:rsidRDefault="00D14B24" w:rsidP="00F85CF5">
            <w:pPr>
              <w:spacing w:after="60"/>
              <w:jc w:val="both"/>
              <w:rPr>
                <w:sz w:val="22"/>
                <w:szCs w:val="22"/>
              </w:rPr>
            </w:pPr>
            <w:r w:rsidRPr="00DE3AFC">
              <w:rPr>
                <w:sz w:val="21"/>
                <w:szCs w:val="21"/>
              </w:rPr>
              <w:t>2012 – dosud: UP Olomouc, PřF, profesor (jpp.)</w:t>
            </w:r>
          </w:p>
        </w:tc>
      </w:tr>
      <w:tr w:rsidR="00D14B2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1"/>
          <w:wAfter w:w="163" w:type="dxa"/>
          <w:trHeight w:val="184"/>
        </w:trPr>
        <w:tc>
          <w:tcPr>
            <w:tcW w:w="10060" w:type="dxa"/>
            <w:gridSpan w:val="78"/>
          </w:tcPr>
          <w:p w:rsidR="00D14B24" w:rsidRPr="00DE3AFC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Počet obhájených prací, které vyučující vedl v období 2013 – 2017: 3 BP, 1 DP.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4066E7">
            <w:pPr>
              <w:spacing w:before="20" w:after="20"/>
              <w:jc w:val="both"/>
            </w:pPr>
            <w:r>
              <w:t>Fyzikální chemie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4066E7">
            <w:pPr>
              <w:spacing w:before="20" w:after="20"/>
              <w:jc w:val="both"/>
            </w:pPr>
            <w:r>
              <w:t>1995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4066E7">
            <w:pPr>
              <w:spacing w:before="20" w:after="20"/>
              <w:jc w:val="both"/>
            </w:pPr>
            <w:r>
              <w:rPr>
                <w:rFonts w:ascii="TimesNewRomanPSMT" w:eastAsia="Calibri" w:hAnsi="TimesNewRomanPSMT" w:cs="TimesNewRomanPSMT"/>
                <w:lang w:eastAsia="en-US"/>
              </w:rPr>
              <w:t>VUT Brno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A657B" w:rsidRDefault="00D14B24" w:rsidP="00F85CF5">
            <w:pPr>
              <w:jc w:val="both"/>
              <w:rPr>
                <w:b/>
              </w:rPr>
            </w:pPr>
            <w:r w:rsidRPr="002A657B">
              <w:rPr>
                <w:b/>
              </w:rPr>
              <w:t>1002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A657B" w:rsidRDefault="00D14B24" w:rsidP="00F85CF5">
            <w:pPr>
              <w:jc w:val="both"/>
              <w:rPr>
                <w:b/>
              </w:rPr>
            </w:pPr>
            <w:r w:rsidRPr="002A657B">
              <w:rPr>
                <w:b/>
              </w:rPr>
              <w:t>843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2A657B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2A657B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Default="00D14B24" w:rsidP="004066E7">
            <w:pPr>
              <w:spacing w:before="20" w:after="20"/>
              <w:jc w:val="both"/>
            </w:pPr>
            <w:r>
              <w:t>Fyzikální chemie</w:t>
            </w:r>
          </w:p>
        </w:tc>
        <w:tc>
          <w:tcPr>
            <w:tcW w:w="2259" w:type="dxa"/>
            <w:gridSpan w:val="16"/>
          </w:tcPr>
          <w:p w:rsidR="00D14B24" w:rsidRDefault="00D14B24" w:rsidP="004066E7">
            <w:pPr>
              <w:spacing w:before="20" w:after="20"/>
              <w:jc w:val="both"/>
            </w:pPr>
            <w:r>
              <w:t>2003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4066E7">
            <w:pPr>
              <w:spacing w:before="20" w:after="20"/>
              <w:jc w:val="both"/>
            </w:pPr>
            <w:r>
              <w:t>VUT Brno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734DF2" w:rsidRDefault="00D14B24" w:rsidP="00F85CF5">
            <w:pPr>
              <w:pStyle w:val="xmsonormal"/>
              <w:spacing w:before="80" w:beforeAutospacing="0" w:after="120" w:afterAutospacing="0"/>
              <w:jc w:val="both"/>
              <w:rPr>
                <w:sz w:val="21"/>
                <w:szCs w:val="21"/>
              </w:rPr>
            </w:pPr>
            <w:r w:rsidRPr="00734DF2">
              <w:rPr>
                <w:b/>
                <w:sz w:val="21"/>
                <w:szCs w:val="21"/>
              </w:rPr>
              <w:t>LAPČÍK, L. (50%)</w:t>
            </w:r>
            <w:r w:rsidRPr="00734DF2">
              <w:rPr>
                <w:sz w:val="21"/>
                <w:szCs w:val="21"/>
              </w:rPr>
              <w:t xml:space="preserve">, RUSZALA, M.J.A., VAŠINA, M., LAPČÍKOVÁ, B., VLČEK, J., ROWSON, N.A., GROVER, L.M., GREENWOOD, R.W.: Hollow spheres as nanocomposite fillers for aerospace and automotive composite materials applications. </w:t>
            </w:r>
            <w:r w:rsidRPr="00734DF2">
              <w:rPr>
                <w:i/>
                <w:sz w:val="21"/>
                <w:szCs w:val="21"/>
              </w:rPr>
              <w:t xml:space="preserve">Composites </w:t>
            </w:r>
            <w:r>
              <w:rPr>
                <w:i/>
                <w:sz w:val="21"/>
                <w:szCs w:val="21"/>
              </w:rPr>
              <w:t>P</w:t>
            </w:r>
            <w:r w:rsidRPr="00734DF2">
              <w:rPr>
                <w:i/>
                <w:sz w:val="21"/>
                <w:szCs w:val="21"/>
              </w:rPr>
              <w:t>art B: Engineering</w:t>
            </w:r>
            <w:r>
              <w:rPr>
                <w:sz w:val="21"/>
                <w:szCs w:val="21"/>
              </w:rPr>
              <w:t xml:space="preserve"> 106</w:t>
            </w:r>
            <w:r w:rsidRPr="00734DF2">
              <w:rPr>
                <w:sz w:val="21"/>
                <w:szCs w:val="21"/>
              </w:rPr>
              <w:t>(1 December), 74-80</w:t>
            </w:r>
            <w:r>
              <w:rPr>
                <w:sz w:val="21"/>
                <w:szCs w:val="21"/>
              </w:rPr>
              <w:t xml:space="preserve">, </w:t>
            </w:r>
            <w:r w:rsidRPr="00734DF2">
              <w:rPr>
                <w:b/>
                <w:sz w:val="21"/>
                <w:szCs w:val="21"/>
              </w:rPr>
              <w:t>2016</w:t>
            </w:r>
            <w:r w:rsidRPr="00734DF2">
              <w:rPr>
                <w:sz w:val="21"/>
                <w:szCs w:val="21"/>
              </w:rPr>
              <w:t xml:space="preserve">. </w:t>
            </w:r>
          </w:p>
          <w:p w:rsidR="00D14B24" w:rsidRDefault="00D14B24" w:rsidP="00F85CF5">
            <w:pPr>
              <w:pStyle w:val="xmsonormal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734DF2">
              <w:rPr>
                <w:b/>
                <w:sz w:val="21"/>
                <w:szCs w:val="21"/>
              </w:rPr>
              <w:t>LAPČÍK, L. (55</w:t>
            </w:r>
            <w:r w:rsidRPr="00734DF2">
              <w:rPr>
                <w:b/>
                <w:sz w:val="21"/>
                <w:szCs w:val="21"/>
                <w:lang w:val="en-US"/>
              </w:rPr>
              <w:t>%</w:t>
            </w:r>
            <w:r w:rsidRPr="00734DF2">
              <w:rPr>
                <w:b/>
                <w:sz w:val="21"/>
                <w:szCs w:val="21"/>
              </w:rPr>
              <w:t>)</w:t>
            </w:r>
            <w:r w:rsidRPr="00734DF2">
              <w:rPr>
                <w:sz w:val="21"/>
                <w:szCs w:val="21"/>
              </w:rPr>
              <w:t>, OTYEPKA, M., OTYEPKOVÁ, E., LAPČÍKOVÁ, B., GABRIE</w:t>
            </w:r>
            <w:r w:rsidRPr="004C5F6C">
              <w:rPr>
                <w:caps/>
                <w:sz w:val="21"/>
                <w:szCs w:val="21"/>
              </w:rPr>
              <w:t>l</w:t>
            </w:r>
            <w:r w:rsidRPr="00734DF2">
              <w:rPr>
                <w:sz w:val="21"/>
                <w:szCs w:val="21"/>
              </w:rPr>
              <w:t xml:space="preserve">, R., GAVENDA, A., PRUDILOVÁ, B.: Surface heterogenity: Information from inverse gas chromatogramy and application to model pharmaceutical substances. </w:t>
            </w:r>
            <w:r w:rsidRPr="00734DF2">
              <w:rPr>
                <w:i/>
                <w:sz w:val="21"/>
                <w:szCs w:val="21"/>
              </w:rPr>
              <w:t>Current Opinion in Colloid and Interface Science</w:t>
            </w:r>
            <w:r>
              <w:rPr>
                <w:sz w:val="21"/>
                <w:szCs w:val="21"/>
              </w:rPr>
              <w:t xml:space="preserve"> </w:t>
            </w:r>
            <w:r w:rsidRPr="00734DF2">
              <w:rPr>
                <w:sz w:val="21"/>
                <w:szCs w:val="21"/>
              </w:rPr>
              <w:t>24(1 August), 64-71</w:t>
            </w:r>
            <w:r>
              <w:rPr>
                <w:sz w:val="21"/>
                <w:szCs w:val="21"/>
              </w:rPr>
              <w:t xml:space="preserve">, </w:t>
            </w:r>
            <w:r w:rsidRPr="00734DF2">
              <w:rPr>
                <w:b/>
                <w:sz w:val="21"/>
                <w:szCs w:val="21"/>
              </w:rPr>
              <w:t>2016</w:t>
            </w:r>
            <w:r w:rsidRPr="00734DF2">
              <w:rPr>
                <w:sz w:val="21"/>
                <w:szCs w:val="21"/>
              </w:rPr>
              <w:t>.</w:t>
            </w:r>
          </w:p>
          <w:p w:rsidR="00D14B24" w:rsidRDefault="00D14B24" w:rsidP="00F85CF5">
            <w:pPr>
              <w:pStyle w:val="xmsonormal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734DF2">
              <w:rPr>
                <w:b/>
                <w:sz w:val="21"/>
                <w:szCs w:val="21"/>
              </w:rPr>
              <w:t>LAPČÍK, L. (50</w:t>
            </w:r>
            <w:r w:rsidRPr="00734DF2">
              <w:rPr>
                <w:b/>
                <w:sz w:val="21"/>
                <w:szCs w:val="21"/>
                <w:lang w:val="en-US"/>
              </w:rPr>
              <w:t>%</w:t>
            </w:r>
            <w:r w:rsidRPr="00734DF2">
              <w:rPr>
                <w:b/>
                <w:sz w:val="21"/>
                <w:szCs w:val="21"/>
              </w:rPr>
              <w:t>)</w:t>
            </w:r>
            <w:r w:rsidRPr="00734DF2">
              <w:rPr>
                <w:sz w:val="21"/>
                <w:szCs w:val="21"/>
              </w:rPr>
              <w:t xml:space="preserve">, VAŠINA, M., LAPČÍKOVÁ, B., VALENTA, M.: Study of bread staling by means of vibro-acoustic, tensile and thermal analysis techniques. </w:t>
            </w:r>
            <w:r w:rsidRPr="00734DF2">
              <w:rPr>
                <w:i/>
                <w:sz w:val="21"/>
                <w:szCs w:val="21"/>
              </w:rPr>
              <w:t>Journal of Food Engineering</w:t>
            </w:r>
            <w:r>
              <w:rPr>
                <w:sz w:val="21"/>
                <w:szCs w:val="21"/>
              </w:rPr>
              <w:t xml:space="preserve"> </w:t>
            </w:r>
            <w:r w:rsidRPr="00734DF2">
              <w:rPr>
                <w:sz w:val="21"/>
                <w:szCs w:val="21"/>
              </w:rPr>
              <w:t>178(1 June), 31-38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b/>
                <w:sz w:val="21"/>
                <w:szCs w:val="21"/>
              </w:rPr>
              <w:t>2016</w:t>
            </w:r>
            <w:r w:rsidRPr="00734DF2">
              <w:rPr>
                <w:sz w:val="21"/>
                <w:szCs w:val="21"/>
              </w:rPr>
              <w:t>.</w:t>
            </w:r>
          </w:p>
          <w:p w:rsidR="00D14B24" w:rsidRPr="00734DF2" w:rsidRDefault="00D14B24" w:rsidP="00F85CF5">
            <w:pPr>
              <w:pStyle w:val="xmsonormal"/>
              <w:spacing w:before="0" w:beforeAutospacing="0" w:after="120" w:afterAutospacing="0"/>
              <w:jc w:val="both"/>
              <w:rPr>
                <w:caps/>
                <w:sz w:val="21"/>
                <w:szCs w:val="21"/>
              </w:rPr>
            </w:pPr>
            <w:r w:rsidRPr="00734DF2">
              <w:rPr>
                <w:b/>
                <w:caps/>
                <w:sz w:val="21"/>
                <w:szCs w:val="21"/>
              </w:rPr>
              <w:t>LAPČÍK, L. (45</w:t>
            </w:r>
            <w:r w:rsidRPr="00734DF2">
              <w:rPr>
                <w:b/>
                <w:caps/>
                <w:sz w:val="21"/>
                <w:szCs w:val="21"/>
                <w:lang w:val="en-US"/>
              </w:rPr>
              <w:t>%)</w:t>
            </w:r>
            <w:r w:rsidRPr="00734DF2">
              <w:rPr>
                <w:caps/>
                <w:sz w:val="21"/>
                <w:szCs w:val="21"/>
                <w:lang w:val="en-US"/>
              </w:rPr>
              <w:t xml:space="preserve">, Lapčíková, B., Otyepková, E., OTYEPKA, M., VLČEK, J., BUŇKA, F., SALEK, R.: </w:t>
            </w:r>
            <w:r w:rsidRPr="00734DF2">
              <w:rPr>
                <w:sz w:val="21"/>
                <w:szCs w:val="21"/>
                <w:lang w:val="en-US"/>
              </w:rPr>
              <w:t xml:space="preserve">Surface energy analysis (SEA) and rheology of powder milk dairy products. </w:t>
            </w:r>
            <w:r w:rsidRPr="00734DF2">
              <w:rPr>
                <w:i/>
                <w:sz w:val="21"/>
                <w:szCs w:val="21"/>
                <w:lang w:val="en-US"/>
              </w:rPr>
              <w:t>Food Chemistry</w:t>
            </w:r>
            <w:r w:rsidRPr="00734DF2">
              <w:rPr>
                <w:sz w:val="21"/>
                <w:szCs w:val="21"/>
                <w:lang w:val="en-US"/>
              </w:rPr>
              <w:t xml:space="preserve"> 174(1</w:t>
            </w:r>
            <w:r>
              <w:rPr>
                <w:sz w:val="21"/>
                <w:szCs w:val="21"/>
                <w:lang w:val="en-US"/>
              </w:rPr>
              <w:t xml:space="preserve"> May</w:t>
            </w:r>
            <w:r w:rsidRPr="00734DF2">
              <w:rPr>
                <w:sz w:val="21"/>
                <w:szCs w:val="21"/>
                <w:lang w:val="en-US"/>
              </w:rPr>
              <w:t xml:space="preserve">), 25-30, </w:t>
            </w:r>
            <w:r w:rsidRPr="00734DF2">
              <w:rPr>
                <w:b/>
                <w:sz w:val="21"/>
                <w:szCs w:val="21"/>
                <w:lang w:val="en-US"/>
              </w:rPr>
              <w:t>2015</w:t>
            </w:r>
            <w:r w:rsidRPr="00734DF2">
              <w:rPr>
                <w:sz w:val="21"/>
                <w:szCs w:val="21"/>
                <w:lang w:val="en-US"/>
              </w:rPr>
              <w:t xml:space="preserve">. </w:t>
            </w:r>
          </w:p>
          <w:p w:rsidR="00D14B24" w:rsidRDefault="00D14B24" w:rsidP="004066E7">
            <w:pPr>
              <w:pStyle w:val="xmsonormal"/>
              <w:spacing w:before="0" w:beforeAutospacing="0" w:after="60" w:afterAutospacing="0"/>
              <w:jc w:val="both"/>
              <w:rPr>
                <w:b/>
              </w:rPr>
            </w:pPr>
            <w:r w:rsidRPr="00734DF2">
              <w:rPr>
                <w:caps/>
                <w:sz w:val="21"/>
                <w:szCs w:val="21"/>
              </w:rPr>
              <w:t xml:space="preserve">Krásný, I., </w:t>
            </w:r>
            <w:r w:rsidRPr="00734DF2">
              <w:rPr>
                <w:b/>
                <w:caps/>
                <w:sz w:val="21"/>
                <w:szCs w:val="21"/>
              </w:rPr>
              <w:t>Lapčík, L. (50</w:t>
            </w:r>
            <w:r w:rsidRPr="00734DF2">
              <w:rPr>
                <w:b/>
                <w:caps/>
                <w:sz w:val="21"/>
                <w:szCs w:val="21"/>
                <w:lang w:val="en-US"/>
              </w:rPr>
              <w:t>%)</w:t>
            </w:r>
            <w:r w:rsidRPr="00734DF2">
              <w:rPr>
                <w:caps/>
                <w:sz w:val="21"/>
                <w:szCs w:val="21"/>
              </w:rPr>
              <w:t>, Lapčíková, B., Greenwood, R.W., Šafářová, K., Rowson, N.A.</w:t>
            </w:r>
            <w:r w:rsidRPr="00734DF2">
              <w:rPr>
                <w:sz w:val="21"/>
                <w:szCs w:val="21"/>
              </w:rPr>
              <w:t xml:space="preserve">: The effect of low temperature air plasma treatment on physico-chemical properties of kaolinite/polyethylene composites. </w:t>
            </w:r>
            <w:r w:rsidRPr="00734DF2">
              <w:rPr>
                <w:i/>
                <w:sz w:val="21"/>
                <w:szCs w:val="21"/>
              </w:rPr>
              <w:t>Composites Part B: Engineering</w:t>
            </w:r>
            <w:r w:rsidRPr="00734DF2">
              <w:rPr>
                <w:sz w:val="21"/>
                <w:szCs w:val="21"/>
              </w:rPr>
              <w:t xml:space="preserve"> 59(March), 293-299, </w:t>
            </w:r>
            <w:r w:rsidRPr="00734DF2">
              <w:rPr>
                <w:b/>
                <w:sz w:val="21"/>
                <w:szCs w:val="21"/>
              </w:rPr>
              <w:t>2014</w:t>
            </w:r>
            <w:r w:rsidRPr="00734DF2">
              <w:rPr>
                <w:sz w:val="21"/>
                <w:szCs w:val="21"/>
              </w:rPr>
              <w:t xml:space="preserve">. </w:t>
            </w:r>
          </w:p>
        </w:tc>
      </w:tr>
      <w:tr w:rsidR="00D14B2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Pr="00DE3AFC" w:rsidRDefault="00D14B24" w:rsidP="00F85CF5">
            <w:pPr>
              <w:spacing w:before="60"/>
              <w:jc w:val="both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1990: Univerzita v Ulmu, Německo, studijní pobyt (3 měsíce)</w:t>
            </w:r>
          </w:p>
          <w:p w:rsidR="00D14B24" w:rsidRPr="00DE3AFC" w:rsidRDefault="00D14B24" w:rsidP="004066E7">
            <w:pPr>
              <w:spacing w:before="20"/>
              <w:jc w:val="both"/>
              <w:rPr>
                <w:sz w:val="21"/>
                <w:szCs w:val="21"/>
              </w:rPr>
            </w:pPr>
            <w:r w:rsidRPr="00DE3AFC">
              <w:rPr>
                <w:sz w:val="21"/>
                <w:szCs w:val="21"/>
              </w:rPr>
              <w:t>1991 – 1992: McGillova Univerzita, Ústav chemie, Montreal, Québec, Kanada, PAPRICAN, Point Claire,  postdoktorální studijní pobyt (12 měsíců)</w:t>
            </w:r>
          </w:p>
          <w:p w:rsidR="00B67548" w:rsidRDefault="00D14B24" w:rsidP="00B67548">
            <w:pPr>
              <w:spacing w:before="20" w:after="60"/>
              <w:rPr>
                <w:b/>
              </w:rPr>
            </w:pPr>
            <w:r w:rsidRPr="00DE3AFC">
              <w:rPr>
                <w:sz w:val="21"/>
                <w:szCs w:val="21"/>
              </w:rPr>
              <w:t>1993: Státní univerzita v Ghentu, Farmaceutická fakulta, Belgie, postdoktorální studijní pobyt (6 měsíců)</w:t>
            </w:r>
          </w:p>
        </w:tc>
      </w:tr>
      <w:tr w:rsidR="00D14B24" w:rsidTr="00230F53">
        <w:trPr>
          <w:gridAfter w:val="1"/>
          <w:wAfter w:w="163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83" w:type="dxa"/>
            <w:gridSpan w:val="74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50" w:name="Lapčíková"/>
            <w:bookmarkEnd w:id="50"/>
            <w:r w:rsidRPr="00293D5D">
              <w:rPr>
                <w:b/>
              </w:rPr>
              <w:t>Barbora Lapčíková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 xml:space="preserve">doc. Mgr., Ph.D. </w:t>
            </w:r>
          </w:p>
        </w:tc>
      </w:tr>
      <w:tr w:rsidR="001E1E5D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1968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A63C5E" w:rsidRDefault="00D14B24" w:rsidP="00F85CF5">
            <w:pPr>
              <w:jc w:val="both"/>
            </w:pPr>
            <w:r w:rsidRPr="00A63C5E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A63C5E" w:rsidRDefault="00D14B24" w:rsidP="00F85CF5">
            <w:pPr>
              <w:jc w:val="both"/>
              <w:rPr>
                <w:b/>
              </w:rPr>
            </w:pPr>
            <w:r w:rsidRPr="00A63C5E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A63C5E" w:rsidRDefault="00D14B24" w:rsidP="00F85CF5">
            <w:pPr>
              <w:jc w:val="both"/>
            </w:pPr>
            <w:r w:rsidRPr="00A63C5E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A63C5E" w:rsidRDefault="00D14B24" w:rsidP="00F85CF5">
            <w:pPr>
              <w:jc w:val="both"/>
              <w:rPr>
                <w:b/>
              </w:rPr>
            </w:pPr>
            <w:r w:rsidRPr="00A63C5E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A63C5E" w:rsidRDefault="00D14B24" w:rsidP="00F85CF5">
            <w:pPr>
              <w:jc w:val="both"/>
            </w:pPr>
            <w:r w:rsidRPr="00A63C5E">
              <w:t>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266097"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60365E" w:rsidRDefault="00D14B24" w:rsidP="00F85CF5">
            <w:pPr>
              <w:jc w:val="both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>UP Olomouc, PřF</w:t>
            </w:r>
          </w:p>
        </w:tc>
        <w:tc>
          <w:tcPr>
            <w:tcW w:w="1721" w:type="dxa"/>
            <w:gridSpan w:val="15"/>
          </w:tcPr>
          <w:p w:rsidR="00D14B24" w:rsidRPr="0060365E" w:rsidRDefault="00D14B24" w:rsidP="00F85CF5">
            <w:pPr>
              <w:jc w:val="both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>pp.</w:t>
            </w:r>
          </w:p>
        </w:tc>
        <w:tc>
          <w:tcPr>
            <w:tcW w:w="2176" w:type="dxa"/>
            <w:gridSpan w:val="28"/>
          </w:tcPr>
          <w:p w:rsidR="00D14B24" w:rsidRPr="0060365E" w:rsidRDefault="00D14B24" w:rsidP="00F85CF5">
            <w:pPr>
              <w:jc w:val="both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 xml:space="preserve">8 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Pr="00A63C5E" w:rsidRDefault="00D14B24" w:rsidP="00F85C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1" w:type="dxa"/>
            <w:gridSpan w:val="15"/>
          </w:tcPr>
          <w:p w:rsidR="00D14B24" w:rsidRPr="00A63C5E" w:rsidRDefault="00D14B24" w:rsidP="00F85C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76" w:type="dxa"/>
            <w:gridSpan w:val="28"/>
          </w:tcPr>
          <w:p w:rsidR="00D14B24" w:rsidRPr="00A63C5E" w:rsidRDefault="00D14B24" w:rsidP="00F85CF5">
            <w:pPr>
              <w:jc w:val="both"/>
              <w:rPr>
                <w:sz w:val="22"/>
                <w:szCs w:val="22"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1"/>
          <w:wAfter w:w="163" w:type="dxa"/>
          <w:trHeight w:val="466"/>
        </w:trPr>
        <w:tc>
          <w:tcPr>
            <w:tcW w:w="10060" w:type="dxa"/>
            <w:gridSpan w:val="78"/>
            <w:tcBorders>
              <w:top w:val="nil"/>
            </w:tcBorders>
          </w:tcPr>
          <w:p w:rsidR="00783F0B" w:rsidRPr="00A472D0" w:rsidRDefault="00783F0B" w:rsidP="00783F0B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cs-CZ"/>
              </w:rPr>
            </w:pPr>
            <w:r w:rsidRPr="00A472D0">
              <w:rPr>
                <w:sz w:val="21"/>
                <w:szCs w:val="21"/>
                <w:lang w:val="cs-CZ"/>
              </w:rPr>
              <w:t>Aplikovaná povrchová a koloidní chemie v potravinářství (20% p)</w:t>
            </w:r>
          </w:p>
          <w:p w:rsidR="00D14B24" w:rsidRDefault="00783F0B" w:rsidP="00783F0B">
            <w:pPr>
              <w:pStyle w:val="Zkladntext"/>
              <w:spacing w:before="60" w:after="60"/>
              <w:ind w:left="0" w:right="107"/>
            </w:pPr>
            <w:r w:rsidRPr="00783F0B">
              <w:rPr>
                <w:sz w:val="21"/>
                <w:szCs w:val="21"/>
              </w:rPr>
              <w:t>Fyzikální vlastnosti potravin (</w:t>
            </w:r>
            <w:r>
              <w:rPr>
                <w:sz w:val="21"/>
                <w:szCs w:val="21"/>
              </w:rPr>
              <w:t>2</w:t>
            </w:r>
            <w:r w:rsidRPr="00783F0B">
              <w:rPr>
                <w:sz w:val="21"/>
                <w:szCs w:val="21"/>
              </w:rPr>
              <w:t>0% p)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1"/>
          <w:wAfter w:w="163" w:type="dxa"/>
          <w:trHeight w:val="264"/>
        </w:trPr>
        <w:tc>
          <w:tcPr>
            <w:tcW w:w="10060" w:type="dxa"/>
            <w:gridSpan w:val="78"/>
          </w:tcPr>
          <w:p w:rsidR="00D14B24" w:rsidRPr="004066E7" w:rsidRDefault="00D14B24" w:rsidP="004066E7">
            <w:pPr>
              <w:spacing w:before="60" w:after="60"/>
              <w:ind w:left="720" w:hanging="72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1998: VUT Brno, FCH, </w:t>
            </w:r>
            <w:r w:rsidRPr="004066E7">
              <w:rPr>
                <w:rFonts w:eastAsia="Calibri"/>
                <w:sz w:val="21"/>
                <w:szCs w:val="21"/>
              </w:rPr>
              <w:t xml:space="preserve">SP Makromolekulární chemie, </w:t>
            </w:r>
            <w:r w:rsidRPr="004066E7">
              <w:rPr>
                <w:sz w:val="21"/>
                <w:szCs w:val="21"/>
              </w:rPr>
              <w:t xml:space="preserve">obor Makromolekulární chemie, Ph.D. 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1"/>
          <w:wAfter w:w="163" w:type="dxa"/>
          <w:trHeight w:val="499"/>
        </w:trPr>
        <w:tc>
          <w:tcPr>
            <w:tcW w:w="10060" w:type="dxa"/>
            <w:gridSpan w:val="78"/>
          </w:tcPr>
          <w:p w:rsidR="00D14B24" w:rsidRPr="004066E7" w:rsidRDefault="00D14B24" w:rsidP="004066E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1997 – 2012: UTB Zlín, FT, Ústav fyziky a materiálového inženýrství, odborný asistent, docent</w:t>
            </w:r>
          </w:p>
          <w:p w:rsidR="00D14B24" w:rsidRPr="00731383" w:rsidRDefault="00D14B24" w:rsidP="004066E7">
            <w:pPr>
              <w:spacing w:after="60"/>
              <w:jc w:val="both"/>
              <w:rPr>
                <w:sz w:val="22"/>
                <w:szCs w:val="22"/>
              </w:rPr>
            </w:pPr>
            <w:r w:rsidRPr="004066E7">
              <w:rPr>
                <w:sz w:val="21"/>
                <w:szCs w:val="21"/>
              </w:rPr>
              <w:t>2012 – dosud: UTB Zlín, FT, Ústav technologie potravin, docent</w:t>
            </w:r>
          </w:p>
        </w:tc>
      </w:tr>
      <w:tr w:rsidR="00D14B2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1"/>
          <w:wAfter w:w="163" w:type="dxa"/>
          <w:trHeight w:val="158"/>
        </w:trPr>
        <w:tc>
          <w:tcPr>
            <w:tcW w:w="10060" w:type="dxa"/>
            <w:gridSpan w:val="78"/>
          </w:tcPr>
          <w:p w:rsidR="00D14B24" w:rsidRPr="004066E7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10 BP, 4 DP.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259" w:type="dxa"/>
            <w:gridSpan w:val="16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2007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VUT Brno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A80A4A" w:rsidRDefault="00D14B24" w:rsidP="00F85CF5">
            <w:pPr>
              <w:jc w:val="both"/>
              <w:rPr>
                <w:b/>
              </w:rPr>
            </w:pPr>
            <w:r w:rsidRPr="00A80A4A">
              <w:rPr>
                <w:b/>
              </w:rPr>
              <w:t>233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A80A4A" w:rsidRDefault="00D14B24" w:rsidP="00F85CF5">
            <w:pPr>
              <w:jc w:val="both"/>
              <w:rPr>
                <w:b/>
              </w:rPr>
            </w:pPr>
            <w:r w:rsidRPr="00A80A4A">
              <w:rPr>
                <w:b/>
              </w:rPr>
              <w:t>237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A80A4A" w:rsidRDefault="00D14B24" w:rsidP="00F85CF5">
            <w:pPr>
              <w:jc w:val="both"/>
              <w:rPr>
                <w:b/>
              </w:rPr>
            </w:pPr>
            <w:r w:rsidRPr="00A80A4A">
              <w:rPr>
                <w:b/>
              </w:rPr>
              <w:t>256</w:t>
            </w:r>
          </w:p>
        </w:tc>
      </w:tr>
      <w:tr w:rsidR="00D14B2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4066E7" w:rsidRDefault="00D14B24" w:rsidP="00F64EE2">
            <w:pPr>
              <w:shd w:val="clear" w:color="auto" w:fill="FFFFFF"/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LAPČÍK, L., OTYEPKA, M., OTYEPKOVÁ, E.,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 B. (20%)</w:t>
            </w:r>
            <w:r w:rsidRPr="004066E7">
              <w:rPr>
                <w:caps/>
                <w:sz w:val="21"/>
                <w:szCs w:val="21"/>
              </w:rPr>
              <w:t>, GABRIEL, R., GAVENDA, A., PRUDILOVÁ, B.</w:t>
            </w:r>
            <w:r w:rsidRPr="004066E7">
              <w:rPr>
                <w:sz w:val="21"/>
                <w:szCs w:val="21"/>
              </w:rPr>
              <w:t>: Surface heterogenity: Information from inverse gas chromatography and application to model pharmaceutical substances. </w:t>
            </w:r>
            <w:r w:rsidRPr="004066E7">
              <w:rPr>
                <w:i/>
                <w:iCs/>
                <w:sz w:val="21"/>
                <w:szCs w:val="21"/>
              </w:rPr>
              <w:t>Current Opinion in Colloid and Interface Science</w:t>
            </w:r>
            <w:r w:rsidRPr="004066E7">
              <w:rPr>
                <w:sz w:val="21"/>
                <w:szCs w:val="21"/>
              </w:rPr>
              <w:t xml:space="preserve"> 24, 64-71,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>.</w:t>
            </w:r>
          </w:p>
          <w:p w:rsidR="00D14B24" w:rsidRPr="004066E7" w:rsidRDefault="00D14B24" w:rsidP="00F85CF5">
            <w:pPr>
              <w:shd w:val="clear" w:color="auto" w:fill="FFFFFF"/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LAPČÍK, L., VAŠINA, M.,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 B. (30%)</w:t>
            </w:r>
            <w:r w:rsidRPr="004066E7">
              <w:rPr>
                <w:caps/>
                <w:sz w:val="21"/>
                <w:szCs w:val="21"/>
              </w:rPr>
              <w:t>, VALENTA, T</w:t>
            </w:r>
            <w:r w:rsidRPr="004066E7">
              <w:rPr>
                <w:sz w:val="21"/>
                <w:szCs w:val="21"/>
              </w:rPr>
              <w:t>.: Study of bread staling by means of vibro-acustic, tensile and thermal analysis techniques. </w:t>
            </w:r>
            <w:r w:rsidRPr="004066E7">
              <w:rPr>
                <w:i/>
                <w:iCs/>
                <w:sz w:val="21"/>
                <w:szCs w:val="21"/>
              </w:rPr>
              <w:t>Journal of Food Engineering</w:t>
            </w:r>
            <w:r w:rsidRPr="004066E7">
              <w:rPr>
                <w:sz w:val="21"/>
                <w:szCs w:val="21"/>
              </w:rPr>
              <w:t xml:space="preserve"> 178, 31-38,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>.</w:t>
            </w:r>
          </w:p>
          <w:p w:rsidR="00D14B24" w:rsidRPr="004066E7" w:rsidRDefault="00D14B24" w:rsidP="00F85CF5">
            <w:pPr>
              <w:shd w:val="clear" w:color="auto" w:fill="FFFFFF"/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LAPČÍK, L., RUZSALA, M.J.A., VAŠINA, M.,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 B</w:t>
            </w:r>
            <w:r w:rsidRPr="00BC1E09">
              <w:rPr>
                <w:b/>
                <w:caps/>
                <w:sz w:val="21"/>
                <w:szCs w:val="21"/>
              </w:rPr>
              <w:t>.</w:t>
            </w:r>
            <w:r w:rsidRPr="004066E7">
              <w:rPr>
                <w:caps/>
                <w:sz w:val="21"/>
                <w:szCs w:val="21"/>
              </w:rPr>
              <w:t> </w:t>
            </w:r>
            <w:r w:rsidRPr="004066E7">
              <w:rPr>
                <w:b/>
                <w:bCs/>
                <w:caps/>
                <w:sz w:val="21"/>
                <w:szCs w:val="21"/>
              </w:rPr>
              <w:t>(15%)</w:t>
            </w:r>
            <w:r w:rsidRPr="004066E7">
              <w:rPr>
                <w:caps/>
                <w:sz w:val="21"/>
                <w:szCs w:val="21"/>
              </w:rPr>
              <w:t>, VLČEK, J., ROWSON, N.A., GROVER, L.M., GREENWOOD, R.W.: </w:t>
            </w:r>
            <w:r w:rsidRPr="004066E7">
              <w:rPr>
                <w:sz w:val="21"/>
                <w:szCs w:val="21"/>
              </w:rPr>
              <w:t>Hollow spheres as nanocomposite fillers for aerospace and automotive composite materials applications. </w:t>
            </w:r>
            <w:r w:rsidRPr="004066E7">
              <w:rPr>
                <w:i/>
                <w:iCs/>
                <w:sz w:val="21"/>
                <w:szCs w:val="21"/>
              </w:rPr>
              <w:t>Composites Part B: Engineering</w:t>
            </w:r>
            <w:r w:rsidRPr="004066E7">
              <w:rPr>
                <w:sz w:val="21"/>
                <w:szCs w:val="21"/>
              </w:rPr>
              <w:t> 106(Dec), 74-80, 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>.</w:t>
            </w:r>
          </w:p>
          <w:p w:rsidR="00D14B24" w:rsidRPr="004066E7" w:rsidRDefault="00D14B24" w:rsidP="00F85CF5">
            <w:pPr>
              <w:shd w:val="clear" w:color="auto" w:fill="FFFFFF"/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>LAPČÍK</w:t>
            </w:r>
            <w:r w:rsidRPr="004066E7">
              <w:rPr>
                <w:sz w:val="21"/>
                <w:szCs w:val="21"/>
              </w:rPr>
              <w:t>, L., </w:t>
            </w:r>
            <w:r w:rsidRPr="004066E7">
              <w:rPr>
                <w:caps/>
                <w:sz w:val="21"/>
                <w:szCs w:val="21"/>
              </w:rPr>
              <w:t>VAŠINA,</w:t>
            </w:r>
            <w:r w:rsidRPr="004066E7">
              <w:rPr>
                <w:sz w:val="21"/>
                <w:szCs w:val="21"/>
              </w:rPr>
              <w:t> M.,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LAPČÍKOVÁ,</w:t>
            </w:r>
            <w:r w:rsidR="00BC1E09">
              <w:rPr>
                <w:b/>
                <w:bCs/>
                <w:sz w:val="21"/>
                <w:szCs w:val="21"/>
              </w:rPr>
              <w:t xml:space="preserve"> B. </w:t>
            </w:r>
            <w:r w:rsidRPr="004066E7">
              <w:rPr>
                <w:b/>
                <w:bCs/>
                <w:sz w:val="21"/>
                <w:szCs w:val="21"/>
              </w:rPr>
              <w:t>(20%)</w:t>
            </w:r>
            <w:r w:rsidRPr="004066E7">
              <w:rPr>
                <w:sz w:val="21"/>
                <w:szCs w:val="21"/>
              </w:rPr>
              <w:t>, </w:t>
            </w:r>
            <w:r w:rsidRPr="004066E7">
              <w:rPr>
                <w:caps/>
                <w:sz w:val="21"/>
                <w:szCs w:val="21"/>
              </w:rPr>
              <w:t>OTYEPKOVÁ,</w:t>
            </w:r>
            <w:r w:rsidRPr="004066E7">
              <w:rPr>
                <w:sz w:val="21"/>
                <w:szCs w:val="21"/>
              </w:rPr>
              <w:t> E., </w:t>
            </w:r>
            <w:r w:rsidRPr="004066E7">
              <w:rPr>
                <w:caps/>
                <w:sz w:val="21"/>
                <w:szCs w:val="21"/>
              </w:rPr>
              <w:t>WATERS,</w:t>
            </w:r>
            <w:r w:rsidRPr="004066E7">
              <w:rPr>
                <w:sz w:val="21"/>
                <w:szCs w:val="21"/>
              </w:rPr>
              <w:t> K.E.: Investigation of advanced mica powder nanocomposite filler materials: Surface energy analysis, powder rheology and sound absorption performance. </w:t>
            </w:r>
            <w:r w:rsidRPr="004066E7">
              <w:rPr>
                <w:i/>
                <w:iCs/>
                <w:sz w:val="21"/>
                <w:szCs w:val="21"/>
              </w:rPr>
              <w:t>Composites Part B: Engineering</w:t>
            </w:r>
            <w:r w:rsidRPr="004066E7">
              <w:rPr>
                <w:sz w:val="21"/>
                <w:szCs w:val="21"/>
              </w:rPr>
              <w:t> 77(August), 304-310, </w:t>
            </w:r>
            <w:r w:rsidRPr="004066E7">
              <w:rPr>
                <w:b/>
                <w:bCs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>. </w:t>
            </w:r>
          </w:p>
          <w:p w:rsidR="00D14B24" w:rsidRDefault="00D14B24" w:rsidP="00F64EE2">
            <w:pPr>
              <w:shd w:val="clear" w:color="auto" w:fill="FFFFFF"/>
              <w:spacing w:after="80"/>
              <w:jc w:val="both"/>
              <w:rPr>
                <w:b/>
              </w:rPr>
            </w:pPr>
            <w:r w:rsidRPr="004066E7">
              <w:rPr>
                <w:caps/>
                <w:sz w:val="21"/>
                <w:szCs w:val="21"/>
              </w:rPr>
              <w:t>LAPČÍK,</w:t>
            </w:r>
            <w:r w:rsidRPr="004066E7">
              <w:rPr>
                <w:sz w:val="21"/>
                <w:szCs w:val="21"/>
              </w:rPr>
              <w:t> L., </w:t>
            </w:r>
            <w:r w:rsidRPr="004066E7">
              <w:rPr>
                <w:b/>
                <w:bCs/>
                <w:caps/>
                <w:sz w:val="21"/>
                <w:szCs w:val="21"/>
              </w:rPr>
              <w:t>LAPČÍKOVÁ</w:t>
            </w:r>
            <w:r w:rsidRPr="00BC1E09">
              <w:rPr>
                <w:b/>
                <w:sz w:val="21"/>
                <w:szCs w:val="21"/>
              </w:rPr>
              <w:t>,</w:t>
            </w:r>
            <w:r w:rsidRPr="004066E7">
              <w:rPr>
                <w:sz w:val="21"/>
                <w:szCs w:val="21"/>
              </w:rPr>
              <w:t> </w:t>
            </w:r>
            <w:r w:rsidRPr="004066E7">
              <w:rPr>
                <w:b/>
                <w:bCs/>
                <w:sz w:val="21"/>
                <w:szCs w:val="21"/>
              </w:rPr>
              <w:t>B. (25%)</w:t>
            </w:r>
            <w:r w:rsidRPr="004066E7">
              <w:rPr>
                <w:sz w:val="21"/>
                <w:szCs w:val="21"/>
              </w:rPr>
              <w:t>, </w:t>
            </w:r>
            <w:r w:rsidRPr="004066E7">
              <w:rPr>
                <w:caps/>
                <w:sz w:val="21"/>
                <w:szCs w:val="21"/>
              </w:rPr>
              <w:t>OTYEPKOVÁ</w:t>
            </w:r>
            <w:r w:rsidRPr="004066E7">
              <w:rPr>
                <w:sz w:val="21"/>
                <w:szCs w:val="21"/>
              </w:rPr>
              <w:t>, E., </w:t>
            </w:r>
            <w:r w:rsidRPr="004066E7">
              <w:rPr>
                <w:caps/>
                <w:sz w:val="21"/>
                <w:szCs w:val="21"/>
              </w:rPr>
              <w:t>OTYEPKA</w:t>
            </w:r>
            <w:r w:rsidRPr="004066E7">
              <w:rPr>
                <w:sz w:val="21"/>
                <w:szCs w:val="21"/>
              </w:rPr>
              <w:t>, M., VLČEK, J., BUŇKA, F., SALEK, R.N.: Surface energy analysis (SEA) and rheology of powder milk dairy products. </w:t>
            </w:r>
            <w:r w:rsidRPr="004066E7">
              <w:rPr>
                <w:i/>
                <w:iCs/>
                <w:sz w:val="21"/>
                <w:szCs w:val="21"/>
              </w:rPr>
              <w:t>Food Chemistry</w:t>
            </w:r>
            <w:r w:rsidRPr="004066E7">
              <w:rPr>
                <w:sz w:val="21"/>
                <w:szCs w:val="21"/>
              </w:rPr>
              <w:t xml:space="preserve"> 174(May 1), 25-30, </w:t>
            </w:r>
            <w:r w:rsidRPr="004066E7">
              <w:rPr>
                <w:b/>
                <w:bCs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>.</w:t>
            </w:r>
            <w:r w:rsidRPr="00627AE0">
              <w:rPr>
                <w:sz w:val="22"/>
                <w:szCs w:val="22"/>
              </w:rPr>
              <w:t> </w:t>
            </w:r>
          </w:p>
        </w:tc>
      </w:tr>
      <w:tr w:rsidR="00D14B2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Default="00D14B24" w:rsidP="00F85CF5">
            <w:pPr>
              <w:rPr>
                <w:b/>
              </w:rPr>
            </w:pPr>
            <w:r>
              <w:t>---</w:t>
            </w:r>
          </w:p>
          <w:p w:rsidR="00D14B24" w:rsidRDefault="00D14B24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Pr="00D14B24">
              <w:rPr>
                <w:b/>
                <w:sz w:val="28"/>
              </w:rP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A405B4" w:rsidTr="00230F53">
        <w:trPr>
          <w:gridAfter w:val="1"/>
          <w:wAfter w:w="163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83" w:type="dxa"/>
            <w:gridSpan w:val="74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83" w:type="dxa"/>
            <w:gridSpan w:val="74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51" w:name="Lazárková"/>
            <w:bookmarkEnd w:id="51"/>
            <w:r w:rsidRPr="00293D5D">
              <w:rPr>
                <w:b/>
              </w:rPr>
              <w:t xml:space="preserve">Zuzana </w:t>
            </w:r>
            <w:r>
              <w:rPr>
                <w:b/>
              </w:rPr>
              <w:t>Lazárková (</w:t>
            </w:r>
            <w:r w:rsidRPr="00293D5D">
              <w:rPr>
                <w:b/>
              </w:rPr>
              <w:t>Bubelová</w:t>
            </w:r>
            <w:r>
              <w:rPr>
                <w:b/>
              </w:rPr>
              <w:t>)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 xml:space="preserve">Ing., Ph.D. </w:t>
            </w:r>
          </w:p>
        </w:tc>
      </w:tr>
      <w:tr w:rsidR="00D14B24" w:rsidRPr="00252AB1" w:rsidTr="00230F53">
        <w:trPr>
          <w:gridAfter w:val="1"/>
          <w:wAfter w:w="163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1982</w:t>
            </w:r>
          </w:p>
        </w:tc>
        <w:tc>
          <w:tcPr>
            <w:tcW w:w="1521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224" w:type="dxa"/>
            <w:gridSpan w:val="18"/>
          </w:tcPr>
          <w:p w:rsidR="00D14B24" w:rsidRPr="00252AB1" w:rsidRDefault="00D14B24" w:rsidP="00F85CF5">
            <w:pPr>
              <w:jc w:val="both"/>
            </w:pPr>
            <w:r w:rsidRPr="00252AB1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252AB1" w:rsidRDefault="00D14B24" w:rsidP="00F85CF5">
            <w:pPr>
              <w:jc w:val="both"/>
            </w:pPr>
            <w:r w:rsidRPr="00252AB1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252AB1" w:rsidRDefault="00D14B24" w:rsidP="00F85CF5">
            <w:pPr>
              <w:jc w:val="both"/>
            </w:pPr>
            <w:r w:rsidRPr="00252AB1">
              <w:t>N</w:t>
            </w:r>
          </w:p>
        </w:tc>
      </w:tr>
      <w:tr w:rsidR="00D14B24" w:rsidRPr="00E51077" w:rsidTr="00230F53">
        <w:trPr>
          <w:gridAfter w:val="1"/>
          <w:wAfter w:w="163" w:type="dxa"/>
        </w:trPr>
        <w:tc>
          <w:tcPr>
            <w:tcW w:w="4939" w:type="dxa"/>
            <w:gridSpan w:val="17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224" w:type="dxa"/>
            <w:gridSpan w:val="18"/>
          </w:tcPr>
          <w:p w:rsidR="00D14B24" w:rsidRPr="00E51077" w:rsidRDefault="00D14B24" w:rsidP="00F85CF5">
            <w:pPr>
              <w:jc w:val="both"/>
            </w:pPr>
            <w:r w:rsidRPr="00E51077"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E51077" w:rsidRDefault="00D14B24" w:rsidP="00F85CF5">
            <w:pPr>
              <w:jc w:val="both"/>
              <w:rPr>
                <w:b/>
              </w:rPr>
            </w:pPr>
            <w:r w:rsidRPr="00E51077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E51077" w:rsidRDefault="00D14B24" w:rsidP="00F85CF5">
            <w:pPr>
              <w:jc w:val="both"/>
            </w:pPr>
            <w:r w:rsidRPr="00E51077"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E51077" w:rsidRDefault="00D14B24" w:rsidP="00F85CF5">
            <w:pPr>
              <w:jc w:val="both"/>
              <w:rPr>
                <w:b/>
              </w:rPr>
            </w:pPr>
            <w:r w:rsidRPr="00E51077">
              <w:rPr>
                <w:b/>
              </w:rPr>
              <w:t>do kdy</w:t>
            </w:r>
          </w:p>
        </w:tc>
        <w:tc>
          <w:tcPr>
            <w:tcW w:w="1558" w:type="dxa"/>
            <w:gridSpan w:val="17"/>
          </w:tcPr>
          <w:p w:rsidR="00D14B24" w:rsidRPr="00E51077" w:rsidRDefault="00D14B24" w:rsidP="00F85CF5">
            <w:pPr>
              <w:jc w:val="both"/>
            </w:pPr>
            <w:r w:rsidRPr="00E51077"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76" w:type="dxa"/>
            <w:gridSpan w:val="2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76" w:type="dxa"/>
            <w:gridSpan w:val="28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1"/>
          <w:wAfter w:w="163" w:type="dxa"/>
          <w:trHeight w:val="324"/>
        </w:trPr>
        <w:tc>
          <w:tcPr>
            <w:tcW w:w="10060" w:type="dxa"/>
            <w:gridSpan w:val="78"/>
            <w:tcBorders>
              <w:top w:val="nil"/>
            </w:tcBorders>
          </w:tcPr>
          <w:p w:rsidR="0060365E" w:rsidRPr="0060365E" w:rsidRDefault="0060365E" w:rsidP="0060365E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60365E">
              <w:rPr>
                <w:b/>
                <w:sz w:val="21"/>
                <w:szCs w:val="21"/>
              </w:rPr>
              <w:t>Senzorické hodnocení potravin</w:t>
            </w:r>
            <w:r w:rsidRPr="0060365E">
              <w:rPr>
                <w:sz w:val="21"/>
                <w:szCs w:val="21"/>
              </w:rPr>
              <w:t xml:space="preserve"> (70% p)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1"/>
          <w:wAfter w:w="163" w:type="dxa"/>
          <w:trHeight w:val="372"/>
        </w:trPr>
        <w:tc>
          <w:tcPr>
            <w:tcW w:w="10060" w:type="dxa"/>
            <w:gridSpan w:val="78"/>
          </w:tcPr>
          <w:p w:rsidR="00D14B24" w:rsidRPr="004066E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 xml:space="preserve">2009: UTB Zlín, FT, </w:t>
            </w:r>
            <w:r w:rsidRPr="004066E7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4066E7">
              <w:rPr>
                <w:bCs/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731383" w:rsidTr="00230F53">
        <w:trPr>
          <w:gridAfter w:val="1"/>
          <w:wAfter w:w="163" w:type="dxa"/>
          <w:trHeight w:val="272"/>
        </w:trPr>
        <w:tc>
          <w:tcPr>
            <w:tcW w:w="10060" w:type="dxa"/>
            <w:gridSpan w:val="78"/>
          </w:tcPr>
          <w:p w:rsidR="00D14B24" w:rsidRPr="004066E7" w:rsidRDefault="00D14B24" w:rsidP="0000576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>2007 – dosud: UTB Zlín, FT, Ústav technologie potravin, odborný asistent</w:t>
            </w:r>
          </w:p>
        </w:tc>
      </w:tr>
      <w:tr w:rsidR="00D14B24" w:rsidTr="00230F53">
        <w:trPr>
          <w:gridAfter w:val="1"/>
          <w:wAfter w:w="163" w:type="dxa"/>
          <w:trHeight w:val="250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1"/>
          <w:wAfter w:w="163" w:type="dxa"/>
          <w:trHeight w:val="184"/>
        </w:trPr>
        <w:tc>
          <w:tcPr>
            <w:tcW w:w="10060" w:type="dxa"/>
            <w:gridSpan w:val="78"/>
          </w:tcPr>
          <w:p w:rsidR="00D14B24" w:rsidRPr="004066E7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4 BP, 15 DP.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08" w:type="dxa"/>
            <w:gridSpan w:val="27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1"/>
          <w:wAfter w:w="163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48" w:type="dxa"/>
            <w:gridSpan w:val="7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252AB1" w:rsidTr="00230F53">
        <w:trPr>
          <w:gridAfter w:val="1"/>
          <w:wAfter w:w="163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28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52AB1" w:rsidRDefault="00D14B24" w:rsidP="00F85CF5">
            <w:pPr>
              <w:jc w:val="both"/>
              <w:rPr>
                <w:b/>
              </w:rPr>
            </w:pPr>
            <w:r w:rsidRPr="00252AB1">
              <w:rPr>
                <w:b/>
              </w:rPr>
              <w:t>40</w:t>
            </w:r>
          </w:p>
        </w:tc>
        <w:tc>
          <w:tcPr>
            <w:tcW w:w="748" w:type="dxa"/>
            <w:gridSpan w:val="7"/>
            <w:vMerge w:val="restart"/>
          </w:tcPr>
          <w:p w:rsidR="00D14B24" w:rsidRPr="00252AB1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252AB1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1"/>
          <w:wAfter w:w="163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48" w:type="dxa"/>
            <w:gridSpan w:val="7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1"/>
          <w:wAfter w:w="163" w:type="dxa"/>
          <w:trHeight w:val="283"/>
        </w:trPr>
        <w:tc>
          <w:tcPr>
            <w:tcW w:w="10060" w:type="dxa"/>
            <w:gridSpan w:val="78"/>
          </w:tcPr>
          <w:p w:rsidR="00D14B24" w:rsidRPr="004066E7" w:rsidRDefault="00D14B24" w:rsidP="00F64EE2">
            <w:pPr>
              <w:spacing w:before="80" w:after="120"/>
              <w:jc w:val="both"/>
              <w:rPr>
                <w:sz w:val="21"/>
                <w:szCs w:val="21"/>
                <w:lang w:val="en-GB"/>
              </w:rPr>
            </w:pPr>
            <w:r w:rsidRPr="004066E7">
              <w:rPr>
                <w:b/>
                <w:sz w:val="21"/>
                <w:szCs w:val="21"/>
              </w:rPr>
              <w:t>BUBELOVÁ, Z. (45%)</w:t>
            </w:r>
            <w:r w:rsidRPr="004066E7">
              <w:rPr>
                <w:sz w:val="21"/>
                <w:szCs w:val="21"/>
              </w:rPr>
              <w:t xml:space="preserve">, TREMLOVÁ, B., BUŇKOVÁ, L., POSPIECH, M., VÍTOVÁ, E., BUŇKA, F.: </w:t>
            </w:r>
            <w:r w:rsidRPr="004066E7">
              <w:rPr>
                <w:sz w:val="21"/>
                <w:szCs w:val="21"/>
                <w:lang w:val="en-GB"/>
              </w:rPr>
              <w:t xml:space="preserve">The effect of long-term storage on the quality of sterilized processed cheese. </w:t>
            </w:r>
            <w:r w:rsidRPr="004066E7">
              <w:rPr>
                <w:i/>
                <w:sz w:val="21"/>
                <w:szCs w:val="21"/>
                <w:lang w:val="en-GB"/>
              </w:rPr>
              <w:t>Journal of Food Science and Technology</w:t>
            </w:r>
            <w:r w:rsidRPr="004066E7">
              <w:rPr>
                <w:sz w:val="21"/>
                <w:szCs w:val="21"/>
                <w:lang w:val="en-GB"/>
              </w:rPr>
              <w:t xml:space="preserve"> 52(8), 4985-4993, </w:t>
            </w:r>
            <w:r w:rsidRPr="004066E7">
              <w:rPr>
                <w:b/>
                <w:sz w:val="21"/>
                <w:szCs w:val="21"/>
                <w:lang w:val="en-GB"/>
              </w:rPr>
              <w:t>2015</w:t>
            </w:r>
            <w:r w:rsidRPr="004066E7">
              <w:rPr>
                <w:sz w:val="21"/>
                <w:szCs w:val="21"/>
                <w:lang w:val="en-GB"/>
              </w:rPr>
              <w:t xml:space="preserve">. ISSN 0022-1155. </w:t>
            </w:r>
          </w:p>
          <w:p w:rsidR="00D14B24" w:rsidRPr="004066E7" w:rsidRDefault="00D14B24" w:rsidP="004066E7">
            <w:pPr>
              <w:autoSpaceDE w:val="0"/>
              <w:autoSpaceDN w:val="0"/>
              <w:adjustRightInd w:val="0"/>
              <w:spacing w:after="120"/>
              <w:jc w:val="both"/>
              <w:rPr>
                <w:sz w:val="21"/>
                <w:szCs w:val="21"/>
                <w:lang w:val="en-GB"/>
              </w:rPr>
            </w:pPr>
            <w:r w:rsidRPr="004066E7">
              <w:rPr>
                <w:b/>
                <w:sz w:val="21"/>
                <w:szCs w:val="21"/>
              </w:rPr>
              <w:t>BUBELOVÁ, Z. (45%)</w:t>
            </w:r>
            <w:r w:rsidRPr="004066E7">
              <w:rPr>
                <w:sz w:val="21"/>
                <w:szCs w:val="21"/>
              </w:rPr>
              <w:t xml:space="preserve">, BUŇKA, F., TAŤÁKOVÁ, M., ŠTAJNOCHOVÁ, K., PUREVDORJ, K., BUŇKOVÁ, L.: </w:t>
            </w:r>
            <w:r w:rsidRPr="004066E7">
              <w:rPr>
                <w:sz w:val="21"/>
                <w:szCs w:val="21"/>
                <w:lang w:val="en-GB"/>
              </w:rPr>
              <w:t xml:space="preserve">Effects of temperature, pH and NaCl content on in vitro putrescine and cadaverine production through the growth of </w:t>
            </w:r>
            <w:r w:rsidRPr="004066E7">
              <w:rPr>
                <w:i/>
                <w:sz w:val="21"/>
                <w:szCs w:val="21"/>
                <w:lang w:val="en-GB"/>
              </w:rPr>
              <w:t>Serratia marcescens</w:t>
            </w:r>
            <w:r w:rsidRPr="004066E7">
              <w:rPr>
                <w:sz w:val="21"/>
                <w:szCs w:val="21"/>
                <w:lang w:val="en-GB"/>
              </w:rPr>
              <w:t xml:space="preserve"> CCM 303.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Journal of Environmental Science and Health, Part B </w:t>
            </w:r>
            <w:r w:rsidRPr="004066E7">
              <w:rPr>
                <w:sz w:val="21"/>
                <w:szCs w:val="21"/>
                <w:lang w:val="en-GB"/>
              </w:rPr>
              <w:t xml:space="preserve">50(11), 797-808, </w:t>
            </w:r>
            <w:r w:rsidRPr="004066E7">
              <w:rPr>
                <w:b/>
                <w:sz w:val="21"/>
                <w:szCs w:val="21"/>
                <w:lang w:val="en-GB"/>
              </w:rPr>
              <w:t>2015</w:t>
            </w:r>
            <w:r w:rsidRPr="004066E7">
              <w:rPr>
                <w:sz w:val="21"/>
                <w:szCs w:val="21"/>
                <w:lang w:val="en-GB"/>
              </w:rPr>
              <w:t xml:space="preserve">. ISSN 1532-4109. </w:t>
            </w:r>
          </w:p>
          <w:p w:rsidR="00D14B24" w:rsidRPr="004066E7" w:rsidRDefault="00D14B24" w:rsidP="004066E7">
            <w:pPr>
              <w:tabs>
                <w:tab w:val="left" w:pos="540"/>
              </w:tabs>
              <w:spacing w:after="120"/>
              <w:jc w:val="both"/>
              <w:rPr>
                <w:rFonts w:cs="Arial"/>
                <w:sz w:val="21"/>
                <w:szCs w:val="21"/>
              </w:rPr>
            </w:pPr>
            <w:r w:rsidRPr="004066E7">
              <w:rPr>
                <w:rFonts w:cs="Arial"/>
                <w:sz w:val="21"/>
                <w:szCs w:val="21"/>
              </w:rPr>
              <w:t xml:space="preserve">SUMCZYNSKI, D., </w:t>
            </w:r>
            <w:r w:rsidRPr="004066E7">
              <w:rPr>
                <w:rFonts w:cs="Arial"/>
                <w:b/>
                <w:sz w:val="21"/>
                <w:szCs w:val="21"/>
              </w:rPr>
              <w:t>BUBELOVÁ, Z.</w:t>
            </w:r>
            <w:r w:rsidRPr="004066E7">
              <w:rPr>
                <w:rFonts w:cs="Arial"/>
                <w:sz w:val="21"/>
                <w:szCs w:val="21"/>
              </w:rPr>
              <w:t xml:space="preserve"> </w:t>
            </w:r>
            <w:r w:rsidRPr="004066E7">
              <w:rPr>
                <w:rFonts w:cs="Arial"/>
                <w:b/>
                <w:sz w:val="21"/>
                <w:szCs w:val="21"/>
              </w:rPr>
              <w:t>(30%)</w:t>
            </w:r>
            <w:r w:rsidRPr="004066E7">
              <w:rPr>
                <w:rFonts w:cs="Arial"/>
                <w:sz w:val="21"/>
                <w:szCs w:val="21"/>
              </w:rPr>
              <w:t xml:space="preserve">, SNEYD, J., ERB-WEBER, S., MLČEK, J.: Total phenolics, flavonoids, antioxidant activity, crude fibre and digestibility in non-traditional wheat flakes and muesli. </w:t>
            </w:r>
            <w:r w:rsidRPr="004066E7">
              <w:rPr>
                <w:rFonts w:cs="Arial"/>
                <w:i/>
                <w:sz w:val="21"/>
                <w:szCs w:val="21"/>
              </w:rPr>
              <w:t xml:space="preserve">Food Chemistry </w:t>
            </w:r>
            <w:r w:rsidRPr="004066E7">
              <w:rPr>
                <w:rFonts w:cs="Arial"/>
                <w:sz w:val="21"/>
                <w:szCs w:val="21"/>
              </w:rPr>
              <w:t xml:space="preserve">174, 319-325, </w:t>
            </w:r>
            <w:r w:rsidRPr="004066E7">
              <w:rPr>
                <w:rFonts w:cs="Arial"/>
                <w:b/>
                <w:sz w:val="21"/>
                <w:szCs w:val="21"/>
              </w:rPr>
              <w:t>2015</w:t>
            </w:r>
            <w:r w:rsidRPr="004066E7">
              <w:rPr>
                <w:rFonts w:cs="Arial"/>
                <w:sz w:val="21"/>
                <w:szCs w:val="21"/>
              </w:rPr>
              <w:t xml:space="preserve">. ISSN 0308-8146. </w:t>
            </w:r>
          </w:p>
          <w:p w:rsidR="00D14B24" w:rsidRPr="004066E7" w:rsidRDefault="00D14B24" w:rsidP="004066E7">
            <w:pPr>
              <w:tabs>
                <w:tab w:val="left" w:pos="540"/>
              </w:tabs>
              <w:spacing w:after="120"/>
              <w:jc w:val="both"/>
              <w:rPr>
                <w:rFonts w:cs="Arial"/>
                <w:sz w:val="21"/>
                <w:szCs w:val="21"/>
              </w:rPr>
            </w:pPr>
            <w:r w:rsidRPr="004066E7">
              <w:rPr>
                <w:rFonts w:cs="Arial"/>
                <w:sz w:val="21"/>
                <w:szCs w:val="21"/>
              </w:rPr>
              <w:t xml:space="preserve">SUMCZYNSKI, D., </w:t>
            </w:r>
            <w:r w:rsidRPr="004066E7">
              <w:rPr>
                <w:rFonts w:cs="Arial"/>
                <w:b/>
                <w:sz w:val="21"/>
                <w:szCs w:val="21"/>
              </w:rPr>
              <w:t>BUBELOVÁ, Z. (30%)</w:t>
            </w:r>
            <w:r w:rsidRPr="004066E7">
              <w:rPr>
                <w:rFonts w:cs="Arial"/>
                <w:sz w:val="21"/>
                <w:szCs w:val="21"/>
              </w:rPr>
              <w:t xml:space="preserve">, FIŠERA, M.: Determination of chemical, insoluble dietary fibre, neutral-detergent fibre and in vitro digestibility in rice types commercialized in Czech markets. </w:t>
            </w:r>
            <w:r w:rsidRPr="004066E7">
              <w:rPr>
                <w:rFonts w:cs="Arial"/>
                <w:i/>
                <w:sz w:val="21"/>
                <w:szCs w:val="21"/>
              </w:rPr>
              <w:t xml:space="preserve">Journal of Food Composition and Analysis </w:t>
            </w:r>
            <w:r w:rsidRPr="004066E7">
              <w:rPr>
                <w:rFonts w:cs="Arial"/>
                <w:sz w:val="21"/>
                <w:szCs w:val="21"/>
              </w:rPr>
              <w:t xml:space="preserve">40, 8-13, </w:t>
            </w:r>
            <w:r w:rsidRPr="004066E7">
              <w:rPr>
                <w:rFonts w:cs="Arial"/>
                <w:b/>
                <w:sz w:val="21"/>
                <w:szCs w:val="21"/>
              </w:rPr>
              <w:t>2015</w:t>
            </w:r>
            <w:r w:rsidRPr="004066E7">
              <w:rPr>
                <w:rFonts w:cs="Arial"/>
                <w:sz w:val="21"/>
                <w:szCs w:val="21"/>
              </w:rPr>
              <w:t xml:space="preserve">. ISSN 0889-1575. </w:t>
            </w:r>
          </w:p>
          <w:p w:rsidR="00D14B24" w:rsidRDefault="00D14B24" w:rsidP="00F64EE2">
            <w:pPr>
              <w:pStyle w:val="Zkladntext"/>
              <w:spacing w:after="80"/>
              <w:ind w:left="0"/>
              <w:rPr>
                <w:b/>
              </w:rPr>
            </w:pPr>
            <w:r w:rsidRPr="004066E7">
              <w:rPr>
                <w:rFonts w:cs="Arial"/>
                <w:sz w:val="21"/>
                <w:szCs w:val="21"/>
              </w:rPr>
              <w:t xml:space="preserve">SUMCZYNSKI, D., </w:t>
            </w:r>
            <w:r w:rsidRPr="004066E7">
              <w:rPr>
                <w:rFonts w:cs="Arial"/>
                <w:b/>
                <w:sz w:val="21"/>
                <w:szCs w:val="21"/>
              </w:rPr>
              <w:t>BUBELOVÁ, Z. (50%)</w:t>
            </w:r>
            <w:r w:rsidRPr="004066E7">
              <w:rPr>
                <w:rFonts w:cs="Arial"/>
                <w:sz w:val="21"/>
                <w:szCs w:val="21"/>
              </w:rPr>
              <w:t xml:space="preserve">: Determination of nutritional characteristics, fibre and digestibility of colour rice types. </w:t>
            </w:r>
            <w:r w:rsidRPr="004066E7">
              <w:rPr>
                <w:rFonts w:cs="Arial"/>
                <w:i/>
                <w:sz w:val="21"/>
                <w:szCs w:val="21"/>
              </w:rPr>
              <w:t xml:space="preserve">Chemické listy </w:t>
            </w:r>
            <w:r w:rsidRPr="004066E7">
              <w:rPr>
                <w:rFonts w:cs="Arial"/>
                <w:sz w:val="21"/>
                <w:szCs w:val="21"/>
              </w:rPr>
              <w:t xml:space="preserve">109(2), 147-150, </w:t>
            </w:r>
            <w:r w:rsidRPr="004066E7">
              <w:rPr>
                <w:rFonts w:cs="Arial"/>
                <w:b/>
                <w:sz w:val="21"/>
                <w:szCs w:val="21"/>
              </w:rPr>
              <w:t>2015</w:t>
            </w:r>
            <w:r w:rsidRPr="004066E7">
              <w:rPr>
                <w:rFonts w:cs="Arial"/>
                <w:sz w:val="21"/>
                <w:szCs w:val="21"/>
              </w:rPr>
              <w:t>. ISSN 1213-7103.</w:t>
            </w:r>
            <w:r w:rsidRPr="00252AB1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D14B24" w:rsidTr="00230F53">
        <w:trPr>
          <w:gridAfter w:val="1"/>
          <w:wAfter w:w="163" w:type="dxa"/>
          <w:trHeight w:val="218"/>
        </w:trPr>
        <w:tc>
          <w:tcPr>
            <w:tcW w:w="10060" w:type="dxa"/>
            <w:gridSpan w:val="78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1"/>
          <w:wAfter w:w="163" w:type="dxa"/>
          <w:trHeight w:val="328"/>
        </w:trPr>
        <w:tc>
          <w:tcPr>
            <w:tcW w:w="10060" w:type="dxa"/>
            <w:gridSpan w:val="78"/>
          </w:tcPr>
          <w:p w:rsidR="00D14B24" w:rsidRPr="003E4621" w:rsidRDefault="00D14B24" w:rsidP="00F85CF5">
            <w:r>
              <w:t>---</w:t>
            </w:r>
          </w:p>
          <w:p w:rsidR="00D14B24" w:rsidRDefault="00D14B24" w:rsidP="00F85CF5">
            <w:pPr>
              <w:rPr>
                <w:b/>
              </w:rPr>
            </w:pPr>
          </w:p>
          <w:p w:rsidR="004066E7" w:rsidRDefault="004066E7" w:rsidP="00F85CF5">
            <w:pPr>
              <w:rPr>
                <w:b/>
              </w:rPr>
            </w:pPr>
          </w:p>
          <w:p w:rsidR="0000576C" w:rsidRDefault="0000576C" w:rsidP="00F85CF5">
            <w:pPr>
              <w:rPr>
                <w:b/>
              </w:rPr>
            </w:pPr>
          </w:p>
          <w:p w:rsidR="00D14B24" w:rsidRDefault="00D14B24" w:rsidP="00F85CF5">
            <w:pPr>
              <w:rPr>
                <w:b/>
              </w:rPr>
            </w:pPr>
          </w:p>
          <w:p w:rsidR="0060365E" w:rsidRDefault="0060365E" w:rsidP="00F85CF5">
            <w:pPr>
              <w:rPr>
                <w:b/>
              </w:rPr>
            </w:pPr>
          </w:p>
        </w:tc>
      </w:tr>
      <w:tr w:rsidR="00D14B24" w:rsidTr="00230F53">
        <w:trPr>
          <w:gridAfter w:val="1"/>
          <w:wAfter w:w="163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08" w:type="dxa"/>
            <w:gridSpan w:val="27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39" w:type="dxa"/>
            <w:gridSpan w:val="72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39" w:type="dxa"/>
            <w:gridSpan w:val="72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81" w:type="dxa"/>
            <w:gridSpan w:val="37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52" w:name="Lorencová"/>
            <w:bookmarkEnd w:id="52"/>
            <w:r w:rsidRPr="00293D5D">
              <w:rPr>
                <w:b/>
              </w:rPr>
              <w:t>Eva Lorencová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Ing., Ph.D. </w:t>
            </w:r>
          </w:p>
        </w:tc>
      </w:tr>
      <w:tr w:rsidR="001E1E5D" w:rsidTr="00230F53">
        <w:trPr>
          <w:gridAfter w:val="3"/>
          <w:wAfter w:w="207" w:type="dxa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1" w:type="dxa"/>
            <w:gridSpan w:val="8"/>
          </w:tcPr>
          <w:p w:rsidR="00D14B24" w:rsidRDefault="00D14B24" w:rsidP="00F85CF5">
            <w:pPr>
              <w:jc w:val="both"/>
            </w:pPr>
            <w:r>
              <w:t>1984</w:t>
            </w:r>
          </w:p>
        </w:tc>
        <w:tc>
          <w:tcPr>
            <w:tcW w:w="1678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722ADC" w:rsidRDefault="00D14B24" w:rsidP="00F85CF5">
            <w:pPr>
              <w:jc w:val="both"/>
            </w:pPr>
            <w:r w:rsidRPr="00722ADC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722ADC" w:rsidRDefault="00D14B24" w:rsidP="00F85CF5">
            <w:pPr>
              <w:jc w:val="both"/>
              <w:rPr>
                <w:b/>
              </w:rPr>
            </w:pPr>
            <w:r w:rsidRPr="00722ADC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722ADC" w:rsidRDefault="00D14B24" w:rsidP="00F85CF5">
            <w:pPr>
              <w:jc w:val="both"/>
            </w:pPr>
            <w:r w:rsidRPr="00722ADC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722ADC" w:rsidRDefault="00D14B24" w:rsidP="00F85CF5">
            <w:pPr>
              <w:jc w:val="both"/>
              <w:rPr>
                <w:b/>
              </w:rPr>
            </w:pPr>
            <w:r w:rsidRPr="00722ADC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722ADC" w:rsidRDefault="00D14B24" w:rsidP="00F85CF5">
            <w:pPr>
              <w:jc w:val="both"/>
            </w:pPr>
            <w:r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5D12BE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 w:rsidRPr="00C23C8B"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60365E" w:rsidRPr="0060365E" w:rsidRDefault="0060365E" w:rsidP="0060365E">
            <w:pPr>
              <w:spacing w:before="60" w:after="60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>Odborná stáž (100% l)</w:t>
            </w:r>
          </w:p>
          <w:p w:rsidR="00D14B24" w:rsidRPr="0060365E" w:rsidRDefault="0060365E" w:rsidP="0060365E">
            <w:pPr>
              <w:spacing w:before="60" w:after="60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>Technologie výroby potravin rostlinného původu I (20% p)</w:t>
            </w:r>
          </w:p>
          <w:p w:rsidR="0060365E" w:rsidRPr="0060365E" w:rsidRDefault="0060365E" w:rsidP="0060365E">
            <w:pPr>
              <w:spacing w:before="60" w:after="60"/>
              <w:rPr>
                <w:sz w:val="21"/>
                <w:szCs w:val="21"/>
              </w:rPr>
            </w:pPr>
            <w:r w:rsidRPr="0060365E">
              <w:rPr>
                <w:sz w:val="21"/>
                <w:szCs w:val="21"/>
              </w:rPr>
              <w:t>Technologie výroby potravin rostlinného původu II (20% p)</w:t>
            </w:r>
          </w:p>
          <w:p w:rsidR="0060365E" w:rsidRDefault="0060365E" w:rsidP="008337E7">
            <w:pPr>
              <w:spacing w:before="60" w:after="60"/>
            </w:pPr>
            <w:r w:rsidRPr="004443AF">
              <w:rPr>
                <w:b/>
                <w:sz w:val="21"/>
                <w:szCs w:val="21"/>
              </w:rPr>
              <w:t xml:space="preserve">Výroba </w:t>
            </w:r>
            <w:r w:rsidR="00260A7B" w:rsidRPr="004443AF">
              <w:rPr>
                <w:b/>
                <w:sz w:val="21"/>
                <w:szCs w:val="21"/>
              </w:rPr>
              <w:t xml:space="preserve">alkoholických a nealkoholických </w:t>
            </w:r>
            <w:r w:rsidRPr="004443AF">
              <w:rPr>
                <w:b/>
                <w:sz w:val="21"/>
                <w:szCs w:val="21"/>
              </w:rPr>
              <w:t>nápojů</w:t>
            </w:r>
            <w:r w:rsidRPr="0060365E">
              <w:rPr>
                <w:b/>
                <w:sz w:val="21"/>
                <w:szCs w:val="21"/>
              </w:rPr>
              <w:t xml:space="preserve"> </w:t>
            </w:r>
            <w:r w:rsidRPr="0060365E">
              <w:rPr>
                <w:sz w:val="21"/>
                <w:szCs w:val="21"/>
              </w:rPr>
              <w:t>(50%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372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2015: UTB Zlín, FT, </w:t>
            </w:r>
            <w:r w:rsidRPr="004066E7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4066E7">
              <w:rPr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272"/>
        </w:trPr>
        <w:tc>
          <w:tcPr>
            <w:tcW w:w="10016" w:type="dxa"/>
            <w:gridSpan w:val="76"/>
          </w:tcPr>
          <w:p w:rsidR="00D14B24" w:rsidRPr="004066E7" w:rsidRDefault="00D14B24" w:rsidP="0000576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2013 – dosud: UTB Zlín, FT, asistent, od r. 2015 odborný asistent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8 BP, 9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18" w:type="dxa"/>
            <w:gridSpan w:val="12"/>
          </w:tcPr>
          <w:p w:rsidR="00D14B24" w:rsidRPr="005B5777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Pr="00A004F6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18" w:type="dxa"/>
            <w:gridSpan w:val="12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9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60C8C" w:rsidRDefault="00D14B24" w:rsidP="00F85CF5">
            <w:pPr>
              <w:jc w:val="both"/>
              <w:rPr>
                <w:b/>
              </w:rPr>
            </w:pPr>
            <w:r w:rsidRPr="00260C8C">
              <w:rPr>
                <w:b/>
              </w:rPr>
              <w:t>54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60C8C" w:rsidRDefault="00D14B24" w:rsidP="00F85CF5">
            <w:pPr>
              <w:jc w:val="both"/>
              <w:rPr>
                <w:b/>
              </w:rPr>
            </w:pPr>
            <w:r w:rsidRPr="00260C8C">
              <w:rPr>
                <w:b/>
              </w:rPr>
              <w:t>70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260C8C" w:rsidRDefault="00D14B24" w:rsidP="00F85CF5">
            <w:pPr>
              <w:jc w:val="both"/>
              <w:rPr>
                <w:b/>
              </w:rPr>
            </w:pPr>
            <w:r w:rsidRPr="00260C8C">
              <w:rPr>
                <w:b/>
              </w:rPr>
              <w:t>28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18" w:type="dxa"/>
            <w:gridSpan w:val="12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9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75" w:type="dxa"/>
            <w:gridSpan w:val="23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4066E7" w:rsidRDefault="00D14B24" w:rsidP="00F64EE2">
            <w:pPr>
              <w:tabs>
                <w:tab w:val="left" w:pos="567"/>
              </w:tabs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b/>
                <w:sz w:val="21"/>
                <w:szCs w:val="21"/>
                <w:lang w:val="en-GB"/>
              </w:rPr>
              <w:t>LORENCOVÁ, E. (40%)</w:t>
            </w:r>
            <w:r w:rsidRPr="004066E7">
              <w:rPr>
                <w:sz w:val="21"/>
                <w:szCs w:val="21"/>
                <w:lang w:val="en-GB"/>
              </w:rPr>
              <w:t xml:space="preserve">, BUŇKOVÁ, L., PLEVA, P., DRÁB, V., KUBÁŇ, V., BUŇKA, F.: Selected factors influencing the ability of bifidobacterium to form biogenic amines.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International Journal of Food Science and Technology </w:t>
            </w:r>
            <w:r w:rsidRPr="004066E7">
              <w:rPr>
                <w:sz w:val="21"/>
                <w:szCs w:val="21"/>
                <w:lang w:val="en-GB"/>
              </w:rPr>
              <w:t xml:space="preserve">49, 1302-1307, </w:t>
            </w:r>
            <w:r w:rsidRPr="004066E7">
              <w:rPr>
                <w:b/>
                <w:sz w:val="21"/>
                <w:szCs w:val="21"/>
                <w:lang w:val="en-GB"/>
              </w:rPr>
              <w:t>2014</w:t>
            </w:r>
            <w:r w:rsidRPr="004066E7">
              <w:rPr>
                <w:sz w:val="21"/>
                <w:szCs w:val="21"/>
                <w:lang w:val="en-GB"/>
              </w:rPr>
              <w:t>. ISSN 1365-2621.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Pr="004066E7" w:rsidRDefault="00D14B24" w:rsidP="004066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HAUERLANDOVÁ, I., </w:t>
            </w:r>
            <w:r w:rsidRPr="004066E7">
              <w:rPr>
                <w:b/>
                <w:sz w:val="21"/>
                <w:szCs w:val="21"/>
              </w:rPr>
              <w:t>LORENCOVÁ, E. (30%)</w:t>
            </w:r>
            <w:r w:rsidRPr="004066E7">
              <w:rPr>
                <w:sz w:val="21"/>
                <w:szCs w:val="21"/>
              </w:rPr>
              <w:t xml:space="preserve">, BUŇKA, F., NAVRÁTIL, J., JANEČKOVÁ, K., BUŇKOVÁ, L.: </w:t>
            </w:r>
            <w:r w:rsidRPr="004066E7">
              <w:rPr>
                <w:sz w:val="21"/>
                <w:szCs w:val="21"/>
                <w:lang w:val="en-GB"/>
              </w:rPr>
              <w:t xml:space="preserve">The influence of fat and monoacylglycerols on growth of spore-forming bacteria in processed cheese.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International Journal of Food Microbiology </w:t>
            </w:r>
            <w:r w:rsidRPr="004066E7">
              <w:rPr>
                <w:sz w:val="21"/>
                <w:szCs w:val="21"/>
                <w:lang w:val="en-GB"/>
              </w:rPr>
              <w:t xml:space="preserve">182-183, 44-50, </w:t>
            </w:r>
            <w:r w:rsidRPr="004066E7">
              <w:rPr>
                <w:b/>
                <w:sz w:val="21"/>
                <w:szCs w:val="21"/>
              </w:rPr>
              <w:t>2014</w:t>
            </w:r>
            <w:r w:rsidRPr="004066E7">
              <w:rPr>
                <w:sz w:val="21"/>
                <w:szCs w:val="21"/>
              </w:rPr>
              <w:t>.</w:t>
            </w:r>
            <w:r w:rsidRPr="004066E7">
              <w:rPr>
                <w:sz w:val="21"/>
                <w:szCs w:val="21"/>
                <w:lang w:val="en-GB"/>
              </w:rPr>
              <w:t xml:space="preserve"> ISSN 0168-1605.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Pr="004066E7" w:rsidRDefault="00D14B24" w:rsidP="004066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  <w:lang w:val="en-GB"/>
              </w:rPr>
              <w:t xml:space="preserve">BUŇKOVÁ, L., ADAMCOVÁ, G., HUDCOVÁ, K., VELICHOVÁ, H., PACHLOVÁ, V., </w:t>
            </w:r>
            <w:r w:rsidRPr="004066E7">
              <w:rPr>
                <w:b/>
                <w:sz w:val="21"/>
                <w:szCs w:val="21"/>
                <w:lang w:val="en-GB"/>
              </w:rPr>
              <w:t>LORENCOVÁ, E. (20%)</w:t>
            </w:r>
            <w:r w:rsidRPr="004066E7">
              <w:rPr>
                <w:sz w:val="21"/>
                <w:szCs w:val="21"/>
                <w:lang w:val="en-GB"/>
              </w:rPr>
              <w:t xml:space="preserve">, BUŇKA, F.: Monitoring of biogenic amines in cheeses manufactured at small-scale farms and in fermented dairy products in the Czech Republic.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Food Chemistry </w:t>
            </w:r>
            <w:r w:rsidRPr="004066E7">
              <w:rPr>
                <w:sz w:val="21"/>
                <w:szCs w:val="21"/>
                <w:lang w:val="en-GB"/>
              </w:rPr>
              <w:t xml:space="preserve">141, 548-551, </w:t>
            </w:r>
            <w:r w:rsidRPr="004066E7">
              <w:rPr>
                <w:b/>
                <w:sz w:val="21"/>
                <w:szCs w:val="21"/>
                <w:lang w:val="en-GB"/>
              </w:rPr>
              <w:t>2013</w:t>
            </w:r>
            <w:r w:rsidRPr="004066E7">
              <w:rPr>
                <w:sz w:val="21"/>
                <w:szCs w:val="21"/>
                <w:lang w:val="en-GB"/>
              </w:rPr>
              <w:t>. ISSN 0308-8146.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Pr="004066E7" w:rsidRDefault="00D14B24" w:rsidP="004066E7">
            <w:pPr>
              <w:tabs>
                <w:tab w:val="left" w:pos="567"/>
              </w:tabs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b/>
                <w:sz w:val="21"/>
                <w:szCs w:val="21"/>
              </w:rPr>
              <w:t>LORENCOVÁ, E. (40%)</w:t>
            </w:r>
            <w:r w:rsidRPr="004066E7">
              <w:rPr>
                <w:sz w:val="21"/>
                <w:szCs w:val="21"/>
              </w:rPr>
              <w:t xml:space="preserve">, BUŇKOVÁ, L., MATOULKOVÁ, D., DRÁB, V., PLEVA, P., KUBÁŇ, V., BUŇKA, F.: </w:t>
            </w:r>
            <w:r w:rsidRPr="004066E7">
              <w:rPr>
                <w:sz w:val="21"/>
                <w:szCs w:val="21"/>
                <w:lang w:val="en-GB"/>
              </w:rPr>
              <w:t xml:space="preserve">Production of biogenic amines by lactic acid bacteria and bifidobacteria isolated from dairy products and beer. </w:t>
            </w:r>
            <w:r w:rsidRPr="004066E7">
              <w:rPr>
                <w:i/>
                <w:sz w:val="21"/>
                <w:szCs w:val="21"/>
                <w:lang w:val="en-GB"/>
              </w:rPr>
              <w:t>International</w:t>
            </w:r>
            <w:r w:rsidRPr="004066E7">
              <w:rPr>
                <w:sz w:val="21"/>
                <w:szCs w:val="21"/>
                <w:lang w:val="en-GB"/>
              </w:rPr>
              <w:t xml:space="preserve">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Journal of Food Science and Technology </w:t>
            </w:r>
            <w:r w:rsidRPr="004066E7">
              <w:rPr>
                <w:sz w:val="21"/>
                <w:szCs w:val="21"/>
                <w:lang w:val="en-GB"/>
              </w:rPr>
              <w:t xml:space="preserve">47, 2086-2091, </w:t>
            </w:r>
            <w:r w:rsidRPr="004066E7">
              <w:rPr>
                <w:b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 xml:space="preserve">. </w:t>
            </w:r>
            <w:r w:rsidRPr="004066E7">
              <w:rPr>
                <w:sz w:val="21"/>
                <w:szCs w:val="21"/>
                <w:lang w:val="en-GB"/>
              </w:rPr>
              <w:t>ISSN 1365-2621.</w:t>
            </w:r>
            <w:r w:rsidRPr="004066E7">
              <w:rPr>
                <w:sz w:val="21"/>
                <w:szCs w:val="21"/>
              </w:rPr>
              <w:t xml:space="preserve"> </w:t>
            </w:r>
          </w:p>
          <w:p w:rsidR="00D14B24" w:rsidRDefault="00D14B24" w:rsidP="00F64EE2">
            <w:pPr>
              <w:pStyle w:val="Zkladntext"/>
              <w:spacing w:after="80"/>
              <w:ind w:left="0"/>
              <w:rPr>
                <w:b/>
              </w:rPr>
            </w:pPr>
            <w:r w:rsidRPr="004066E7">
              <w:rPr>
                <w:sz w:val="21"/>
                <w:szCs w:val="21"/>
                <w:lang w:val="en-GB"/>
              </w:rPr>
              <w:t xml:space="preserve">PLEVA, P., BUŇKOVÁ, L., LAUKOVÁ, A., </w:t>
            </w:r>
            <w:r w:rsidRPr="004066E7">
              <w:rPr>
                <w:b/>
                <w:sz w:val="21"/>
                <w:szCs w:val="21"/>
                <w:lang w:val="en-GB"/>
              </w:rPr>
              <w:t>LORENCOVÁ, E. (30%)</w:t>
            </w:r>
            <w:r w:rsidRPr="004066E7">
              <w:rPr>
                <w:sz w:val="21"/>
                <w:szCs w:val="21"/>
                <w:lang w:val="en-GB"/>
              </w:rPr>
              <w:t xml:space="preserve">, KUBÁŇ, V., BUŇKA, F.: Decarboxylation activity of enterococci isolated from rabbit meat and staphylococci isolated from trout intestines. </w:t>
            </w:r>
            <w:r w:rsidRPr="004066E7">
              <w:rPr>
                <w:i/>
                <w:sz w:val="21"/>
                <w:szCs w:val="21"/>
                <w:lang w:val="en-GB"/>
              </w:rPr>
              <w:t xml:space="preserve">Veterinary Microbiology </w:t>
            </w:r>
            <w:r w:rsidRPr="004066E7">
              <w:rPr>
                <w:sz w:val="21"/>
                <w:szCs w:val="21"/>
                <w:lang w:val="en-GB"/>
              </w:rPr>
              <w:t xml:space="preserve">159, 438-442, </w:t>
            </w:r>
            <w:r w:rsidRPr="004066E7">
              <w:rPr>
                <w:b/>
                <w:sz w:val="21"/>
                <w:szCs w:val="21"/>
                <w:lang w:val="en-GB"/>
              </w:rPr>
              <w:t>2012</w:t>
            </w:r>
            <w:r w:rsidRPr="004066E7">
              <w:rPr>
                <w:sz w:val="21"/>
                <w:szCs w:val="21"/>
                <w:lang w:val="en-GB"/>
              </w:rPr>
              <w:t xml:space="preserve">. </w:t>
            </w:r>
            <w:r w:rsidRPr="004066E7">
              <w:rPr>
                <w:bCs/>
                <w:sz w:val="21"/>
                <w:szCs w:val="21"/>
              </w:rPr>
              <w:t>ISSN</w:t>
            </w:r>
            <w:r w:rsidRPr="004066E7">
              <w:rPr>
                <w:b/>
                <w:bCs/>
                <w:sz w:val="21"/>
                <w:szCs w:val="21"/>
              </w:rPr>
              <w:t xml:space="preserve"> </w:t>
            </w:r>
            <w:r w:rsidRPr="004066E7">
              <w:rPr>
                <w:sz w:val="21"/>
                <w:szCs w:val="21"/>
              </w:rPr>
              <w:t>03781135</w:t>
            </w:r>
            <w:r w:rsidRPr="004066E7">
              <w:rPr>
                <w:sz w:val="21"/>
                <w:szCs w:val="21"/>
                <w:lang w:val="en-GB"/>
              </w:rPr>
              <w:t>.</w:t>
            </w:r>
            <w:r w:rsidRPr="00EC26DC">
              <w:rPr>
                <w:sz w:val="22"/>
                <w:szCs w:val="22"/>
                <w:lang w:val="en-GB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pPr>
              <w:rPr>
                <w:b/>
              </w:rPr>
            </w:pPr>
            <w:r>
              <w:t>---</w:t>
            </w:r>
          </w:p>
          <w:p w:rsidR="004066E7" w:rsidRDefault="004066E7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:rsidR="00D14B24" w:rsidRDefault="00D14B24" w:rsidP="00F85CF5">
            <w:pPr>
              <w:jc w:val="both"/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Vysoká škola</w:t>
            </w:r>
          </w:p>
        </w:tc>
        <w:tc>
          <w:tcPr>
            <w:tcW w:w="7466" w:type="dxa"/>
            <w:gridSpan w:val="7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r w:rsidRPr="00B901A1">
              <w:t>Univerzita Tomáše Bati ve Zlíně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Součást vysoké školy</w:t>
            </w:r>
          </w:p>
        </w:tc>
        <w:tc>
          <w:tcPr>
            <w:tcW w:w="7466" w:type="dxa"/>
            <w:gridSpan w:val="7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B901A1">
              <w:t>Fakulta technologická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Název studijního programu</w:t>
            </w:r>
          </w:p>
        </w:tc>
        <w:tc>
          <w:tcPr>
            <w:tcW w:w="7466" w:type="dxa"/>
            <w:gridSpan w:val="7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Jméno a příjmení</w:t>
            </w:r>
          </w:p>
        </w:tc>
        <w:tc>
          <w:tcPr>
            <w:tcW w:w="455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F85CF5">
            <w:pPr>
              <w:rPr>
                <w:b/>
              </w:rPr>
            </w:pPr>
            <w:bookmarkStart w:id="53" w:name="Mlček"/>
            <w:bookmarkEnd w:id="53"/>
            <w:r w:rsidRPr="00766E2F">
              <w:rPr>
                <w:b/>
              </w:rPr>
              <w:t>Jiří Mlček</w:t>
            </w:r>
          </w:p>
        </w:tc>
        <w:tc>
          <w:tcPr>
            <w:tcW w:w="7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Tituly</w:t>
            </w: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doc. Ing., Ph.D.</w:t>
            </w:r>
          </w:p>
        </w:tc>
      </w:tr>
      <w:tr w:rsidR="001E1E5D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Rok narození</w:t>
            </w:r>
          </w:p>
        </w:tc>
        <w:tc>
          <w:tcPr>
            <w:tcW w:w="82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1981</w:t>
            </w:r>
          </w:p>
        </w:tc>
        <w:tc>
          <w:tcPr>
            <w:tcW w:w="15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k VŠ</w:t>
            </w:r>
          </w:p>
        </w:tc>
        <w:tc>
          <w:tcPr>
            <w:tcW w:w="122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AF000C">
              <w:t>pp</w:t>
            </w:r>
            <w:r>
              <w:t>.</w:t>
            </w:r>
          </w:p>
        </w:tc>
        <w:tc>
          <w:tcPr>
            <w:tcW w:w="9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AF000C">
              <w:t>40</w:t>
            </w:r>
          </w:p>
        </w:tc>
        <w:tc>
          <w:tcPr>
            <w:tcW w:w="70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9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 w:rsidRPr="00AF000C">
              <w:t>N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096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Typ vztahu na součásti VŠ, která uskutečňuje st. program</w:t>
            </w:r>
          </w:p>
        </w:tc>
        <w:tc>
          <w:tcPr>
            <w:tcW w:w="122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  <w:tc>
          <w:tcPr>
            <w:tcW w:w="70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70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do kdy</w:t>
            </w:r>
          </w:p>
        </w:tc>
        <w:tc>
          <w:tcPr>
            <w:tcW w:w="149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typ prac. vztahu</w:t>
            </w: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rozsah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317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170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220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644EC" w:rsidRPr="009644EC" w:rsidRDefault="009644EC" w:rsidP="009644EC">
            <w:pPr>
              <w:spacing w:before="60" w:after="60"/>
              <w:rPr>
                <w:sz w:val="21"/>
                <w:szCs w:val="21"/>
              </w:rPr>
            </w:pPr>
            <w:r w:rsidRPr="009644EC">
              <w:rPr>
                <w:sz w:val="21"/>
                <w:szCs w:val="21"/>
              </w:rPr>
              <w:t>Trendy v gastronomii I (100% p)</w:t>
            </w:r>
          </w:p>
          <w:p w:rsidR="009644EC" w:rsidRPr="009644EC" w:rsidRDefault="009644EC" w:rsidP="009644EC">
            <w:pPr>
              <w:spacing w:before="60" w:after="60"/>
              <w:rPr>
                <w:sz w:val="21"/>
                <w:szCs w:val="21"/>
              </w:rPr>
            </w:pPr>
            <w:r w:rsidRPr="009644EC">
              <w:rPr>
                <w:sz w:val="21"/>
                <w:szCs w:val="21"/>
              </w:rPr>
              <w:t>Trendy v gastronomii II (100% p)</w:t>
            </w:r>
          </w:p>
          <w:p w:rsidR="009644EC" w:rsidRPr="00B901A1" w:rsidRDefault="00A02E77" w:rsidP="00A02E77">
            <w:pPr>
              <w:spacing w:before="60" w:after="60"/>
            </w:pPr>
            <w:r w:rsidRPr="004443AF">
              <w:rPr>
                <w:sz w:val="21"/>
                <w:szCs w:val="21"/>
              </w:rPr>
              <w:t>Zpracování ovoce, zeleniny a minoritních rostlinných surovin</w:t>
            </w:r>
            <w:r>
              <w:rPr>
                <w:sz w:val="21"/>
                <w:szCs w:val="21"/>
              </w:rPr>
              <w:t xml:space="preserve"> </w:t>
            </w:r>
            <w:r w:rsidRPr="009644EC">
              <w:rPr>
                <w:sz w:val="21"/>
                <w:szCs w:val="21"/>
              </w:rPr>
              <w:t xml:space="preserve"> </w:t>
            </w:r>
            <w:r w:rsidR="009644EC" w:rsidRPr="009644EC">
              <w:rPr>
                <w:sz w:val="21"/>
                <w:szCs w:val="21"/>
              </w:rPr>
              <w:t>(100% p)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Údaje o vzdělání na VŠ </w:t>
            </w:r>
          </w:p>
        </w:tc>
      </w:tr>
      <w:tr w:rsidR="00D14B24" w:rsidRPr="00E92A6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2008: MENDELU Brno, AF, SP Chemie a technologie potravin, obor Vlastnosti a zpracování zemědělských materiálů a produktů, Ph.D.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Údaje o odborném působení od absolvování VŠ</w:t>
            </w:r>
          </w:p>
        </w:tc>
      </w:tr>
      <w:tr w:rsidR="00D14B24" w:rsidRPr="00E92A6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2008 – dosud: UTB Zlín, FT, odborný asistent, od r. 2016 docent, od r. 2014 ředitel Ústavu analýzy a chemie potravin 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Zkušenosti s vedením kvalifikačních a rigorózních prací</w:t>
            </w:r>
          </w:p>
        </w:tc>
      </w:tr>
      <w:tr w:rsidR="00D14B24" w:rsidRPr="00E92A6D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F85CF5">
            <w:pPr>
              <w:spacing w:before="60" w:after="6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11 BP, 11 DP.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3473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 xml:space="preserve">Obor habilitačního řízení </w:t>
            </w:r>
          </w:p>
        </w:tc>
        <w:tc>
          <w:tcPr>
            <w:tcW w:w="2133" w:type="dxa"/>
            <w:gridSpan w:val="1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83" w:type="dxa"/>
            <w:gridSpan w:val="20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2634" w:type="dxa"/>
            <w:gridSpan w:val="33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Ohlasy publikací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47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40" w:after="4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Technologie potravin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40" w:after="4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2016</w:t>
            </w:r>
          </w:p>
        </w:tc>
        <w:tc>
          <w:tcPr>
            <w:tcW w:w="198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4066E7" w:rsidRDefault="00D14B24" w:rsidP="004066E7">
            <w:pPr>
              <w:spacing w:before="40" w:after="40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UTB Zlín</w:t>
            </w:r>
          </w:p>
        </w:tc>
        <w:tc>
          <w:tcPr>
            <w:tcW w:w="712" w:type="dxa"/>
            <w:gridSpan w:val="1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WOS</w:t>
            </w:r>
          </w:p>
        </w:tc>
        <w:tc>
          <w:tcPr>
            <w:tcW w:w="85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Scopus</w:t>
            </w:r>
          </w:p>
        </w:tc>
        <w:tc>
          <w:tcPr>
            <w:tcW w:w="10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ostatní</w:t>
            </w:r>
          </w:p>
        </w:tc>
      </w:tr>
      <w:tr w:rsidR="00D14B24" w:rsidRPr="005C7EB9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47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Obor jmenovacího řízení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Rok udělení hodnosti</w:t>
            </w:r>
          </w:p>
        </w:tc>
        <w:tc>
          <w:tcPr>
            <w:tcW w:w="198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  <w:rPr>
                <w:b/>
              </w:rPr>
            </w:pPr>
            <w:r w:rsidRPr="00B901A1">
              <w:rPr>
                <w:b/>
              </w:rPr>
              <w:t>Řízení konáno na VŠ</w:t>
            </w:r>
          </w:p>
        </w:tc>
        <w:tc>
          <w:tcPr>
            <w:tcW w:w="712" w:type="dxa"/>
            <w:gridSpan w:val="1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C7EB9" w:rsidRDefault="00D14B24" w:rsidP="00F85CF5">
            <w:pPr>
              <w:rPr>
                <w:b/>
              </w:rPr>
            </w:pPr>
            <w:r w:rsidRPr="005C7EB9">
              <w:rPr>
                <w:b/>
              </w:rPr>
              <w:t>601</w:t>
            </w:r>
          </w:p>
        </w:tc>
        <w:tc>
          <w:tcPr>
            <w:tcW w:w="850" w:type="dxa"/>
            <w:gridSpan w:val="9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C7EB9" w:rsidRDefault="00D14B24" w:rsidP="00F85CF5">
            <w:pPr>
              <w:rPr>
                <w:b/>
              </w:rPr>
            </w:pPr>
            <w:r w:rsidRPr="005C7EB9">
              <w:rPr>
                <w:b/>
              </w:rPr>
              <w:t>786</w:t>
            </w:r>
          </w:p>
        </w:tc>
        <w:tc>
          <w:tcPr>
            <w:tcW w:w="1072" w:type="dxa"/>
            <w:gridSpan w:val="10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C7EB9" w:rsidRDefault="00D14B24" w:rsidP="00F85CF5">
            <w:pPr>
              <w:rPr>
                <w:b/>
              </w:rPr>
            </w:pPr>
            <w:r w:rsidRPr="005C7EB9">
              <w:rPr>
                <w:b/>
              </w:rPr>
              <w:t>neevid.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47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983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712" w:type="dxa"/>
            <w:gridSpan w:val="1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850" w:type="dxa"/>
            <w:gridSpan w:val="9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  <w:tc>
          <w:tcPr>
            <w:tcW w:w="1072" w:type="dxa"/>
            <w:gridSpan w:val="10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Pr="00B901A1" w:rsidRDefault="00D14B24" w:rsidP="00F85CF5">
            <w:pPr>
              <w:rPr>
                <w:b/>
              </w:rPr>
            </w:pP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RPr="00BE7719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4066E7" w:rsidRDefault="00D14B24" w:rsidP="00F64EE2">
            <w:pPr>
              <w:spacing w:before="80" w:after="120"/>
              <w:jc w:val="both"/>
              <w:rPr>
                <w:bCs/>
                <w:sz w:val="21"/>
                <w:szCs w:val="21"/>
              </w:rPr>
            </w:pPr>
            <w:r w:rsidRPr="004066E7">
              <w:rPr>
                <w:b/>
                <w:bCs/>
                <w:sz w:val="21"/>
                <w:szCs w:val="21"/>
              </w:rPr>
              <w:t>MLČEK, J. (55%)</w:t>
            </w:r>
            <w:r w:rsidRPr="004066E7">
              <w:rPr>
                <w:bCs/>
                <w:sz w:val="21"/>
                <w:szCs w:val="21"/>
              </w:rPr>
              <w:t xml:space="preserve">, JURÍKOVÁ, T., ŠKROVÁNKOVÁ, S., SOCHOR, J.: Quercetin and its anti-allergic immune response. </w:t>
            </w:r>
            <w:r w:rsidRPr="004066E7">
              <w:rPr>
                <w:bCs/>
                <w:i/>
                <w:iCs/>
                <w:sz w:val="21"/>
                <w:szCs w:val="21"/>
              </w:rPr>
              <w:t>Molecules</w:t>
            </w:r>
            <w:r w:rsidRPr="004066E7">
              <w:rPr>
                <w:bCs/>
                <w:sz w:val="21"/>
                <w:szCs w:val="21"/>
              </w:rPr>
              <w:t xml:space="preserve"> </w:t>
            </w:r>
            <w:r w:rsidRPr="004066E7">
              <w:rPr>
                <w:bCs/>
                <w:iCs/>
                <w:sz w:val="21"/>
                <w:szCs w:val="21"/>
              </w:rPr>
              <w:t>21</w:t>
            </w:r>
            <w:r w:rsidRPr="004066E7">
              <w:rPr>
                <w:bCs/>
                <w:sz w:val="21"/>
                <w:szCs w:val="21"/>
              </w:rPr>
              <w:t xml:space="preserve">(5), 623,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bCs/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bCs/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 xml:space="preserve">JURÍKOVÁ, T., </w:t>
            </w:r>
            <w:r w:rsidRPr="004066E7">
              <w:rPr>
                <w:b/>
                <w:bCs/>
                <w:sz w:val="21"/>
                <w:szCs w:val="21"/>
              </w:rPr>
              <w:t>MLČEK, J. (32%)</w:t>
            </w:r>
            <w:r w:rsidRPr="004066E7">
              <w:rPr>
                <w:bCs/>
                <w:sz w:val="21"/>
                <w:szCs w:val="21"/>
              </w:rPr>
              <w:t xml:space="preserve">, ŠKROVÁNKOVÁ, S., BALLA, S., SOCHOR, J., BARON, M., SUMCZYNSKI, D.: Black crowberry (Empetrum nigrum L.) flavonoids and their health promoting activity. </w:t>
            </w:r>
            <w:r w:rsidRPr="004066E7">
              <w:rPr>
                <w:bCs/>
                <w:i/>
                <w:iCs/>
                <w:sz w:val="21"/>
                <w:szCs w:val="21"/>
              </w:rPr>
              <w:t>Molecules</w:t>
            </w:r>
            <w:r w:rsidRPr="004066E7">
              <w:rPr>
                <w:bCs/>
                <w:sz w:val="21"/>
                <w:szCs w:val="21"/>
              </w:rPr>
              <w:t xml:space="preserve"> </w:t>
            </w:r>
            <w:r w:rsidRPr="004066E7">
              <w:rPr>
                <w:bCs/>
                <w:iCs/>
                <w:sz w:val="21"/>
                <w:szCs w:val="21"/>
              </w:rPr>
              <w:t>21</w:t>
            </w:r>
            <w:r w:rsidRPr="004066E7">
              <w:rPr>
                <w:bCs/>
                <w:sz w:val="21"/>
                <w:szCs w:val="21"/>
              </w:rPr>
              <w:t xml:space="preserve">(12), 1685, </w:t>
            </w:r>
            <w:r w:rsidRPr="004066E7">
              <w:rPr>
                <w:b/>
                <w:bCs/>
                <w:sz w:val="21"/>
                <w:szCs w:val="21"/>
              </w:rPr>
              <w:t>2016</w:t>
            </w:r>
            <w:r w:rsidRPr="004066E7">
              <w:rPr>
                <w:bCs/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color w:val="000000"/>
                <w:sz w:val="21"/>
                <w:szCs w:val="21"/>
              </w:rPr>
            </w:pPr>
            <w:r w:rsidRPr="004066E7">
              <w:rPr>
                <w:b/>
                <w:bCs/>
                <w:color w:val="000000"/>
                <w:sz w:val="21"/>
                <w:szCs w:val="21"/>
              </w:rPr>
              <w:t>MLČEK, J. (35%)</w:t>
            </w:r>
            <w:r w:rsidRPr="004066E7">
              <w:rPr>
                <w:color w:val="000000"/>
                <w:sz w:val="21"/>
                <w:szCs w:val="21"/>
              </w:rPr>
              <w:t xml:space="preserve">, DRUŽBÍKOVÁ, H., VALÁŠEK, P., SOCHOR, J., JURÍKOVÁ, T., BORKOVCOVÁ, M., BARON, M., BALLA, S.: Assessment of total polar materials in frying fats from Czech restaurants. </w:t>
            </w:r>
            <w:r w:rsidRPr="004066E7">
              <w:rPr>
                <w:i/>
                <w:iCs/>
                <w:color w:val="000000"/>
                <w:sz w:val="21"/>
                <w:szCs w:val="21"/>
              </w:rPr>
              <w:t>Italian Journal of Food Science</w:t>
            </w:r>
            <w:r w:rsidRPr="004066E7">
              <w:rPr>
                <w:color w:val="000000"/>
                <w:sz w:val="21"/>
                <w:szCs w:val="21"/>
              </w:rPr>
              <w:t xml:space="preserve"> 27(2), 32-37, </w:t>
            </w:r>
            <w:r w:rsidRPr="004066E7">
              <w:rPr>
                <w:b/>
                <w:bCs/>
                <w:color w:val="000000"/>
                <w:sz w:val="21"/>
                <w:szCs w:val="21"/>
              </w:rPr>
              <w:t>2015</w:t>
            </w:r>
            <w:r w:rsidRPr="004066E7">
              <w:rPr>
                <w:color w:val="000000"/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bCs/>
                <w:sz w:val="21"/>
                <w:szCs w:val="21"/>
              </w:rPr>
              <w:t xml:space="preserve">SUMCZYNSKI, D., BUBELOVÁ, Z., SNEYD, J., ERB-WEBER, S., </w:t>
            </w:r>
            <w:r w:rsidRPr="004066E7">
              <w:rPr>
                <w:b/>
                <w:bCs/>
                <w:sz w:val="21"/>
                <w:szCs w:val="21"/>
              </w:rPr>
              <w:t>MLČEK, J. (10%)</w:t>
            </w:r>
            <w:r w:rsidRPr="004066E7">
              <w:rPr>
                <w:bCs/>
                <w:sz w:val="21"/>
                <w:szCs w:val="21"/>
              </w:rPr>
              <w:t>:</w:t>
            </w:r>
            <w:r w:rsidRPr="004066E7">
              <w:rPr>
                <w:sz w:val="21"/>
                <w:szCs w:val="21"/>
              </w:rPr>
              <w:t xml:space="preserve"> </w:t>
            </w:r>
            <w:r w:rsidRPr="004066E7">
              <w:rPr>
                <w:bCs/>
                <w:sz w:val="21"/>
                <w:szCs w:val="21"/>
              </w:rPr>
              <w:t xml:space="preserve">Total phenolics, flavonoids, antioxidant activity, crude fibre and digestibility in non-traditional wheat flakes and muesli. </w:t>
            </w:r>
            <w:r w:rsidRPr="004066E7">
              <w:rPr>
                <w:bCs/>
                <w:i/>
                <w:sz w:val="21"/>
                <w:szCs w:val="21"/>
              </w:rPr>
              <w:t>Food Chemistry</w:t>
            </w:r>
            <w:r w:rsidRPr="004066E7">
              <w:rPr>
                <w:bCs/>
                <w:sz w:val="21"/>
                <w:szCs w:val="21"/>
              </w:rPr>
              <w:t xml:space="preserve"> </w:t>
            </w:r>
            <w:r w:rsidRPr="004066E7">
              <w:rPr>
                <w:sz w:val="21"/>
                <w:szCs w:val="21"/>
              </w:rPr>
              <w:t xml:space="preserve">174, 319-325, </w:t>
            </w:r>
            <w:r w:rsidRPr="004066E7">
              <w:rPr>
                <w:b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BE7719" w:rsidRDefault="00D14B24" w:rsidP="00F64EE2">
            <w:pPr>
              <w:spacing w:after="80"/>
              <w:jc w:val="both"/>
            </w:pPr>
            <w:r w:rsidRPr="004066E7">
              <w:rPr>
                <w:b/>
                <w:bCs/>
                <w:color w:val="000000"/>
                <w:sz w:val="21"/>
                <w:szCs w:val="21"/>
              </w:rPr>
              <w:t>MLČEK, J. (55%)</w:t>
            </w:r>
            <w:r w:rsidRPr="004066E7">
              <w:rPr>
                <w:color w:val="000000"/>
                <w:sz w:val="21"/>
                <w:szCs w:val="21"/>
              </w:rPr>
              <w:t xml:space="preserve">, ROP, O., JURÍKOVÁ, T., SOCHOR, J., FIŠERA, M., BALLA, S., BARON, M., HRABĚ, J.: Bioactive compounds in sweet rowanberry fruits of interspecific Rowan crosses. </w:t>
            </w:r>
            <w:r w:rsidRPr="004066E7">
              <w:rPr>
                <w:i/>
                <w:iCs/>
                <w:color w:val="000000"/>
                <w:sz w:val="21"/>
                <w:szCs w:val="21"/>
              </w:rPr>
              <w:t>Central European Journal of Biology</w:t>
            </w:r>
            <w:r w:rsidRPr="004066E7">
              <w:rPr>
                <w:color w:val="000000"/>
                <w:sz w:val="21"/>
                <w:szCs w:val="21"/>
              </w:rPr>
              <w:t xml:space="preserve"> 9(11), 1078-1086, </w:t>
            </w:r>
            <w:r w:rsidRPr="004066E7">
              <w:rPr>
                <w:b/>
                <w:bCs/>
                <w:color w:val="000000"/>
                <w:sz w:val="21"/>
                <w:szCs w:val="21"/>
              </w:rPr>
              <w:t>2014</w:t>
            </w:r>
            <w:r w:rsidRPr="004066E7">
              <w:rPr>
                <w:color w:val="000000"/>
                <w:sz w:val="21"/>
                <w:szCs w:val="21"/>
              </w:rPr>
              <w:t>.</w:t>
            </w:r>
            <w:r w:rsidRPr="00E92A6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r w:rsidRPr="00B901A1">
              <w:rPr>
                <w:b/>
              </w:rPr>
              <w:t>Působení v zahraničí</w:t>
            </w:r>
          </w:p>
        </w:tc>
      </w:tr>
      <w:tr w:rsidR="00D14B24" w:rsidRPr="000979F4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A1864" w:rsidRPr="004066E7" w:rsidRDefault="00D14B24" w:rsidP="00DA1864">
            <w:pPr>
              <w:spacing w:before="100" w:beforeAutospacing="1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2007: Ekologická farma Azienda Agricola Vairo, Itálie, pracovně-studijní stáž v rámci programu LEONARDO (3 měsíce)</w:t>
            </w:r>
          </w:p>
        </w:tc>
      </w:tr>
      <w:tr w:rsidR="00D14B24" w:rsidRPr="00B901A1" w:rsidTr="00230F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75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 xml:space="preserve">Podpis </w:t>
            </w:r>
          </w:p>
        </w:tc>
        <w:tc>
          <w:tcPr>
            <w:tcW w:w="4551" w:type="dxa"/>
            <w:gridSpan w:val="3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  <w:tc>
          <w:tcPr>
            <w:tcW w:w="78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B901A1" w:rsidRDefault="00D14B24" w:rsidP="00F85CF5">
            <w:pPr>
              <w:jc w:val="both"/>
            </w:pPr>
            <w:r w:rsidRPr="00B901A1">
              <w:rPr>
                <w:b/>
              </w:rPr>
              <w:t>datum</w:t>
            </w:r>
          </w:p>
        </w:tc>
        <w:tc>
          <w:tcPr>
            <w:tcW w:w="2130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B901A1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F85CF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17" w:type="dxa"/>
            <w:gridSpan w:val="70"/>
          </w:tcPr>
          <w:p w:rsidR="00D14B24" w:rsidRPr="00A405B4" w:rsidRDefault="00D14B24" w:rsidP="00F85CF5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17" w:type="dxa"/>
            <w:gridSpan w:val="70"/>
          </w:tcPr>
          <w:p w:rsidR="00D14B24" w:rsidRPr="00A405B4" w:rsidRDefault="00D14B24" w:rsidP="00F85CF5">
            <w:pPr>
              <w:jc w:val="both"/>
            </w:pPr>
            <w:r w:rsidRPr="00A405B4">
              <w:t>Fakulta technologická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17" w:type="dxa"/>
            <w:gridSpan w:val="70"/>
          </w:tcPr>
          <w:p w:rsidR="00D14B24" w:rsidRDefault="00D14B24" w:rsidP="00F85CF5">
            <w:pPr>
              <w:jc w:val="both"/>
            </w:pPr>
            <w:r>
              <w:t>Technologie potravin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59" w:type="dxa"/>
            <w:gridSpan w:val="35"/>
          </w:tcPr>
          <w:p w:rsidR="00D14B24" w:rsidRPr="00293D5D" w:rsidRDefault="00D14B24" w:rsidP="00F85CF5">
            <w:pPr>
              <w:jc w:val="both"/>
              <w:rPr>
                <w:b/>
              </w:rPr>
            </w:pPr>
            <w:bookmarkStart w:id="54" w:name="Pachlová"/>
            <w:bookmarkEnd w:id="54"/>
            <w:r w:rsidRPr="00293D5D">
              <w:rPr>
                <w:b/>
              </w:rPr>
              <w:t>Vendula Pachlová</w:t>
            </w:r>
          </w:p>
        </w:tc>
        <w:tc>
          <w:tcPr>
            <w:tcW w:w="726" w:type="dxa"/>
            <w:gridSpan w:val="9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 xml:space="preserve">doc. Ing., Ph.D. 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2599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7"/>
          </w:tcPr>
          <w:p w:rsidR="00D14B24" w:rsidRDefault="00D14B24" w:rsidP="00F85CF5">
            <w:pPr>
              <w:jc w:val="both"/>
            </w:pPr>
            <w:r>
              <w:t>1984</w:t>
            </w:r>
          </w:p>
        </w:tc>
        <w:tc>
          <w:tcPr>
            <w:tcW w:w="1667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14"/>
          </w:tcPr>
          <w:p w:rsidR="00D14B24" w:rsidRPr="00620A04" w:rsidRDefault="00D14B24" w:rsidP="00F85CF5">
            <w:pPr>
              <w:jc w:val="both"/>
            </w:pPr>
            <w:r w:rsidRPr="00620A04">
              <w:t>pp.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Pr="00620A04" w:rsidRDefault="00D14B24" w:rsidP="00F85CF5">
            <w:pPr>
              <w:jc w:val="both"/>
              <w:rPr>
                <w:b/>
              </w:rPr>
            </w:pPr>
            <w:r w:rsidRPr="00620A04"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Pr="00620A04" w:rsidRDefault="00D14B24" w:rsidP="00F85CF5">
            <w:pPr>
              <w:jc w:val="both"/>
            </w:pPr>
            <w:r w:rsidRPr="00620A04">
              <w:t>40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Pr="00620A04" w:rsidRDefault="00D14B24" w:rsidP="00F85CF5">
            <w:pPr>
              <w:jc w:val="both"/>
              <w:rPr>
                <w:b/>
              </w:rPr>
            </w:pPr>
            <w:r w:rsidRPr="00620A04"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620A04" w:rsidRDefault="00D14B24" w:rsidP="00F85CF5">
            <w:pPr>
              <w:jc w:val="both"/>
            </w:pPr>
            <w:r w:rsidRPr="00620A04">
              <w:t>N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5096" w:type="dxa"/>
            <w:gridSpan w:val="2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14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  <w:gridSpan w:val="9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11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15"/>
          </w:tcPr>
          <w:p w:rsidR="00D14B24" w:rsidRPr="00C32277" w:rsidRDefault="00D14B24" w:rsidP="00F85CF5">
            <w:pPr>
              <w:jc w:val="both"/>
              <w:rPr>
                <w:highlight w:val="green"/>
              </w:rPr>
            </w:pPr>
            <w:r w:rsidRPr="00DE0CD2"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15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32" w:type="dxa"/>
            <w:gridSpan w:val="2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6163" w:type="dxa"/>
            <w:gridSpan w:val="35"/>
          </w:tcPr>
          <w:p w:rsidR="00D14B24" w:rsidRDefault="00D14B24" w:rsidP="00F85CF5">
            <w:pPr>
              <w:jc w:val="both"/>
            </w:pPr>
          </w:p>
        </w:tc>
        <w:tc>
          <w:tcPr>
            <w:tcW w:w="1721" w:type="dxa"/>
            <w:gridSpan w:val="15"/>
          </w:tcPr>
          <w:p w:rsidR="00D14B24" w:rsidRDefault="00D14B24" w:rsidP="00F85CF5">
            <w:pPr>
              <w:jc w:val="both"/>
            </w:pPr>
          </w:p>
        </w:tc>
        <w:tc>
          <w:tcPr>
            <w:tcW w:w="2132" w:type="dxa"/>
            <w:gridSpan w:val="26"/>
          </w:tcPr>
          <w:p w:rsidR="00D14B24" w:rsidRDefault="00D14B24" w:rsidP="00F85CF5">
            <w:pPr>
              <w:jc w:val="both"/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230F53">
        <w:trPr>
          <w:gridAfter w:val="3"/>
          <w:wAfter w:w="207" w:type="dxa"/>
          <w:trHeight w:val="466"/>
        </w:trPr>
        <w:tc>
          <w:tcPr>
            <w:tcW w:w="10016" w:type="dxa"/>
            <w:gridSpan w:val="76"/>
            <w:tcBorders>
              <w:top w:val="nil"/>
            </w:tcBorders>
          </w:tcPr>
          <w:p w:rsidR="008C2AE9" w:rsidRPr="00D3349F" w:rsidRDefault="008C2AE9" w:rsidP="00D3349F">
            <w:pPr>
              <w:spacing w:before="40" w:after="40"/>
              <w:rPr>
                <w:sz w:val="21"/>
                <w:szCs w:val="21"/>
              </w:rPr>
            </w:pPr>
            <w:r w:rsidRPr="00D3349F">
              <w:rPr>
                <w:sz w:val="21"/>
                <w:szCs w:val="21"/>
              </w:rPr>
              <w:t>Oborový seminář (100% s)</w:t>
            </w:r>
          </w:p>
          <w:p w:rsidR="00D3349F" w:rsidRPr="00D3349F" w:rsidRDefault="00D3349F" w:rsidP="00D3349F">
            <w:pPr>
              <w:spacing w:before="40" w:after="40"/>
              <w:rPr>
                <w:sz w:val="21"/>
                <w:szCs w:val="21"/>
              </w:rPr>
            </w:pPr>
            <w:r w:rsidRPr="00D3349F">
              <w:rPr>
                <w:b/>
                <w:sz w:val="21"/>
                <w:szCs w:val="21"/>
              </w:rPr>
              <w:t>Technologická cvičení I</w:t>
            </w:r>
            <w:r w:rsidRPr="00D3349F">
              <w:rPr>
                <w:sz w:val="21"/>
                <w:szCs w:val="21"/>
              </w:rPr>
              <w:t xml:space="preserve"> (40% l)</w:t>
            </w:r>
          </w:p>
          <w:p w:rsidR="00D3349F" w:rsidRPr="00D3349F" w:rsidRDefault="00D3349F" w:rsidP="00D3349F">
            <w:pPr>
              <w:spacing w:before="40" w:after="40"/>
              <w:rPr>
                <w:sz w:val="21"/>
                <w:szCs w:val="21"/>
              </w:rPr>
            </w:pPr>
            <w:r w:rsidRPr="00D3349F">
              <w:rPr>
                <w:sz w:val="21"/>
                <w:szCs w:val="21"/>
              </w:rPr>
              <w:t>Technologická cvičení II (40% l)</w:t>
            </w:r>
          </w:p>
          <w:p w:rsidR="00D14B24" w:rsidRDefault="008C2AE9" w:rsidP="00D3349F">
            <w:pPr>
              <w:spacing w:before="40" w:after="40"/>
            </w:pPr>
            <w:r w:rsidRPr="00D3349F">
              <w:rPr>
                <w:b/>
                <w:sz w:val="21"/>
                <w:szCs w:val="21"/>
              </w:rPr>
              <w:t>Technologie výroby potravin živočišného původu I</w:t>
            </w:r>
            <w:r w:rsidRPr="00D3349F">
              <w:rPr>
                <w:sz w:val="21"/>
                <w:szCs w:val="21"/>
              </w:rPr>
              <w:t xml:space="preserve"> (70% p)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230F53">
        <w:trPr>
          <w:gridAfter w:val="3"/>
          <w:wAfter w:w="207" w:type="dxa"/>
          <w:trHeight w:val="372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2011: UTB Zlín, FT, </w:t>
            </w:r>
            <w:r w:rsidRPr="004066E7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4066E7">
              <w:rPr>
                <w:sz w:val="21"/>
                <w:szCs w:val="21"/>
              </w:rPr>
              <w:t>obor Technologie potravin, Ph.D.</w:t>
            </w: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230F53">
        <w:trPr>
          <w:gridAfter w:val="3"/>
          <w:wAfter w:w="207" w:type="dxa"/>
          <w:trHeight w:val="176"/>
        </w:trPr>
        <w:tc>
          <w:tcPr>
            <w:tcW w:w="10016" w:type="dxa"/>
            <w:gridSpan w:val="76"/>
          </w:tcPr>
          <w:p w:rsidR="00D14B24" w:rsidRPr="004066E7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2011 – dosud: UTB Zlín, FT, akademický pracovník – odborný asistent, od r. 2015 docent</w:t>
            </w:r>
          </w:p>
        </w:tc>
      </w:tr>
      <w:tr w:rsidR="00D14B24" w:rsidTr="00230F53">
        <w:trPr>
          <w:gridAfter w:val="3"/>
          <w:wAfter w:w="207" w:type="dxa"/>
          <w:trHeight w:val="250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230F53">
        <w:trPr>
          <w:gridAfter w:val="3"/>
          <w:wAfter w:w="207" w:type="dxa"/>
          <w:trHeight w:val="184"/>
        </w:trPr>
        <w:tc>
          <w:tcPr>
            <w:tcW w:w="10016" w:type="dxa"/>
            <w:gridSpan w:val="76"/>
          </w:tcPr>
          <w:p w:rsidR="00D14B24" w:rsidRPr="004066E7" w:rsidRDefault="00D14B24" w:rsidP="00F85CF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3 BP, 11 DP.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29" w:type="dxa"/>
            <w:gridSpan w:val="13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8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5" w:type="dxa"/>
            <w:gridSpan w:val="22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230F53">
        <w:trPr>
          <w:gridAfter w:val="3"/>
          <w:wAfter w:w="207" w:type="dxa"/>
          <w:cantSplit/>
        </w:trPr>
        <w:tc>
          <w:tcPr>
            <w:tcW w:w="3429" w:type="dxa"/>
            <w:gridSpan w:val="13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Technologie potravin</w:t>
            </w:r>
          </w:p>
        </w:tc>
        <w:tc>
          <w:tcPr>
            <w:tcW w:w="2258" w:type="dxa"/>
            <w:gridSpan w:val="16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2015</w:t>
            </w:r>
          </w:p>
        </w:tc>
        <w:tc>
          <w:tcPr>
            <w:tcW w:w="2265" w:type="dxa"/>
            <w:gridSpan w:val="22"/>
            <w:tcBorders>
              <w:right w:val="single" w:sz="12" w:space="0" w:color="auto"/>
            </w:tcBorders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UTB Zlín</w:t>
            </w:r>
          </w:p>
        </w:tc>
        <w:tc>
          <w:tcPr>
            <w:tcW w:w="661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gridSpan w:val="8"/>
            <w:shd w:val="clear" w:color="auto" w:fill="F7CAAC"/>
          </w:tcPr>
          <w:p w:rsidR="00D14B24" w:rsidRDefault="00D14B24" w:rsidP="00F85CF5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4" w:type="dxa"/>
            <w:gridSpan w:val="5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230F53">
        <w:trPr>
          <w:gridAfter w:val="3"/>
          <w:wAfter w:w="207" w:type="dxa"/>
          <w:cantSplit/>
          <w:trHeight w:val="70"/>
        </w:trPr>
        <w:tc>
          <w:tcPr>
            <w:tcW w:w="3429" w:type="dxa"/>
            <w:gridSpan w:val="13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8" w:type="dxa"/>
            <w:gridSpan w:val="16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5" w:type="dxa"/>
            <w:gridSpan w:val="22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2A49AB" w:rsidRDefault="00D14B24" w:rsidP="00F85CF5">
            <w:pPr>
              <w:jc w:val="both"/>
              <w:rPr>
                <w:b/>
              </w:rPr>
            </w:pPr>
            <w:r w:rsidRPr="002A49AB">
              <w:rPr>
                <w:b/>
              </w:rPr>
              <w:t>87</w:t>
            </w:r>
          </w:p>
        </w:tc>
        <w:tc>
          <w:tcPr>
            <w:tcW w:w="699" w:type="dxa"/>
            <w:gridSpan w:val="8"/>
            <w:vMerge w:val="restart"/>
          </w:tcPr>
          <w:p w:rsidR="00D14B24" w:rsidRPr="002A49AB" w:rsidRDefault="00D14B24" w:rsidP="00F85CF5">
            <w:pPr>
              <w:jc w:val="both"/>
              <w:rPr>
                <w:b/>
              </w:rPr>
            </w:pPr>
            <w:r w:rsidRPr="002A49AB">
              <w:rPr>
                <w:b/>
              </w:rPr>
              <w:t>131</w:t>
            </w:r>
          </w:p>
        </w:tc>
        <w:tc>
          <w:tcPr>
            <w:tcW w:w="704" w:type="dxa"/>
            <w:gridSpan w:val="5"/>
            <w:vMerge w:val="restart"/>
          </w:tcPr>
          <w:p w:rsidR="00D14B24" w:rsidRPr="002A49AB" w:rsidRDefault="00D14B24" w:rsidP="00F85CF5">
            <w:pPr>
              <w:jc w:val="both"/>
              <w:rPr>
                <w:b/>
                <w:sz w:val="18"/>
                <w:szCs w:val="18"/>
              </w:rPr>
            </w:pPr>
            <w:r w:rsidRPr="002A49AB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230F53">
        <w:trPr>
          <w:gridAfter w:val="3"/>
          <w:wAfter w:w="207" w:type="dxa"/>
          <w:trHeight w:val="205"/>
        </w:trPr>
        <w:tc>
          <w:tcPr>
            <w:tcW w:w="3429" w:type="dxa"/>
            <w:gridSpan w:val="13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58" w:type="dxa"/>
            <w:gridSpan w:val="16"/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2265" w:type="dxa"/>
            <w:gridSpan w:val="22"/>
            <w:tcBorders>
              <w:right w:val="single" w:sz="12" w:space="0" w:color="auto"/>
            </w:tcBorders>
          </w:tcPr>
          <w:p w:rsidR="00D14B24" w:rsidRDefault="00D14B24" w:rsidP="00F85CF5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699" w:type="dxa"/>
            <w:gridSpan w:val="8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  <w:tc>
          <w:tcPr>
            <w:tcW w:w="704" w:type="dxa"/>
            <w:gridSpan w:val="5"/>
            <w:vMerge/>
            <w:vAlign w:val="center"/>
          </w:tcPr>
          <w:p w:rsidR="00D14B24" w:rsidRDefault="00D14B24" w:rsidP="00F85CF5">
            <w:pPr>
              <w:rPr>
                <w:b/>
              </w:rPr>
            </w:pPr>
          </w:p>
        </w:tc>
      </w:tr>
      <w:tr w:rsidR="00D14B24" w:rsidTr="00230F53">
        <w:trPr>
          <w:gridAfter w:val="3"/>
          <w:wAfter w:w="207" w:type="dxa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230F53">
        <w:trPr>
          <w:gridAfter w:val="3"/>
          <w:wAfter w:w="207" w:type="dxa"/>
          <w:trHeight w:val="283"/>
        </w:trPr>
        <w:tc>
          <w:tcPr>
            <w:tcW w:w="10016" w:type="dxa"/>
            <w:gridSpan w:val="76"/>
          </w:tcPr>
          <w:p w:rsidR="00D14B24" w:rsidRPr="004066E7" w:rsidRDefault="00D14B24" w:rsidP="00F64EE2">
            <w:pPr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FLASAROVÁ, R., </w:t>
            </w:r>
            <w:r w:rsidRPr="004066E7">
              <w:rPr>
                <w:b/>
                <w:sz w:val="21"/>
                <w:szCs w:val="21"/>
              </w:rPr>
              <w:t>PACHLOVÁ, V. (35%)</w:t>
            </w:r>
            <w:r w:rsidRPr="004066E7">
              <w:rPr>
                <w:sz w:val="21"/>
                <w:szCs w:val="21"/>
              </w:rPr>
              <w:t xml:space="preserve">, BUŇKOVÁ, L., MENŠÍKOVÁ, A., GEORGOVÁ, N., DRÁB, V., BUŇKA, F.: Biogenic amine production by </w:t>
            </w:r>
            <w:r w:rsidRPr="004066E7">
              <w:rPr>
                <w:i/>
                <w:sz w:val="21"/>
                <w:szCs w:val="21"/>
              </w:rPr>
              <w:t>Lactococcus lactis</w:t>
            </w:r>
            <w:r w:rsidRPr="004066E7">
              <w:rPr>
                <w:sz w:val="21"/>
                <w:szCs w:val="21"/>
              </w:rPr>
              <w:t xml:space="preserve"> subsp. </w:t>
            </w:r>
            <w:r w:rsidRPr="004066E7">
              <w:rPr>
                <w:i/>
                <w:sz w:val="21"/>
                <w:szCs w:val="21"/>
              </w:rPr>
              <w:t>cremoris strains</w:t>
            </w:r>
            <w:r w:rsidRPr="004066E7">
              <w:rPr>
                <w:sz w:val="21"/>
                <w:szCs w:val="21"/>
              </w:rPr>
              <w:t xml:space="preserve"> in the model system of Dutch-type cheese. </w:t>
            </w:r>
            <w:r w:rsidRPr="004066E7">
              <w:rPr>
                <w:i/>
                <w:iCs/>
                <w:sz w:val="21"/>
                <w:szCs w:val="21"/>
              </w:rPr>
              <w:t>Food Chemistry</w:t>
            </w:r>
            <w:r w:rsidRPr="004066E7">
              <w:rPr>
                <w:sz w:val="21"/>
                <w:szCs w:val="21"/>
              </w:rPr>
              <w:t xml:space="preserve"> </w:t>
            </w:r>
            <w:r w:rsidRPr="004066E7">
              <w:rPr>
                <w:bCs/>
                <w:sz w:val="21"/>
                <w:szCs w:val="21"/>
              </w:rPr>
              <w:t>194</w:t>
            </w:r>
            <w:r w:rsidRPr="004066E7">
              <w:rPr>
                <w:sz w:val="21"/>
                <w:szCs w:val="21"/>
              </w:rPr>
              <w:t xml:space="preserve">, 68-75, </w:t>
            </w:r>
            <w:r w:rsidRPr="004066E7">
              <w:rPr>
                <w:b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MRÁZEK, J., </w:t>
            </w:r>
            <w:r w:rsidRPr="004066E7">
              <w:rPr>
                <w:b/>
                <w:sz w:val="21"/>
                <w:szCs w:val="21"/>
              </w:rPr>
              <w:t>PACHLOVÁ, V. (30%)</w:t>
            </w:r>
            <w:r w:rsidRPr="004066E7">
              <w:rPr>
                <w:sz w:val="21"/>
                <w:szCs w:val="21"/>
              </w:rPr>
              <w:t xml:space="preserve">, BUŇKA, F., ČERNÍKOVÁ, M., DRÁB, V., BEJBLOVÁ, M., STANĚK, K., BUŇKOVÁ, L.: Effect of different strains </w:t>
            </w:r>
            <w:r w:rsidRPr="004066E7">
              <w:rPr>
                <w:i/>
                <w:sz w:val="21"/>
                <w:szCs w:val="21"/>
              </w:rPr>
              <w:t>Penicillium nalgiovense</w:t>
            </w:r>
            <w:r w:rsidRPr="004066E7">
              <w:rPr>
                <w:sz w:val="21"/>
                <w:szCs w:val="21"/>
              </w:rPr>
              <w:t xml:space="preserve"> in the Nalžovy cheese during ripening. </w:t>
            </w:r>
            <w:r w:rsidRPr="004066E7">
              <w:rPr>
                <w:i/>
                <w:sz w:val="21"/>
                <w:szCs w:val="21"/>
              </w:rPr>
              <w:t xml:space="preserve">Journal of the Science of Food and Agriculture </w:t>
            </w:r>
            <w:r w:rsidRPr="004066E7">
              <w:rPr>
                <w:bCs/>
                <w:sz w:val="21"/>
                <w:szCs w:val="21"/>
              </w:rPr>
              <w:t>96</w:t>
            </w:r>
            <w:r w:rsidRPr="004066E7">
              <w:rPr>
                <w:sz w:val="21"/>
                <w:szCs w:val="21"/>
              </w:rPr>
              <w:t xml:space="preserve">(7), 2547-2554, </w:t>
            </w:r>
            <w:r w:rsidRPr="004066E7">
              <w:rPr>
                <w:b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BUŇKA, F., </w:t>
            </w:r>
            <w:r w:rsidRPr="004066E7">
              <w:rPr>
                <w:b/>
                <w:sz w:val="21"/>
                <w:szCs w:val="21"/>
              </w:rPr>
              <w:t>PACHLOVÁ, V. (50%)</w:t>
            </w:r>
            <w:r w:rsidRPr="004066E7">
              <w:rPr>
                <w:sz w:val="21"/>
                <w:szCs w:val="21"/>
              </w:rPr>
              <w:t xml:space="preserve">, NENUTILOVÁ, L.: </w:t>
            </w:r>
            <w:r w:rsidRPr="004066E7">
              <w:rPr>
                <w:sz w:val="21"/>
                <w:szCs w:val="21"/>
                <w:lang w:val="en-GB"/>
              </w:rPr>
              <w:t xml:space="preserve">Texture properties of dutch-type cheese as a function of its location and ripening. </w:t>
            </w:r>
            <w:r w:rsidRPr="004066E7">
              <w:rPr>
                <w:i/>
                <w:sz w:val="21"/>
                <w:szCs w:val="21"/>
              </w:rPr>
              <w:t xml:space="preserve">International Journal of Food Properties </w:t>
            </w:r>
            <w:r w:rsidRPr="004066E7">
              <w:rPr>
                <w:sz w:val="21"/>
                <w:szCs w:val="21"/>
              </w:rPr>
              <w:t xml:space="preserve">16(5), 1016-1027, </w:t>
            </w:r>
            <w:r w:rsidRPr="004066E7">
              <w:rPr>
                <w:b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Pr="004066E7" w:rsidRDefault="00D14B24" w:rsidP="004066E7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b/>
                <w:sz w:val="21"/>
                <w:szCs w:val="21"/>
              </w:rPr>
              <w:t>PACHLOVÁ, V. (40%)</w:t>
            </w:r>
            <w:r w:rsidRPr="004066E7">
              <w:rPr>
                <w:sz w:val="21"/>
                <w:szCs w:val="21"/>
              </w:rPr>
              <w:t xml:space="preserve">, BUŇKA, F., CHROMEČKOVÁ, M., BUŇKOVÁ, L., BARTÁK, P., POSPÍŠIL, P.: The development of free amino acids and volatile compounds in cheese “Olomoucké tvarůžky” (PGI) during ripening. </w:t>
            </w:r>
            <w:r w:rsidRPr="004066E7">
              <w:rPr>
                <w:i/>
                <w:sz w:val="21"/>
                <w:szCs w:val="21"/>
              </w:rPr>
              <w:t xml:space="preserve">International Journal of Food Science and Technology </w:t>
            </w:r>
            <w:r w:rsidRPr="004066E7">
              <w:rPr>
                <w:sz w:val="21"/>
                <w:szCs w:val="21"/>
              </w:rPr>
              <w:t xml:space="preserve">48(9), 1868-1876, </w:t>
            </w:r>
            <w:r w:rsidRPr="004066E7">
              <w:rPr>
                <w:b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D14B24" w:rsidRDefault="00D14B24" w:rsidP="00F64EE2">
            <w:pPr>
              <w:spacing w:after="80"/>
              <w:jc w:val="both"/>
              <w:rPr>
                <w:b/>
              </w:rPr>
            </w:pPr>
            <w:r w:rsidRPr="004066E7">
              <w:rPr>
                <w:b/>
                <w:sz w:val="21"/>
                <w:szCs w:val="21"/>
              </w:rPr>
              <w:t>PACHLOVÁ, V. (35%)</w:t>
            </w:r>
            <w:r w:rsidRPr="004066E7">
              <w:rPr>
                <w:sz w:val="21"/>
                <w:szCs w:val="21"/>
              </w:rPr>
              <w:t xml:space="preserve">, BUŇKA, F., FLASAROVÁ, R., VÁLKOVÁ, P., BUŇKOVÁ, L.: The effect of elevated temperature on ripening of Dutch type cheese. </w:t>
            </w:r>
            <w:r w:rsidRPr="004066E7">
              <w:rPr>
                <w:i/>
                <w:sz w:val="21"/>
                <w:szCs w:val="21"/>
              </w:rPr>
              <w:t>Food Chemistry</w:t>
            </w:r>
            <w:r w:rsidRPr="004066E7">
              <w:rPr>
                <w:sz w:val="21"/>
                <w:szCs w:val="21"/>
              </w:rPr>
              <w:t xml:space="preserve"> 132, 1846-1854, </w:t>
            </w:r>
            <w:r w:rsidRPr="004066E7">
              <w:rPr>
                <w:b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>.</w:t>
            </w:r>
            <w:r w:rsidRPr="00380356">
              <w:rPr>
                <w:sz w:val="22"/>
                <w:szCs w:val="22"/>
              </w:rPr>
              <w:t xml:space="preserve"> </w:t>
            </w:r>
          </w:p>
        </w:tc>
      </w:tr>
      <w:tr w:rsidR="00D14B24" w:rsidTr="00230F53">
        <w:trPr>
          <w:gridAfter w:val="3"/>
          <w:wAfter w:w="207" w:type="dxa"/>
          <w:trHeight w:val="218"/>
        </w:trPr>
        <w:tc>
          <w:tcPr>
            <w:tcW w:w="10016" w:type="dxa"/>
            <w:gridSpan w:val="76"/>
            <w:shd w:val="clear" w:color="auto" w:fill="F7CAAC"/>
          </w:tcPr>
          <w:p w:rsidR="00D14B24" w:rsidRDefault="00D14B24" w:rsidP="00F85CF5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230F53">
        <w:trPr>
          <w:gridAfter w:val="3"/>
          <w:wAfter w:w="207" w:type="dxa"/>
          <w:trHeight w:val="328"/>
        </w:trPr>
        <w:tc>
          <w:tcPr>
            <w:tcW w:w="10016" w:type="dxa"/>
            <w:gridSpan w:val="76"/>
          </w:tcPr>
          <w:p w:rsidR="00D14B24" w:rsidRDefault="00D14B24" w:rsidP="00F85CF5">
            <w:r>
              <w:t>---</w:t>
            </w:r>
          </w:p>
          <w:p w:rsidR="00D3349F" w:rsidRDefault="00D3349F" w:rsidP="00F85CF5"/>
          <w:p w:rsidR="00B704AD" w:rsidRDefault="00B704AD" w:rsidP="00F85CF5"/>
          <w:p w:rsidR="00B704AD" w:rsidRPr="00DE0CD2" w:rsidRDefault="00B704AD" w:rsidP="00F85CF5"/>
        </w:tc>
      </w:tr>
      <w:tr w:rsidR="00D14B24" w:rsidTr="00230F53">
        <w:trPr>
          <w:gridAfter w:val="3"/>
          <w:wAfter w:w="207" w:type="dxa"/>
          <w:cantSplit/>
          <w:trHeight w:val="470"/>
        </w:trPr>
        <w:tc>
          <w:tcPr>
            <w:tcW w:w="2577" w:type="dxa"/>
            <w:gridSpan w:val="4"/>
            <w:shd w:val="clear" w:color="auto" w:fill="F7CAAC"/>
          </w:tcPr>
          <w:p w:rsidR="00D14B24" w:rsidRDefault="00D14B24" w:rsidP="00F85CF5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37"/>
          </w:tcPr>
          <w:p w:rsidR="00D14B24" w:rsidRDefault="00D14B24" w:rsidP="00F85CF5">
            <w:pPr>
              <w:jc w:val="both"/>
            </w:pPr>
          </w:p>
        </w:tc>
        <w:tc>
          <w:tcPr>
            <w:tcW w:w="794" w:type="dxa"/>
            <w:gridSpan w:val="10"/>
            <w:shd w:val="clear" w:color="auto" w:fill="F7CAAC"/>
          </w:tcPr>
          <w:p w:rsidR="00D14B24" w:rsidRDefault="00D14B24" w:rsidP="00F85CF5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25"/>
          </w:tcPr>
          <w:p w:rsidR="00D14B24" w:rsidRDefault="00D14B24" w:rsidP="00F85CF5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0E5621">
        <w:tc>
          <w:tcPr>
            <w:tcW w:w="2583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0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0" w:type="dxa"/>
            <w:gridSpan w:val="38"/>
          </w:tcPr>
          <w:p w:rsidR="00D14B24" w:rsidRPr="007456B0" w:rsidRDefault="00D14B24" w:rsidP="00D14B24">
            <w:pPr>
              <w:jc w:val="both"/>
              <w:rPr>
                <w:b/>
              </w:rPr>
            </w:pPr>
            <w:bookmarkStart w:id="55" w:name="Polášek"/>
            <w:bookmarkEnd w:id="55"/>
            <w:r w:rsidRPr="007456B0">
              <w:rPr>
                <w:b/>
              </w:rPr>
              <w:t>Zdeněk Polášek</w:t>
            </w:r>
          </w:p>
        </w:tc>
        <w:tc>
          <w:tcPr>
            <w:tcW w:w="732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MVDr.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53" w:type="dxa"/>
            <w:gridSpan w:val="9"/>
          </w:tcPr>
          <w:p w:rsidR="00D14B24" w:rsidRDefault="00D14B24" w:rsidP="00D14B24">
            <w:pPr>
              <w:jc w:val="both"/>
            </w:pPr>
            <w:r>
              <w:t>1957</w:t>
            </w:r>
          </w:p>
        </w:tc>
        <w:tc>
          <w:tcPr>
            <w:tcW w:w="1612" w:type="dxa"/>
            <w:gridSpan w:val="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>
              <w:t>pp.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>
              <w:t>40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464F34">
              <w:t>08/2020</w:t>
            </w:r>
          </w:p>
        </w:tc>
      </w:tr>
      <w:tr w:rsidR="00D14B24" w:rsidTr="000E5621">
        <w:tc>
          <w:tcPr>
            <w:tcW w:w="5048" w:type="dxa"/>
            <w:gridSpan w:val="2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0939E0">
              <w:t>---</w:t>
            </w:r>
          </w:p>
        </w:tc>
      </w:tr>
      <w:tr w:rsidR="00D14B24" w:rsidTr="000E5621">
        <w:tc>
          <w:tcPr>
            <w:tcW w:w="6228" w:type="dxa"/>
            <w:gridSpan w:val="3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67" w:type="dxa"/>
            <w:gridSpan w:val="1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28" w:type="dxa"/>
            <w:gridSpan w:val="2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rPr>
          <w:trHeight w:val="466"/>
        </w:trPr>
        <w:tc>
          <w:tcPr>
            <w:tcW w:w="10223" w:type="dxa"/>
            <w:gridSpan w:val="79"/>
            <w:tcBorders>
              <w:top w:val="nil"/>
            </w:tcBorders>
          </w:tcPr>
          <w:p w:rsidR="00446BD0" w:rsidRPr="00446BD0" w:rsidRDefault="00446BD0" w:rsidP="00D25E3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446BD0">
              <w:rPr>
                <w:sz w:val="21"/>
                <w:szCs w:val="21"/>
              </w:rPr>
              <w:t xml:space="preserve">Exkurze (100% </w:t>
            </w:r>
            <w:r w:rsidR="00D25E3F">
              <w:rPr>
                <w:sz w:val="21"/>
                <w:szCs w:val="21"/>
              </w:rPr>
              <w:t>l</w:t>
            </w:r>
            <w:r w:rsidRPr="00446BD0">
              <w:rPr>
                <w:sz w:val="21"/>
                <w:szCs w:val="21"/>
              </w:rPr>
              <w:t>)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trHeight w:val="164"/>
        </w:trPr>
        <w:tc>
          <w:tcPr>
            <w:tcW w:w="10223" w:type="dxa"/>
            <w:gridSpan w:val="79"/>
          </w:tcPr>
          <w:p w:rsidR="00D14B24" w:rsidRPr="00EA245C" w:rsidRDefault="00D14B24" w:rsidP="004066E7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EA245C">
              <w:rPr>
                <w:sz w:val="21"/>
                <w:szCs w:val="21"/>
              </w:rPr>
              <w:t>1995: VFU Brno, FVHE, obor Veterinární hygiena a ekologie, MVDr.</w:t>
            </w:r>
          </w:p>
          <w:p w:rsidR="00D14B24" w:rsidRDefault="00D14B24" w:rsidP="004066E7">
            <w:pPr>
              <w:spacing w:after="60"/>
              <w:jc w:val="both"/>
              <w:rPr>
                <w:b/>
              </w:rPr>
            </w:pPr>
            <w:r w:rsidRPr="00EA245C">
              <w:rPr>
                <w:sz w:val="21"/>
                <w:szCs w:val="21"/>
              </w:rPr>
              <w:t>2012 – dosud: UTB Zlín, FT, DSP Chemie a technologie potravin, obor Technologie potravin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0E5621">
        <w:trPr>
          <w:trHeight w:val="713"/>
        </w:trPr>
        <w:tc>
          <w:tcPr>
            <w:tcW w:w="10223" w:type="dxa"/>
            <w:gridSpan w:val="79"/>
          </w:tcPr>
          <w:p w:rsidR="00D14B24" w:rsidRPr="00EA245C" w:rsidRDefault="00D14B24" w:rsidP="004066E7">
            <w:pPr>
              <w:autoSpaceDE w:val="0"/>
              <w:autoSpaceDN w:val="0"/>
              <w:adjustRightInd w:val="0"/>
              <w:spacing w:before="60"/>
              <w:jc w:val="both"/>
              <w:rPr>
                <w:rFonts w:eastAsia="Calibri"/>
                <w:sz w:val="21"/>
                <w:szCs w:val="21"/>
              </w:rPr>
            </w:pPr>
            <w:r w:rsidRPr="00EA245C">
              <w:rPr>
                <w:rFonts w:eastAsia="Calibri"/>
                <w:sz w:val="21"/>
                <w:szCs w:val="21"/>
              </w:rPr>
              <w:t xml:space="preserve">1993 </w:t>
            </w:r>
            <w:r w:rsidRPr="00EA245C">
              <w:rPr>
                <w:sz w:val="21"/>
                <w:szCs w:val="21"/>
              </w:rPr>
              <w:t xml:space="preserve">– </w:t>
            </w:r>
            <w:r w:rsidRPr="00EA245C">
              <w:rPr>
                <w:rFonts w:eastAsia="Calibri"/>
                <w:sz w:val="21"/>
                <w:szCs w:val="21"/>
              </w:rPr>
              <w:t xml:space="preserve">1995: </w:t>
            </w:r>
            <w:r w:rsidRPr="00EA245C">
              <w:rPr>
                <w:sz w:val="21"/>
                <w:szCs w:val="21"/>
              </w:rPr>
              <w:t>UPZM</w:t>
            </w:r>
            <w:r w:rsidRPr="00EA245C">
              <w:rPr>
                <w:rFonts w:eastAsia="Calibri"/>
                <w:sz w:val="21"/>
                <w:szCs w:val="21"/>
              </w:rPr>
              <w:t xml:space="preserve"> Brno, </w:t>
            </w:r>
            <w:r w:rsidRPr="00EA245C">
              <w:rPr>
                <w:sz w:val="21"/>
                <w:szCs w:val="21"/>
              </w:rPr>
              <w:t>ředitel</w:t>
            </w:r>
            <w:r w:rsidRPr="00EA245C">
              <w:rPr>
                <w:rFonts w:eastAsia="Calibri"/>
                <w:sz w:val="21"/>
                <w:szCs w:val="21"/>
              </w:rPr>
              <w:t xml:space="preserve"> </w:t>
            </w:r>
          </w:p>
          <w:p w:rsidR="00D14B24" w:rsidRPr="00EA245C" w:rsidRDefault="00D14B24" w:rsidP="004066E7">
            <w:pPr>
              <w:autoSpaceDE w:val="0"/>
              <w:autoSpaceDN w:val="0"/>
              <w:adjustRightInd w:val="0"/>
              <w:spacing w:before="20" w:after="20"/>
              <w:jc w:val="both"/>
              <w:rPr>
                <w:sz w:val="21"/>
                <w:szCs w:val="21"/>
              </w:rPr>
            </w:pPr>
            <w:r w:rsidRPr="00EA245C">
              <w:rPr>
                <w:sz w:val="21"/>
                <w:szCs w:val="21"/>
              </w:rPr>
              <w:t>1995 – 2012: Idema Foods – Zlín, ředitel, spolumajitel</w:t>
            </w:r>
          </w:p>
          <w:p w:rsidR="00D14B24" w:rsidRPr="000F704E" w:rsidRDefault="00D14B24" w:rsidP="004066E7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Calibri"/>
                <w:sz w:val="22"/>
                <w:szCs w:val="22"/>
              </w:rPr>
            </w:pPr>
            <w:r w:rsidRPr="00EA245C">
              <w:rPr>
                <w:sz w:val="21"/>
                <w:szCs w:val="21"/>
              </w:rPr>
              <w:t>2012 – dosud: UTB Zlín, FT, odborný asistent</w:t>
            </w:r>
          </w:p>
        </w:tc>
      </w:tr>
      <w:tr w:rsidR="00D14B24" w:rsidTr="000E5621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0E5621">
        <w:trPr>
          <w:trHeight w:val="184"/>
        </w:trPr>
        <w:tc>
          <w:tcPr>
            <w:tcW w:w="10223" w:type="dxa"/>
            <w:gridSpan w:val="79"/>
          </w:tcPr>
          <w:p w:rsidR="00D14B24" w:rsidRPr="00EA245C" w:rsidRDefault="00D14B24" w:rsidP="004066E7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A245C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EA245C">
              <w:rPr>
                <w:rFonts w:eastAsia="Calibri"/>
                <w:sz w:val="21"/>
                <w:szCs w:val="21"/>
              </w:rPr>
              <w:t>–</w:t>
            </w:r>
            <w:r w:rsidRPr="00EA245C">
              <w:rPr>
                <w:sz w:val="21"/>
                <w:szCs w:val="21"/>
              </w:rPr>
              <w:t xml:space="preserve"> 2017: 2 DP.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8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7" w:type="dxa"/>
            <w:gridSpan w:val="26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62" w:type="dxa"/>
            <w:gridSpan w:val="2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16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17" w:type="dxa"/>
            <w:gridSpan w:val="26"/>
            <w:tcBorders>
              <w:right w:val="single" w:sz="12" w:space="0" w:color="auto"/>
            </w:tcBorders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3" w:type="dxa"/>
            <w:gridSpan w:val="10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4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95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0E5621">
        <w:trPr>
          <w:cantSplit/>
          <w:trHeight w:val="70"/>
        </w:trPr>
        <w:tc>
          <w:tcPr>
            <w:tcW w:w="3436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08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17" w:type="dxa"/>
            <w:gridSpan w:val="26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3" w:type="dxa"/>
            <w:gridSpan w:val="10"/>
            <w:vMerge w:val="restart"/>
            <w:tcBorders>
              <w:left w:val="single" w:sz="12" w:space="0" w:color="auto"/>
            </w:tcBorders>
          </w:tcPr>
          <w:p w:rsidR="00D14B24" w:rsidRPr="00464F34" w:rsidRDefault="00D14B24" w:rsidP="00D14B24">
            <w:pPr>
              <w:jc w:val="both"/>
              <w:rPr>
                <w:b/>
              </w:rPr>
            </w:pPr>
            <w:r w:rsidRPr="00464F34">
              <w:rPr>
                <w:b/>
              </w:rPr>
              <w:t>0</w:t>
            </w:r>
          </w:p>
        </w:tc>
        <w:tc>
          <w:tcPr>
            <w:tcW w:w="714" w:type="dxa"/>
            <w:gridSpan w:val="8"/>
            <w:vMerge w:val="restart"/>
          </w:tcPr>
          <w:p w:rsidR="00D14B24" w:rsidRPr="00464F34" w:rsidRDefault="00D14B24" w:rsidP="00D14B24">
            <w:pPr>
              <w:jc w:val="both"/>
              <w:rPr>
                <w:b/>
              </w:rPr>
            </w:pPr>
            <w:r w:rsidRPr="00464F34">
              <w:rPr>
                <w:b/>
              </w:rPr>
              <w:t>0</w:t>
            </w:r>
          </w:p>
        </w:tc>
        <w:tc>
          <w:tcPr>
            <w:tcW w:w="795" w:type="dxa"/>
            <w:gridSpan w:val="5"/>
            <w:vMerge w:val="restart"/>
          </w:tcPr>
          <w:p w:rsidR="00D14B24" w:rsidRPr="00D73FFF" w:rsidRDefault="00D14B24" w:rsidP="00D14B24">
            <w:pPr>
              <w:jc w:val="both"/>
              <w:rPr>
                <w:b/>
                <w:sz w:val="18"/>
                <w:szCs w:val="18"/>
              </w:rPr>
            </w:pPr>
            <w:r w:rsidRPr="00D73FFF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0E5621">
        <w:trPr>
          <w:trHeight w:val="205"/>
        </w:trPr>
        <w:tc>
          <w:tcPr>
            <w:tcW w:w="3436" w:type="dxa"/>
            <w:gridSpan w:val="14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17" w:type="dxa"/>
            <w:gridSpan w:val="26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3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14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95" w:type="dxa"/>
            <w:gridSpan w:val="5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trHeight w:val="283"/>
        </w:trPr>
        <w:tc>
          <w:tcPr>
            <w:tcW w:w="10223" w:type="dxa"/>
            <w:gridSpan w:val="79"/>
          </w:tcPr>
          <w:p w:rsidR="00D14B24" w:rsidRPr="00EA245C" w:rsidRDefault="00D14B24" w:rsidP="00F64EE2">
            <w:pPr>
              <w:pStyle w:val="Normlnweb"/>
              <w:spacing w:before="80" w:beforeAutospacing="0" w:after="120" w:afterAutospacing="0"/>
              <w:jc w:val="both"/>
              <w:rPr>
                <w:sz w:val="21"/>
                <w:szCs w:val="21"/>
              </w:rPr>
            </w:pPr>
            <w:r w:rsidRPr="00EA245C">
              <w:rPr>
                <w:caps/>
                <w:sz w:val="21"/>
                <w:szCs w:val="21"/>
              </w:rPr>
              <w:t xml:space="preserve">Gál, R., Stratilová, Z., </w:t>
            </w:r>
            <w:r w:rsidRPr="00EA245C">
              <w:rPr>
                <w:b/>
                <w:caps/>
                <w:sz w:val="21"/>
                <w:szCs w:val="21"/>
              </w:rPr>
              <w:t>Polášek, Z.</w:t>
            </w:r>
            <w:r w:rsidRPr="00EA245C">
              <w:rPr>
                <w:caps/>
                <w:sz w:val="21"/>
                <w:szCs w:val="21"/>
              </w:rPr>
              <w:t xml:space="preserve"> </w:t>
            </w:r>
            <w:r w:rsidRPr="00EA245C">
              <w:rPr>
                <w:b/>
                <w:caps/>
                <w:sz w:val="21"/>
                <w:szCs w:val="21"/>
              </w:rPr>
              <w:t>(10%)</w:t>
            </w:r>
            <w:r w:rsidRPr="00EA245C">
              <w:rPr>
                <w:caps/>
                <w:sz w:val="21"/>
                <w:szCs w:val="21"/>
              </w:rPr>
              <w:t>, Brychtová, M.:</w:t>
            </w:r>
            <w:r w:rsidRPr="00EA245C">
              <w:rPr>
                <w:sz w:val="21"/>
                <w:szCs w:val="21"/>
              </w:rPr>
              <w:t xml:space="preserve"> Gastronomická příprava a posouzení kvality pokrmů z hlemýždího masa. </w:t>
            </w:r>
            <w:r w:rsidRPr="00EA245C">
              <w:rPr>
                <w:i/>
                <w:sz w:val="21"/>
                <w:szCs w:val="21"/>
              </w:rPr>
              <w:t>Sborník příspěvků z IX. mezinárodní vědecké konference „Nové trendy v gastronomii, hotelnictví a cestovním ruchu</w:t>
            </w:r>
            <w:r w:rsidRPr="00EA245C">
              <w:rPr>
                <w:sz w:val="21"/>
                <w:szCs w:val="21"/>
              </w:rPr>
              <w:t xml:space="preserve">“, 57-63, </w:t>
            </w:r>
            <w:r w:rsidRPr="00EA245C">
              <w:rPr>
                <w:b/>
                <w:sz w:val="21"/>
                <w:szCs w:val="21"/>
              </w:rPr>
              <w:t>2016</w:t>
            </w:r>
            <w:r w:rsidRPr="00EA245C">
              <w:rPr>
                <w:sz w:val="21"/>
                <w:szCs w:val="21"/>
              </w:rPr>
              <w:t>.</w:t>
            </w:r>
            <w:r w:rsidRPr="00EA245C">
              <w:rPr>
                <w:b/>
                <w:sz w:val="21"/>
                <w:szCs w:val="21"/>
              </w:rPr>
              <w:t xml:space="preserve"> </w:t>
            </w:r>
            <w:r w:rsidRPr="00EA245C">
              <w:rPr>
                <w:sz w:val="21"/>
                <w:szCs w:val="21"/>
              </w:rPr>
              <w:t xml:space="preserve">ISBN 978-80-87300-89-3. </w:t>
            </w:r>
          </w:p>
          <w:p w:rsidR="00D14B24" w:rsidRPr="00EA245C" w:rsidRDefault="00D14B24" w:rsidP="004066E7">
            <w:pPr>
              <w:pStyle w:val="Normlnweb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EA245C">
              <w:rPr>
                <w:caps/>
                <w:sz w:val="21"/>
                <w:szCs w:val="21"/>
              </w:rPr>
              <w:t xml:space="preserve">Gál, R., Zderčíková, E., Brychtová, M., </w:t>
            </w:r>
            <w:r w:rsidRPr="00EA245C">
              <w:rPr>
                <w:b/>
                <w:caps/>
                <w:sz w:val="21"/>
                <w:szCs w:val="21"/>
              </w:rPr>
              <w:t>Polášek, Z. (10%)</w:t>
            </w:r>
            <w:r w:rsidRPr="00EA245C">
              <w:rPr>
                <w:caps/>
                <w:sz w:val="21"/>
                <w:szCs w:val="21"/>
              </w:rPr>
              <w:t>:</w:t>
            </w:r>
            <w:r w:rsidRPr="00EA245C">
              <w:rPr>
                <w:sz w:val="21"/>
                <w:szCs w:val="21"/>
              </w:rPr>
              <w:t xml:space="preserve"> Posouzení ztrát hmotnosti tepelně opracovaných masných výrobků v průběhu technologického zpracování. </w:t>
            </w:r>
            <w:r w:rsidRPr="00EA245C">
              <w:rPr>
                <w:i/>
                <w:sz w:val="21"/>
                <w:szCs w:val="21"/>
              </w:rPr>
              <w:t xml:space="preserve">Sborník příspěvků XLII. konference o jakosti potravin a potravinových surovin, </w:t>
            </w:r>
            <w:r w:rsidRPr="00EA245C">
              <w:rPr>
                <w:sz w:val="21"/>
                <w:szCs w:val="21"/>
              </w:rPr>
              <w:t xml:space="preserve">142-152, </w:t>
            </w:r>
            <w:r w:rsidRPr="00EA245C">
              <w:rPr>
                <w:b/>
                <w:sz w:val="21"/>
                <w:szCs w:val="21"/>
              </w:rPr>
              <w:t>2016</w:t>
            </w:r>
            <w:r w:rsidRPr="00EA245C">
              <w:rPr>
                <w:sz w:val="21"/>
                <w:szCs w:val="21"/>
              </w:rPr>
              <w:t xml:space="preserve">. ISBN 978-80-7509-405-6. </w:t>
            </w:r>
          </w:p>
          <w:p w:rsidR="00D14B24" w:rsidRPr="00EA245C" w:rsidRDefault="00D14B24" w:rsidP="004066E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color w:val="000000"/>
                <w:sz w:val="21"/>
                <w:szCs w:val="21"/>
              </w:rPr>
            </w:pPr>
            <w:r w:rsidRPr="00EA245C">
              <w:rPr>
                <w:caps/>
                <w:sz w:val="21"/>
                <w:szCs w:val="21"/>
              </w:rPr>
              <w:t xml:space="preserve">Gál, R., Stratilová, Z., </w:t>
            </w:r>
            <w:r w:rsidRPr="00EA245C">
              <w:rPr>
                <w:b/>
                <w:caps/>
                <w:sz w:val="21"/>
                <w:szCs w:val="21"/>
              </w:rPr>
              <w:t>Polášek, Z.</w:t>
            </w:r>
            <w:r w:rsidRPr="00EA245C">
              <w:rPr>
                <w:caps/>
                <w:sz w:val="21"/>
                <w:szCs w:val="21"/>
              </w:rPr>
              <w:t xml:space="preserve"> </w:t>
            </w:r>
            <w:r w:rsidRPr="00EA245C">
              <w:rPr>
                <w:b/>
                <w:caps/>
                <w:sz w:val="21"/>
                <w:szCs w:val="21"/>
              </w:rPr>
              <w:t>(10%)</w:t>
            </w:r>
            <w:r w:rsidRPr="00EA245C">
              <w:rPr>
                <w:caps/>
                <w:sz w:val="21"/>
                <w:szCs w:val="21"/>
              </w:rPr>
              <w:t>, Brychtová, M.:</w:t>
            </w:r>
            <w:r w:rsidRPr="00EA245C">
              <w:rPr>
                <w:sz w:val="21"/>
                <w:szCs w:val="21"/>
              </w:rPr>
              <w:t xml:space="preserve"> </w:t>
            </w:r>
            <w:r w:rsidRPr="00EA245C">
              <w:rPr>
                <w:color w:val="000000"/>
                <w:sz w:val="21"/>
                <w:szCs w:val="21"/>
              </w:rPr>
              <w:t xml:space="preserve">Hodnocení gastronomické jakosti pokrmů z hledmýždího masa. </w:t>
            </w:r>
            <w:r w:rsidRPr="00EA245C">
              <w:rPr>
                <w:i/>
                <w:color w:val="000000"/>
                <w:sz w:val="21"/>
                <w:szCs w:val="21"/>
              </w:rPr>
              <w:t>Journal of Tourism, Hospitality and Commerce</w:t>
            </w:r>
            <w:r w:rsidRPr="00EA245C">
              <w:rPr>
                <w:color w:val="000000"/>
                <w:sz w:val="21"/>
                <w:szCs w:val="21"/>
              </w:rPr>
              <w:t xml:space="preserve"> VII(1), 27-33, </w:t>
            </w:r>
            <w:r w:rsidRPr="00EA245C">
              <w:rPr>
                <w:b/>
                <w:sz w:val="21"/>
                <w:szCs w:val="21"/>
              </w:rPr>
              <w:t>2016</w:t>
            </w:r>
            <w:r w:rsidRPr="00EA245C">
              <w:rPr>
                <w:sz w:val="21"/>
                <w:szCs w:val="21"/>
              </w:rPr>
              <w:t xml:space="preserve">. </w:t>
            </w:r>
            <w:r w:rsidRPr="00EA245C">
              <w:rPr>
                <w:color w:val="000000"/>
                <w:sz w:val="21"/>
                <w:szCs w:val="21"/>
              </w:rPr>
              <w:t xml:space="preserve">ISSN 1804-3836. </w:t>
            </w:r>
          </w:p>
          <w:p w:rsidR="00D14B24" w:rsidRPr="00EA245C" w:rsidRDefault="00D14B24" w:rsidP="004066E7">
            <w:pPr>
              <w:pStyle w:val="FormtovanvHTML"/>
              <w:spacing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 xml:space="preserve">Černíková, M., Gál, R., </w:t>
            </w:r>
            <w:r w:rsidRPr="00EA245C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>Polášek, Z. (10%)</w:t>
            </w: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>,</w:t>
            </w:r>
            <w:r w:rsidRPr="00EA245C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 xml:space="preserve"> </w:t>
            </w: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>Janíček, M., Pachlová, V., Buňka, F.: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 Comparison of the nutrient composition, biogenic amines and selected functional parameters of meat from different parts of Nile crocodile (Crocodylus niloticus). </w:t>
            </w:r>
            <w:r w:rsidRPr="00EA245C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Journal of Food Composition and Analysis 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43, 82-87, </w:t>
            </w:r>
            <w:r w:rsidRPr="00EA245C">
              <w:rPr>
                <w:rFonts w:ascii="Times New Roman" w:hAnsi="Times New Roman" w:cs="Times New Roman"/>
                <w:b/>
                <w:sz w:val="21"/>
                <w:szCs w:val="21"/>
              </w:rPr>
              <w:t>2015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. ISSN 0889-1575. </w:t>
            </w:r>
          </w:p>
          <w:p w:rsidR="00D14B24" w:rsidRDefault="00D14B24" w:rsidP="00F64EE2">
            <w:pPr>
              <w:pStyle w:val="FormtovanvHTML"/>
              <w:spacing w:after="80"/>
              <w:jc w:val="both"/>
              <w:rPr>
                <w:b/>
              </w:rPr>
            </w:pP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 xml:space="preserve">Gál, R., </w:t>
            </w:r>
            <w:r w:rsidRPr="00EA245C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>Polášek, Z. (25%)</w:t>
            </w:r>
            <w:r w:rsidRPr="00EA245C">
              <w:rPr>
                <w:rFonts w:ascii="Times New Roman" w:hAnsi="Times New Roman" w:cs="Times New Roman"/>
                <w:caps/>
                <w:sz w:val="21"/>
                <w:szCs w:val="21"/>
              </w:rPr>
              <w:t>, Katina, J., Kovář, J., Šiška, L., Buňka, F.: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 Možnosti stanovení obsahu bílkovin v mase. </w:t>
            </w:r>
            <w:r w:rsidRPr="00EA245C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Bezpečnosť a kontrola potravín. 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 xml:space="preserve">Nitra, Smolenic, </w:t>
            </w:r>
            <w:r w:rsidRPr="00EA245C">
              <w:rPr>
                <w:rFonts w:ascii="Times New Roman" w:hAnsi="Times New Roman" w:cs="Times New Roman"/>
                <w:b/>
                <w:sz w:val="21"/>
                <w:szCs w:val="21"/>
              </w:rPr>
              <w:t>2015</w:t>
            </w:r>
            <w:r w:rsidRPr="00EA245C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A134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14B24" w:rsidTr="000E5621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0E5621">
        <w:trPr>
          <w:trHeight w:val="328"/>
        </w:trPr>
        <w:tc>
          <w:tcPr>
            <w:tcW w:w="10223" w:type="dxa"/>
            <w:gridSpan w:val="79"/>
          </w:tcPr>
          <w:p w:rsidR="00D14B24" w:rsidRPr="00A13455" w:rsidRDefault="00D14B24" w:rsidP="00D14B24">
            <w:pPr>
              <w:rPr>
                <w:b/>
              </w:rPr>
            </w:pPr>
            <w:r w:rsidRPr="00A1345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:rsidR="00D14B24" w:rsidRDefault="00D14B24" w:rsidP="00D14B24">
            <w:pPr>
              <w:rPr>
                <w:b/>
              </w:rPr>
            </w:pPr>
          </w:p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rPr>
          <w:cantSplit/>
          <w:trHeight w:val="470"/>
        </w:trPr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80" w:type="dxa"/>
            <w:gridSpan w:val="38"/>
          </w:tcPr>
          <w:p w:rsidR="00D14B24" w:rsidRDefault="00D14B24" w:rsidP="00D14B24">
            <w:pPr>
              <w:jc w:val="both"/>
            </w:pPr>
          </w:p>
        </w:tc>
        <w:tc>
          <w:tcPr>
            <w:tcW w:w="808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52" w:type="dxa"/>
            <w:gridSpan w:val="22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RPr="00A405B4" w:rsidTr="000E5621">
        <w:tc>
          <w:tcPr>
            <w:tcW w:w="2583" w:type="dxa"/>
            <w:gridSpan w:val="5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640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640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80" w:type="dxa"/>
            <w:gridSpan w:val="38"/>
          </w:tcPr>
          <w:p w:rsidR="00D14B24" w:rsidRPr="00B96B61" w:rsidRDefault="00D14B24" w:rsidP="00D14B24">
            <w:pPr>
              <w:jc w:val="both"/>
              <w:rPr>
                <w:b/>
              </w:rPr>
            </w:pPr>
            <w:bookmarkStart w:id="56" w:name="Ponížil"/>
            <w:bookmarkEnd w:id="56"/>
            <w:r w:rsidRPr="00B96B61">
              <w:rPr>
                <w:b/>
              </w:rPr>
              <w:t>Petr Ponížil</w:t>
            </w:r>
          </w:p>
        </w:tc>
        <w:tc>
          <w:tcPr>
            <w:tcW w:w="732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doc. RNDr., Ph.D.</w:t>
            </w:r>
          </w:p>
        </w:tc>
      </w:tr>
      <w:tr w:rsidR="00D14B24" w:rsidRPr="00C32277" w:rsidTr="000E5621"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53" w:type="dxa"/>
            <w:gridSpan w:val="9"/>
          </w:tcPr>
          <w:p w:rsidR="00D14B24" w:rsidRDefault="00D14B24" w:rsidP="00D14B24">
            <w:pPr>
              <w:jc w:val="both"/>
            </w:pPr>
            <w:r>
              <w:t>1965</w:t>
            </w:r>
          </w:p>
        </w:tc>
        <w:tc>
          <w:tcPr>
            <w:tcW w:w="1612" w:type="dxa"/>
            <w:gridSpan w:val="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 w:rsidRPr="00043C7F">
              <w:t>pp.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 w:rsidRPr="00043C7F">
              <w:t>40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043C7F">
              <w:t>N</w:t>
            </w:r>
          </w:p>
        </w:tc>
      </w:tr>
      <w:tr w:rsidR="00D14B24" w:rsidRPr="00C32277" w:rsidTr="000E5621">
        <w:tc>
          <w:tcPr>
            <w:tcW w:w="5048" w:type="dxa"/>
            <w:gridSpan w:val="20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80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35" w:type="dxa"/>
            <w:gridSpan w:val="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32" w:type="dxa"/>
            <w:gridSpan w:val="10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9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9" w:type="dxa"/>
            <w:gridSpan w:val="14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14B24" w:rsidTr="000E5621">
        <w:tc>
          <w:tcPr>
            <w:tcW w:w="6228" w:type="dxa"/>
            <w:gridSpan w:val="3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67" w:type="dxa"/>
            <w:gridSpan w:val="1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228" w:type="dxa"/>
            <w:gridSpan w:val="2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6228" w:type="dxa"/>
            <w:gridSpan w:val="36"/>
          </w:tcPr>
          <w:p w:rsidR="00D14B24" w:rsidRDefault="00D14B24" w:rsidP="00D14B24">
            <w:pPr>
              <w:jc w:val="both"/>
            </w:pPr>
          </w:p>
        </w:tc>
        <w:tc>
          <w:tcPr>
            <w:tcW w:w="1767" w:type="dxa"/>
            <w:gridSpan w:val="17"/>
          </w:tcPr>
          <w:p w:rsidR="00D14B24" w:rsidRDefault="00D14B24" w:rsidP="00D14B24">
            <w:pPr>
              <w:jc w:val="both"/>
            </w:pPr>
          </w:p>
        </w:tc>
        <w:tc>
          <w:tcPr>
            <w:tcW w:w="2228" w:type="dxa"/>
            <w:gridSpan w:val="26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rPr>
          <w:trHeight w:val="324"/>
        </w:trPr>
        <w:tc>
          <w:tcPr>
            <w:tcW w:w="10223" w:type="dxa"/>
            <w:gridSpan w:val="79"/>
            <w:tcBorders>
              <w:top w:val="nil"/>
            </w:tcBorders>
          </w:tcPr>
          <w:p w:rsidR="00D14B24" w:rsidRPr="00514769" w:rsidRDefault="00514769" w:rsidP="00514769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514769">
              <w:rPr>
                <w:sz w:val="21"/>
                <w:szCs w:val="21"/>
              </w:rPr>
              <w:t>Zpracování experimentu II (100% p)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trHeight w:val="306"/>
        </w:trPr>
        <w:tc>
          <w:tcPr>
            <w:tcW w:w="10223" w:type="dxa"/>
            <w:gridSpan w:val="79"/>
          </w:tcPr>
          <w:p w:rsidR="00D14B24" w:rsidRPr="004066E7" w:rsidRDefault="00D14B24" w:rsidP="0000576C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rFonts w:eastAsia="Calibri"/>
                <w:sz w:val="21"/>
                <w:szCs w:val="21"/>
              </w:rPr>
              <w:t xml:space="preserve">1999: VUT Brno, FT, SP Chemie a technologie materiálů, </w:t>
            </w:r>
            <w:r w:rsidRPr="004066E7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0554C1" w:rsidTr="000E5621">
        <w:trPr>
          <w:trHeight w:val="855"/>
        </w:trPr>
        <w:tc>
          <w:tcPr>
            <w:tcW w:w="10223" w:type="dxa"/>
            <w:gridSpan w:val="79"/>
          </w:tcPr>
          <w:p w:rsidR="00D14B24" w:rsidRPr="004066E7" w:rsidRDefault="00D14B24" w:rsidP="0000576C">
            <w:pPr>
              <w:spacing w:before="60" w:after="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1988 – 1990: UJEP Brno (nyní MU Brno), PřF, odborný asistent laboratoře diagnostiky křemíku</w:t>
            </w:r>
          </w:p>
          <w:p w:rsidR="00D14B24" w:rsidRPr="000554C1" w:rsidRDefault="00D14B24" w:rsidP="004066E7">
            <w:pPr>
              <w:spacing w:before="20" w:after="60"/>
              <w:jc w:val="both"/>
              <w:rPr>
                <w:sz w:val="22"/>
                <w:szCs w:val="22"/>
              </w:rPr>
            </w:pPr>
            <w:r w:rsidRPr="004066E7">
              <w:rPr>
                <w:sz w:val="21"/>
                <w:szCs w:val="21"/>
              </w:rPr>
              <w:t>1990 – dosud: VUT Brno (nyní UTB Zlín), FT, odborný asistent, od r. 2003 docent, 2011 – 2015 proděkan pro pedagogickou činnost bakalářského studia</w:t>
            </w:r>
          </w:p>
        </w:tc>
      </w:tr>
      <w:tr w:rsidR="00D14B24" w:rsidTr="000E5621">
        <w:trPr>
          <w:trHeight w:val="250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CD75C4" w:rsidTr="000E5621">
        <w:trPr>
          <w:trHeight w:val="303"/>
        </w:trPr>
        <w:tc>
          <w:tcPr>
            <w:tcW w:w="10223" w:type="dxa"/>
            <w:gridSpan w:val="79"/>
          </w:tcPr>
          <w:p w:rsidR="00D14B24" w:rsidRPr="004066E7" w:rsidRDefault="00D14B24" w:rsidP="0000576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4066E7">
              <w:rPr>
                <w:rFonts w:eastAsia="Calibri"/>
                <w:sz w:val="21"/>
                <w:szCs w:val="21"/>
              </w:rPr>
              <w:t xml:space="preserve">– </w:t>
            </w:r>
            <w:r w:rsidRPr="004066E7">
              <w:rPr>
                <w:sz w:val="21"/>
                <w:szCs w:val="21"/>
              </w:rPr>
              <w:t>2017: 2 DP, 3 DisP.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08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27" w:type="dxa"/>
            <w:gridSpan w:val="27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152" w:type="dxa"/>
            <w:gridSpan w:val="22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cantSplit/>
        </w:trPr>
        <w:tc>
          <w:tcPr>
            <w:tcW w:w="3436" w:type="dxa"/>
            <w:gridSpan w:val="14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Materiálové vědy a inženýrství</w:t>
            </w:r>
          </w:p>
        </w:tc>
        <w:tc>
          <w:tcPr>
            <w:tcW w:w="2308" w:type="dxa"/>
            <w:gridSpan w:val="16"/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2003</w:t>
            </w:r>
          </w:p>
        </w:tc>
        <w:tc>
          <w:tcPr>
            <w:tcW w:w="2327" w:type="dxa"/>
            <w:gridSpan w:val="27"/>
            <w:tcBorders>
              <w:right w:val="single" w:sz="12" w:space="0" w:color="auto"/>
            </w:tcBorders>
          </w:tcPr>
          <w:p w:rsidR="00D14B24" w:rsidRPr="004066E7" w:rsidRDefault="00D14B24" w:rsidP="004066E7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VUT Brno</w:t>
            </w:r>
          </w:p>
        </w:tc>
        <w:tc>
          <w:tcPr>
            <w:tcW w:w="654" w:type="dxa"/>
            <w:gridSpan w:val="10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14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84" w:type="dxa"/>
            <w:gridSpan w:val="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043C7F" w:rsidTr="000E5621">
        <w:trPr>
          <w:cantSplit/>
          <w:trHeight w:val="70"/>
        </w:trPr>
        <w:tc>
          <w:tcPr>
            <w:tcW w:w="3436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308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327" w:type="dxa"/>
            <w:gridSpan w:val="27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4" w:type="dxa"/>
            <w:gridSpan w:val="10"/>
            <w:vMerge w:val="restart"/>
            <w:tcBorders>
              <w:left w:val="single" w:sz="12" w:space="0" w:color="auto"/>
            </w:tcBorders>
          </w:tcPr>
          <w:p w:rsidR="00D14B24" w:rsidRPr="00043C7F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156</w:t>
            </w:r>
          </w:p>
        </w:tc>
        <w:tc>
          <w:tcPr>
            <w:tcW w:w="714" w:type="dxa"/>
            <w:gridSpan w:val="8"/>
            <w:vMerge w:val="restart"/>
          </w:tcPr>
          <w:p w:rsidR="00D14B24" w:rsidRPr="00043C7F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84" w:type="dxa"/>
            <w:gridSpan w:val="4"/>
            <w:vMerge w:val="restart"/>
          </w:tcPr>
          <w:p w:rsidR="00D14B24" w:rsidRPr="00043C7F" w:rsidRDefault="00D14B24" w:rsidP="00D14B24">
            <w:pPr>
              <w:jc w:val="both"/>
              <w:rPr>
                <w:b/>
              </w:rPr>
            </w:pPr>
            <w:r w:rsidRPr="00043C7F">
              <w:rPr>
                <w:b/>
              </w:rPr>
              <w:t>20</w:t>
            </w:r>
          </w:p>
        </w:tc>
      </w:tr>
      <w:tr w:rsidR="00D14B24" w:rsidTr="000E5621">
        <w:trPr>
          <w:trHeight w:val="205"/>
        </w:trPr>
        <w:tc>
          <w:tcPr>
            <w:tcW w:w="3436" w:type="dxa"/>
            <w:gridSpan w:val="14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08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27" w:type="dxa"/>
            <w:gridSpan w:val="27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14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84" w:type="dxa"/>
            <w:gridSpan w:val="4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trHeight w:val="283"/>
        </w:trPr>
        <w:tc>
          <w:tcPr>
            <w:tcW w:w="10223" w:type="dxa"/>
            <w:gridSpan w:val="79"/>
          </w:tcPr>
          <w:p w:rsidR="00D14B24" w:rsidRPr="004066E7" w:rsidRDefault="00D14B24" w:rsidP="00F64EE2">
            <w:pPr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MIKUŠOVÁ, N., HUMPOLÍČEK, P., RŮŽIČKA, J., CAPÁKOVÁ, Z., JANŮ, K., KAŠPÁRKOVÁ, V., BOBER, P., STEJSKAL, J., KOUTNÝ, M., FILÁTOVÁ, K., LEHOCKÝ, M.,</w:t>
            </w:r>
            <w:r w:rsidRPr="004066E7">
              <w:rPr>
                <w:b/>
                <w:sz w:val="21"/>
                <w:szCs w:val="21"/>
              </w:rPr>
              <w:t xml:space="preserve"> PONÍŽIL, P. (5%)</w:t>
            </w:r>
            <w:r w:rsidRPr="004066E7">
              <w:rPr>
                <w:sz w:val="21"/>
                <w:szCs w:val="21"/>
              </w:rPr>
              <w:t xml:space="preserve">: Formation of bacterial and fungal biofilm on conducting polyaniline. </w:t>
            </w:r>
            <w:r w:rsidRPr="004066E7">
              <w:rPr>
                <w:i/>
                <w:sz w:val="21"/>
                <w:szCs w:val="21"/>
              </w:rPr>
              <w:t xml:space="preserve">Chemical Papers </w:t>
            </w:r>
            <w:r w:rsidRPr="004066E7">
              <w:rPr>
                <w:sz w:val="21"/>
                <w:szCs w:val="21"/>
              </w:rPr>
              <w:t xml:space="preserve">71(2), 505-512, </w:t>
            </w:r>
            <w:r w:rsidRPr="004066E7">
              <w:rPr>
                <w:b/>
                <w:sz w:val="21"/>
                <w:szCs w:val="21"/>
              </w:rPr>
              <w:t>2017</w:t>
            </w:r>
            <w:r w:rsidRPr="004066E7">
              <w:rPr>
                <w:sz w:val="21"/>
                <w:szCs w:val="21"/>
              </w:rPr>
              <w:t>.</w:t>
            </w:r>
            <w:r w:rsidRPr="004066E7">
              <w:rPr>
                <w:b/>
                <w:sz w:val="21"/>
                <w:szCs w:val="21"/>
              </w:rPr>
              <w:t xml:space="preserve"> </w:t>
            </w:r>
            <w:r w:rsidRPr="004066E7">
              <w:rPr>
                <w:sz w:val="21"/>
                <w:szCs w:val="21"/>
              </w:rPr>
              <w:t xml:space="preserve">DOI 10.1007/s11696-016-0073-8. </w:t>
            </w:r>
          </w:p>
          <w:p w:rsidR="00D14B24" w:rsidRPr="004066E7" w:rsidRDefault="00D14B24" w:rsidP="00D14B24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 xml:space="preserve">HausnerovÁ, B., SanÉTRNÍK, D.,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(33%)</w:t>
            </w:r>
            <w:r w:rsidRPr="004066E7">
              <w:rPr>
                <w:caps/>
                <w:sz w:val="21"/>
                <w:szCs w:val="21"/>
              </w:rPr>
              <w:t>:</w:t>
            </w:r>
            <w:r w:rsidRPr="004066E7">
              <w:rPr>
                <w:sz w:val="21"/>
                <w:szCs w:val="21"/>
              </w:rPr>
              <w:t xml:space="preserve"> Surface structure analysis of injection molded highly filled polymer melts. </w:t>
            </w:r>
            <w:r w:rsidRPr="004066E7">
              <w:rPr>
                <w:i/>
                <w:sz w:val="21"/>
                <w:szCs w:val="21"/>
              </w:rPr>
              <w:t xml:space="preserve">Polymer Composites </w:t>
            </w:r>
            <w:r w:rsidRPr="004066E7">
              <w:rPr>
                <w:sz w:val="21"/>
                <w:szCs w:val="21"/>
              </w:rPr>
              <w:t xml:space="preserve">34(9), 1553-1558, </w:t>
            </w:r>
            <w:r w:rsidRPr="004066E7">
              <w:rPr>
                <w:b/>
                <w:bCs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DOI 10.1002/pc.22572. </w:t>
            </w:r>
          </w:p>
          <w:p w:rsidR="00D14B24" w:rsidRPr="004066E7" w:rsidRDefault="00D14B24" w:rsidP="00D14B24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 xml:space="preserve">ŠedivÝ, O., BeneŠ, V.,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4066E7">
              <w:rPr>
                <w:caps/>
                <w:sz w:val="21"/>
                <w:szCs w:val="21"/>
              </w:rPr>
              <w:t>,</w:t>
            </w:r>
            <w:r w:rsidRPr="004066E7">
              <w:rPr>
                <w:sz w:val="21"/>
                <w:szCs w:val="21"/>
              </w:rPr>
              <w:t xml:space="preserve"> et al.: Quantitative characterization of microstructure of pure copper processed by ECAP. </w:t>
            </w:r>
            <w:r w:rsidRPr="004066E7">
              <w:rPr>
                <w:i/>
                <w:sz w:val="21"/>
                <w:szCs w:val="21"/>
              </w:rPr>
              <w:t>Image Analysis &amp; Stereology</w:t>
            </w:r>
            <w:r w:rsidRPr="004066E7">
              <w:rPr>
                <w:sz w:val="21"/>
                <w:szCs w:val="21"/>
              </w:rPr>
              <w:t xml:space="preserve"> 32(2), 65-75, </w:t>
            </w:r>
            <w:r w:rsidRPr="004066E7">
              <w:rPr>
                <w:b/>
                <w:bCs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DOI 10.5566/ias.v32. </w:t>
            </w:r>
          </w:p>
          <w:p w:rsidR="00D14B24" w:rsidRPr="004066E7" w:rsidRDefault="00D14B24" w:rsidP="00D14B24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caps/>
                <w:sz w:val="21"/>
                <w:szCs w:val="21"/>
              </w:rPr>
              <w:t xml:space="preserve">StĚniČka, M., PavlÍnek, V.,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(20%)</w:t>
            </w:r>
            <w:r w:rsidRPr="004066E7">
              <w:rPr>
                <w:sz w:val="21"/>
                <w:szCs w:val="21"/>
              </w:rPr>
              <w:t xml:space="preserve">, et al.: A note on secondary electrorheological patterns. </w:t>
            </w:r>
            <w:r w:rsidRPr="004066E7">
              <w:rPr>
                <w:i/>
                <w:sz w:val="21"/>
                <w:szCs w:val="21"/>
              </w:rPr>
              <w:t xml:space="preserve">Journal of Intelligent Material Systems and Structures </w:t>
            </w:r>
            <w:r w:rsidRPr="004066E7">
              <w:rPr>
                <w:sz w:val="21"/>
                <w:szCs w:val="21"/>
              </w:rPr>
              <w:t xml:space="preserve">23(9), SI, 1061-1066, </w:t>
            </w:r>
            <w:r w:rsidRPr="004066E7">
              <w:rPr>
                <w:b/>
                <w:bCs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 xml:space="preserve">. DOI 10.1177/1045389X12443595. </w:t>
            </w:r>
          </w:p>
          <w:p w:rsidR="00D14B24" w:rsidRDefault="00D14B24" w:rsidP="00F64EE2">
            <w:pPr>
              <w:spacing w:after="80"/>
              <w:jc w:val="both"/>
              <w:rPr>
                <w:b/>
              </w:rPr>
            </w:pPr>
            <w:r w:rsidRPr="004066E7">
              <w:rPr>
                <w:caps/>
                <w:sz w:val="21"/>
                <w:szCs w:val="21"/>
              </w:rPr>
              <w:t xml:space="preserve">ChvÁtalovÁ, L., ČermÁk, R., MrÁČek, A., Grulich, O., Vesel, A., </w:t>
            </w:r>
            <w:r w:rsidRPr="004066E7">
              <w:rPr>
                <w:b/>
                <w:bCs/>
                <w:caps/>
                <w:sz w:val="21"/>
                <w:szCs w:val="21"/>
              </w:rPr>
              <w:t>PonÍŽil, P. (15%)</w:t>
            </w:r>
            <w:r w:rsidRPr="004066E7">
              <w:rPr>
                <w:caps/>
                <w:sz w:val="21"/>
                <w:szCs w:val="21"/>
              </w:rPr>
              <w:t>,</w:t>
            </w:r>
            <w:r w:rsidRPr="004066E7">
              <w:rPr>
                <w:sz w:val="21"/>
                <w:szCs w:val="21"/>
              </w:rPr>
              <w:t xml:space="preserve"> et al.: The effect of plasma treatment on structure and properties of poly(1-butene) surface. </w:t>
            </w:r>
            <w:r w:rsidRPr="004066E7">
              <w:rPr>
                <w:i/>
                <w:sz w:val="21"/>
                <w:szCs w:val="21"/>
              </w:rPr>
              <w:t xml:space="preserve">European Polymer Journal </w:t>
            </w:r>
            <w:r w:rsidRPr="004066E7">
              <w:rPr>
                <w:sz w:val="21"/>
                <w:szCs w:val="21"/>
              </w:rPr>
              <w:t xml:space="preserve">(4), 866-874, </w:t>
            </w:r>
            <w:r w:rsidRPr="004066E7">
              <w:rPr>
                <w:b/>
                <w:bCs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>. DOI 10.1016/j.eurpolymj.2012.02.007.</w:t>
            </w:r>
            <w:r w:rsidRPr="00EB424D">
              <w:rPr>
                <w:sz w:val="22"/>
                <w:szCs w:val="22"/>
              </w:rPr>
              <w:t xml:space="preserve"> </w:t>
            </w:r>
          </w:p>
        </w:tc>
      </w:tr>
      <w:tr w:rsidR="00D14B24" w:rsidTr="000E5621">
        <w:trPr>
          <w:trHeight w:val="218"/>
        </w:trPr>
        <w:tc>
          <w:tcPr>
            <w:tcW w:w="10223" w:type="dxa"/>
            <w:gridSpan w:val="79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RPr="000422C5" w:rsidTr="000E5621">
        <w:trPr>
          <w:trHeight w:val="328"/>
        </w:trPr>
        <w:tc>
          <w:tcPr>
            <w:tcW w:w="10223" w:type="dxa"/>
            <w:gridSpan w:val="79"/>
          </w:tcPr>
          <w:p w:rsidR="00D14B24" w:rsidRDefault="00D14B24" w:rsidP="00D14B2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2001: Technická univerzita v Drážďanech (Technische Universität Dresden), Německo, studijní pobyt (6 měsíců)</w:t>
            </w:r>
          </w:p>
          <w:p w:rsidR="004066E7" w:rsidRDefault="004066E7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:rsidR="004066E7" w:rsidRDefault="004066E7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:rsidR="004066E7" w:rsidRPr="004066E7" w:rsidRDefault="004066E7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14B24" w:rsidTr="000E5621">
        <w:trPr>
          <w:cantSplit/>
          <w:trHeight w:val="470"/>
        </w:trPr>
        <w:tc>
          <w:tcPr>
            <w:tcW w:w="2583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80" w:type="dxa"/>
            <w:gridSpan w:val="38"/>
          </w:tcPr>
          <w:p w:rsidR="00D14B24" w:rsidRDefault="00D14B24" w:rsidP="00D14B24">
            <w:pPr>
              <w:jc w:val="both"/>
            </w:pPr>
          </w:p>
        </w:tc>
        <w:tc>
          <w:tcPr>
            <w:tcW w:w="808" w:type="dxa"/>
            <w:gridSpan w:val="1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152" w:type="dxa"/>
            <w:gridSpan w:val="22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79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11" w:type="dxa"/>
            <w:gridSpan w:val="39"/>
          </w:tcPr>
          <w:p w:rsidR="00D14B24" w:rsidRPr="00293D5D" w:rsidRDefault="00D14B24" w:rsidP="00DE1220">
            <w:pPr>
              <w:jc w:val="both"/>
              <w:rPr>
                <w:b/>
              </w:rPr>
            </w:pPr>
            <w:bookmarkStart w:id="57" w:name="Salek"/>
            <w:bookmarkEnd w:id="57"/>
            <w:r>
              <w:rPr>
                <w:b/>
              </w:rPr>
              <w:t xml:space="preserve">Richardos </w:t>
            </w:r>
            <w:r w:rsidR="00DE1220" w:rsidRPr="00293D5D">
              <w:rPr>
                <w:b/>
              </w:rPr>
              <w:t>Ni</w:t>
            </w:r>
            <w:r w:rsidR="00DE1220">
              <w:rPr>
                <w:b/>
              </w:rPr>
              <w:t>k</w:t>
            </w:r>
            <w:r w:rsidR="00DE1220" w:rsidRPr="00293D5D">
              <w:rPr>
                <w:b/>
              </w:rPr>
              <w:t xml:space="preserve">olaos </w:t>
            </w:r>
            <w:r w:rsidRPr="00293D5D">
              <w:rPr>
                <w:b/>
              </w:rPr>
              <w:t>Salek</w:t>
            </w:r>
          </w:p>
        </w:tc>
        <w:tc>
          <w:tcPr>
            <w:tcW w:w="72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Ing., Ph.D.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4" w:type="dxa"/>
            <w:gridSpan w:val="8"/>
          </w:tcPr>
          <w:p w:rsidR="00D14B24" w:rsidRDefault="00D14B24" w:rsidP="00D14B24">
            <w:pPr>
              <w:jc w:val="both"/>
            </w:pPr>
            <w:r>
              <w:t>1985</w:t>
            </w:r>
          </w:p>
        </w:tc>
        <w:tc>
          <w:tcPr>
            <w:tcW w:w="1748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>
              <w:t>pp.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>
              <w:t>40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Pr="009D4714" w:rsidRDefault="00D14B24" w:rsidP="00D14B24">
            <w:pPr>
              <w:jc w:val="both"/>
              <w:rPr>
                <w:b/>
                <w:highlight w:val="cyan"/>
              </w:rPr>
            </w:pPr>
            <w:r w:rsidRPr="009D4714"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9D4714" w:rsidRDefault="00D14B24" w:rsidP="00D14B24">
            <w:pPr>
              <w:jc w:val="both"/>
              <w:rPr>
                <w:highlight w:val="cyan"/>
              </w:rPr>
            </w:pPr>
            <w:r w:rsidRPr="00464F34">
              <w:t>08/2018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5142" w:type="dxa"/>
            <w:gridSpan w:val="2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0939E0"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36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45" w:type="dxa"/>
            <w:gridSpan w:val="2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  <w:r w:rsidRPr="006E2A1B">
              <w:t>---</w:t>
            </w: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rPr>
          <w:gridAfter w:val="2"/>
          <w:wAfter w:w="194" w:type="dxa"/>
          <w:trHeight w:val="466"/>
        </w:trPr>
        <w:tc>
          <w:tcPr>
            <w:tcW w:w="10029" w:type="dxa"/>
            <w:gridSpan w:val="77"/>
            <w:tcBorders>
              <w:top w:val="nil"/>
            </w:tcBorders>
          </w:tcPr>
          <w:p w:rsidR="00514769" w:rsidRPr="00514769" w:rsidRDefault="00514769" w:rsidP="00514769">
            <w:pPr>
              <w:spacing w:before="40" w:after="40"/>
              <w:rPr>
                <w:sz w:val="21"/>
                <w:szCs w:val="21"/>
              </w:rPr>
            </w:pPr>
            <w:r w:rsidRPr="00514769">
              <w:rPr>
                <w:b/>
                <w:sz w:val="21"/>
                <w:szCs w:val="21"/>
              </w:rPr>
              <w:t>Podpora přípravy a realizace výroby potravin II</w:t>
            </w:r>
            <w:r w:rsidRPr="00514769">
              <w:rPr>
                <w:sz w:val="21"/>
                <w:szCs w:val="21"/>
              </w:rPr>
              <w:t xml:space="preserve"> (100% s)</w:t>
            </w:r>
          </w:p>
          <w:p w:rsidR="00514769" w:rsidRPr="00514769" w:rsidRDefault="00514769" w:rsidP="00514769">
            <w:pPr>
              <w:spacing w:before="40" w:after="40"/>
              <w:rPr>
                <w:sz w:val="21"/>
                <w:szCs w:val="21"/>
              </w:rPr>
            </w:pPr>
            <w:r w:rsidRPr="00DA7FD7">
              <w:rPr>
                <w:b/>
                <w:sz w:val="21"/>
                <w:szCs w:val="21"/>
              </w:rPr>
              <w:t>Ročníkový projekt</w:t>
            </w:r>
            <w:r w:rsidRPr="00B704AD">
              <w:rPr>
                <w:sz w:val="21"/>
                <w:szCs w:val="21"/>
              </w:rPr>
              <w:t xml:space="preserve"> (</w:t>
            </w:r>
            <w:r w:rsidR="00705E95" w:rsidRPr="00B704AD">
              <w:rPr>
                <w:sz w:val="21"/>
                <w:szCs w:val="21"/>
              </w:rPr>
              <w:t>25</w:t>
            </w:r>
            <w:r w:rsidRPr="00B704AD">
              <w:rPr>
                <w:sz w:val="21"/>
                <w:szCs w:val="21"/>
              </w:rPr>
              <w:t xml:space="preserve">% </w:t>
            </w:r>
            <w:r w:rsidR="00705E95" w:rsidRPr="00B704AD">
              <w:rPr>
                <w:sz w:val="21"/>
                <w:szCs w:val="21"/>
              </w:rPr>
              <w:t>l</w:t>
            </w:r>
            <w:r w:rsidRPr="00B704AD">
              <w:rPr>
                <w:sz w:val="21"/>
                <w:szCs w:val="21"/>
              </w:rPr>
              <w:t>)</w:t>
            </w:r>
          </w:p>
          <w:p w:rsidR="00514769" w:rsidRPr="00514769" w:rsidRDefault="00514769" w:rsidP="00514769">
            <w:pPr>
              <w:spacing w:before="40" w:after="40"/>
              <w:rPr>
                <w:sz w:val="21"/>
                <w:szCs w:val="21"/>
              </w:rPr>
            </w:pPr>
            <w:r w:rsidRPr="00514769">
              <w:rPr>
                <w:sz w:val="21"/>
                <w:szCs w:val="21"/>
              </w:rPr>
              <w:t>Stabilizátory a emulgátory v potravinářství (20% p)</w:t>
            </w:r>
          </w:p>
          <w:p w:rsidR="00D14B24" w:rsidRPr="00514769" w:rsidRDefault="00514769" w:rsidP="00514769">
            <w:pPr>
              <w:spacing w:before="40" w:after="40"/>
              <w:rPr>
                <w:sz w:val="21"/>
                <w:szCs w:val="21"/>
              </w:rPr>
            </w:pPr>
            <w:r w:rsidRPr="00514769">
              <w:rPr>
                <w:sz w:val="21"/>
                <w:szCs w:val="21"/>
              </w:rPr>
              <w:t>Technologie výroby potravin rostlinného původu I (10% p)</w:t>
            </w:r>
          </w:p>
          <w:p w:rsidR="00514769" w:rsidRPr="00514769" w:rsidRDefault="00514769" w:rsidP="00514769">
            <w:pPr>
              <w:spacing w:before="40" w:after="40"/>
              <w:rPr>
                <w:sz w:val="21"/>
                <w:szCs w:val="21"/>
              </w:rPr>
            </w:pPr>
            <w:r w:rsidRPr="00514769">
              <w:rPr>
                <w:sz w:val="21"/>
                <w:szCs w:val="21"/>
              </w:rPr>
              <w:t>Technologie výroby potravin rostlinného původu II (20% p)</w:t>
            </w:r>
          </w:p>
          <w:p w:rsidR="00514769" w:rsidRDefault="00514769" w:rsidP="008337E7">
            <w:pPr>
              <w:spacing w:before="40" w:after="40"/>
            </w:pPr>
            <w:r w:rsidRPr="004443AF">
              <w:rPr>
                <w:sz w:val="21"/>
                <w:szCs w:val="21"/>
              </w:rPr>
              <w:t xml:space="preserve">Výroba </w:t>
            </w:r>
            <w:r w:rsidR="00260A7B" w:rsidRPr="004443AF">
              <w:rPr>
                <w:sz w:val="21"/>
                <w:szCs w:val="21"/>
              </w:rPr>
              <w:t xml:space="preserve">alkoholických a nealkoholických </w:t>
            </w:r>
            <w:r w:rsidRPr="004443AF">
              <w:rPr>
                <w:sz w:val="21"/>
                <w:szCs w:val="21"/>
              </w:rPr>
              <w:t>nápojů (</w:t>
            </w:r>
            <w:r w:rsidRPr="00514769">
              <w:rPr>
                <w:sz w:val="21"/>
                <w:szCs w:val="21"/>
              </w:rPr>
              <w:t>50% p)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gridAfter w:val="2"/>
          <w:wAfter w:w="194" w:type="dxa"/>
          <w:trHeight w:val="372"/>
        </w:trPr>
        <w:tc>
          <w:tcPr>
            <w:tcW w:w="10029" w:type="dxa"/>
            <w:gridSpan w:val="77"/>
          </w:tcPr>
          <w:p w:rsidR="00D14B24" w:rsidRPr="00561E9D" w:rsidRDefault="00D14B24" w:rsidP="00D14B24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2015: UTB Zlín, FT, </w:t>
            </w:r>
            <w:r w:rsidRPr="00561E9D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561E9D">
              <w:rPr>
                <w:sz w:val="21"/>
                <w:szCs w:val="21"/>
              </w:rPr>
              <w:t>obor Technologie potravin, Ph.D.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0E5621">
        <w:trPr>
          <w:gridAfter w:val="2"/>
          <w:wAfter w:w="194" w:type="dxa"/>
          <w:trHeight w:val="272"/>
        </w:trPr>
        <w:tc>
          <w:tcPr>
            <w:tcW w:w="10029" w:type="dxa"/>
            <w:gridSpan w:val="77"/>
          </w:tcPr>
          <w:p w:rsidR="00D14B24" w:rsidRPr="00561E9D" w:rsidRDefault="00D14B24" w:rsidP="00561E9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2014 – dosud: UTB Zlín, FT, asistent, od r. 2017 odborný asistent</w:t>
            </w:r>
          </w:p>
        </w:tc>
      </w:tr>
      <w:tr w:rsidR="00D14B24" w:rsidTr="000E5621">
        <w:trPr>
          <w:gridAfter w:val="2"/>
          <w:wAfter w:w="194" w:type="dxa"/>
          <w:trHeight w:val="250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0E5621">
        <w:trPr>
          <w:gridAfter w:val="2"/>
          <w:wAfter w:w="194" w:type="dxa"/>
          <w:trHeight w:val="294"/>
        </w:trPr>
        <w:tc>
          <w:tcPr>
            <w:tcW w:w="10029" w:type="dxa"/>
            <w:gridSpan w:val="77"/>
          </w:tcPr>
          <w:p w:rsidR="00D14B24" w:rsidRPr="00561E9D" w:rsidRDefault="00D14B24" w:rsidP="00D14B2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61E9D">
              <w:rPr>
                <w:rFonts w:eastAsia="Calibri"/>
                <w:sz w:val="21"/>
                <w:szCs w:val="21"/>
              </w:rPr>
              <w:t>–</w:t>
            </w:r>
            <w:r w:rsidRPr="00561E9D">
              <w:rPr>
                <w:sz w:val="21"/>
                <w:szCs w:val="21"/>
              </w:rPr>
              <w:t xml:space="preserve"> 2017: 2 BP, 4 DP.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70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8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5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Tr="000E5621">
        <w:trPr>
          <w:gridAfter w:val="2"/>
          <w:wAfter w:w="194" w:type="dxa"/>
          <w:cantSplit/>
          <w:trHeight w:val="70"/>
        </w:trPr>
        <w:tc>
          <w:tcPr>
            <w:tcW w:w="3394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9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  <w:shd w:val="clear" w:color="auto" w:fill="F7CAAC"/>
          </w:tcPr>
          <w:p w:rsidR="00D14B24" w:rsidRPr="004F6E3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7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4F6E34" w:rsidRDefault="00D14B24" w:rsidP="00D14B24">
            <w:pPr>
              <w:jc w:val="both"/>
              <w:rPr>
                <w:b/>
              </w:rPr>
            </w:pPr>
            <w:r w:rsidRPr="004F6E34">
              <w:rPr>
                <w:b/>
              </w:rPr>
              <w:t>18</w:t>
            </w:r>
          </w:p>
        </w:tc>
        <w:tc>
          <w:tcPr>
            <w:tcW w:w="708" w:type="dxa"/>
            <w:gridSpan w:val="8"/>
            <w:vMerge w:val="restart"/>
          </w:tcPr>
          <w:p w:rsidR="00D14B24" w:rsidRPr="004F6E3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05" w:type="dxa"/>
            <w:gridSpan w:val="5"/>
            <w:vMerge w:val="restart"/>
          </w:tcPr>
          <w:p w:rsidR="00D14B24" w:rsidRPr="004F6E34" w:rsidRDefault="00D14B24" w:rsidP="00D14B24">
            <w:pPr>
              <w:jc w:val="both"/>
              <w:rPr>
                <w:b/>
              </w:rPr>
            </w:pPr>
            <w:r w:rsidRPr="004F6E34">
              <w:rPr>
                <w:b/>
              </w:rPr>
              <w:t>15</w:t>
            </w:r>
          </w:p>
        </w:tc>
      </w:tr>
      <w:tr w:rsidR="00D14B24" w:rsidTr="000E5621">
        <w:trPr>
          <w:gridAfter w:val="2"/>
          <w:wAfter w:w="194" w:type="dxa"/>
          <w:trHeight w:val="205"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8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5" w:type="dxa"/>
            <w:gridSpan w:val="5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gridAfter w:val="2"/>
          <w:wAfter w:w="194" w:type="dxa"/>
          <w:trHeight w:val="283"/>
        </w:trPr>
        <w:tc>
          <w:tcPr>
            <w:tcW w:w="10029" w:type="dxa"/>
            <w:gridSpan w:val="77"/>
          </w:tcPr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</w:rPr>
            </w:pPr>
            <w:r w:rsidRPr="00561E9D">
              <w:rPr>
                <w:b/>
                <w:sz w:val="21"/>
                <w:szCs w:val="21"/>
              </w:rPr>
              <w:t>SALEK, R.N.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(35%)</w:t>
            </w:r>
            <w:r w:rsidRPr="00561E9D">
              <w:rPr>
                <w:sz w:val="21"/>
                <w:szCs w:val="21"/>
              </w:rPr>
              <w:t xml:space="preserve">, ČERNÍKOVÁ, M., PACHLOVÁ, V., BUBELOVÁ, Z., KONEČNÁ, V., BUŇKA, F.: Properties of spreadable processed mozzarella cheese with divergent compositions of emulsifying salts in relation to the applied cheese storage period. </w:t>
            </w:r>
            <w:r w:rsidRPr="00561E9D">
              <w:rPr>
                <w:i/>
                <w:sz w:val="21"/>
                <w:szCs w:val="21"/>
              </w:rPr>
              <w:t>LWT-Food Science and Technology</w:t>
            </w:r>
            <w:r w:rsidRPr="00561E9D">
              <w:rPr>
                <w:sz w:val="21"/>
                <w:szCs w:val="21"/>
              </w:rPr>
              <w:t xml:space="preserve"> 77, 30-38, </w:t>
            </w:r>
            <w:r w:rsidRPr="00561E9D">
              <w:rPr>
                <w:b/>
                <w:sz w:val="21"/>
                <w:szCs w:val="21"/>
              </w:rPr>
              <w:t>2017</w:t>
            </w:r>
            <w:r w:rsidRPr="00561E9D">
              <w:rPr>
                <w:sz w:val="21"/>
                <w:szCs w:val="21"/>
              </w:rPr>
              <w:t xml:space="preserve">. ISSN 00236438. </w:t>
            </w:r>
          </w:p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ČERNÍKOVÁ, M., </w:t>
            </w:r>
            <w:r w:rsidRPr="00561E9D">
              <w:rPr>
                <w:b/>
                <w:sz w:val="21"/>
                <w:szCs w:val="21"/>
              </w:rPr>
              <w:t>SALEK, R.N. (25%)</w:t>
            </w:r>
            <w:r w:rsidRPr="00561E9D">
              <w:rPr>
                <w:sz w:val="21"/>
                <w:szCs w:val="21"/>
              </w:rPr>
              <w:t xml:space="preserve">, KOZÁČKOVÁ, D., BĚHALOVÁ, H., LUŇÁKOVÁ, L., BUŇKA, F.: The effect of selected processing parameters on viscoelastic properties of model processed cheese spreads. </w:t>
            </w:r>
            <w:r w:rsidRPr="00561E9D">
              <w:rPr>
                <w:i/>
                <w:sz w:val="21"/>
                <w:szCs w:val="21"/>
              </w:rPr>
              <w:t>International Dairy Journal</w:t>
            </w:r>
            <w:r w:rsidRPr="00561E9D">
              <w:rPr>
                <w:sz w:val="21"/>
                <w:szCs w:val="21"/>
              </w:rPr>
              <w:t xml:space="preserve"> 66, 84-90, </w:t>
            </w:r>
            <w:r w:rsidRPr="00561E9D">
              <w:rPr>
                <w:b/>
                <w:sz w:val="21"/>
                <w:szCs w:val="21"/>
              </w:rPr>
              <w:t>2017</w:t>
            </w:r>
            <w:r w:rsidRPr="00561E9D">
              <w:rPr>
                <w:sz w:val="21"/>
                <w:szCs w:val="21"/>
              </w:rPr>
              <w:t xml:space="preserve">. ISSN 095869946. </w:t>
            </w:r>
          </w:p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ČERNÍKOVÁ, M., NEBESÁŘOVÁ, J., </w:t>
            </w:r>
            <w:r w:rsidRPr="00561E9D">
              <w:rPr>
                <w:b/>
                <w:sz w:val="21"/>
                <w:szCs w:val="21"/>
              </w:rPr>
              <w:t>SALEK, R.N. (20%)</w:t>
            </w:r>
            <w:r w:rsidRPr="00561E9D">
              <w:rPr>
                <w:sz w:val="21"/>
                <w:szCs w:val="21"/>
              </w:rPr>
              <w:t xml:space="preserve">, ŘIHÁČKOVÁ, L., BUŇKA, F.: Microstructure, textural and viscoelastic properties of model processed cheese with different dry matter and fat in dry matter content. </w:t>
            </w:r>
            <w:r w:rsidRPr="00561E9D">
              <w:rPr>
                <w:i/>
                <w:sz w:val="21"/>
                <w:szCs w:val="21"/>
              </w:rPr>
              <w:t>Journal of Dairy Science</w:t>
            </w:r>
            <w:r w:rsidRPr="00561E9D">
              <w:rPr>
                <w:sz w:val="21"/>
                <w:szCs w:val="21"/>
              </w:rPr>
              <w:t xml:space="preserve"> 100, 4300-4307, </w:t>
            </w:r>
            <w:r w:rsidRPr="00561E9D">
              <w:rPr>
                <w:b/>
                <w:sz w:val="21"/>
                <w:szCs w:val="21"/>
              </w:rPr>
              <w:t>2017</w:t>
            </w:r>
            <w:r w:rsidRPr="00561E9D">
              <w:rPr>
                <w:sz w:val="21"/>
                <w:szCs w:val="21"/>
              </w:rPr>
              <w:t xml:space="preserve">. ISSN 00220302. </w:t>
            </w:r>
          </w:p>
          <w:p w:rsidR="00D14B24" w:rsidRPr="00561E9D" w:rsidRDefault="00D14B24" w:rsidP="00514769">
            <w:pPr>
              <w:tabs>
                <w:tab w:val="left" w:pos="567"/>
              </w:tabs>
              <w:spacing w:before="80" w:after="80"/>
              <w:jc w:val="both"/>
              <w:rPr>
                <w:sz w:val="21"/>
                <w:szCs w:val="21"/>
                <w:lang w:val="en-GB"/>
              </w:rPr>
            </w:pPr>
            <w:r w:rsidRPr="00561E9D">
              <w:rPr>
                <w:b/>
                <w:sz w:val="21"/>
                <w:szCs w:val="21"/>
              </w:rPr>
              <w:t>SALEK, R.N. (35%)</w:t>
            </w:r>
            <w:r w:rsidRPr="00561E9D">
              <w:rPr>
                <w:sz w:val="21"/>
                <w:szCs w:val="21"/>
              </w:rPr>
              <w:t xml:space="preserve">, ČERNÍKOVÁ, M., MADĚROVÁ, S., LAPČÍK, L., BUŇKA, F.: </w:t>
            </w:r>
            <w:r w:rsidRPr="00561E9D">
              <w:rPr>
                <w:sz w:val="21"/>
                <w:szCs w:val="21"/>
                <w:lang w:val="en-GB"/>
              </w:rPr>
              <w:t xml:space="preserve">The effect of different composition of ternary mixtures of emulsifying salts on the consistency of processed cheese spreads manufactured from Swiss-type cheese with different degrees of maturity. </w:t>
            </w:r>
            <w:r w:rsidRPr="00561E9D">
              <w:rPr>
                <w:i/>
                <w:sz w:val="21"/>
                <w:szCs w:val="21"/>
                <w:lang w:val="en-GB"/>
              </w:rPr>
              <w:t>Journal of Dairy Science</w:t>
            </w:r>
            <w:r w:rsidRPr="00561E9D">
              <w:rPr>
                <w:sz w:val="21"/>
                <w:szCs w:val="21"/>
                <w:lang w:val="en-GB"/>
              </w:rPr>
              <w:t xml:space="preserve"> 99, 3274-3287,</w:t>
            </w:r>
            <w:r w:rsidRPr="00561E9D">
              <w:rPr>
                <w:b/>
                <w:sz w:val="21"/>
                <w:szCs w:val="21"/>
                <w:lang w:val="en-GB"/>
              </w:rPr>
              <w:t xml:space="preserve"> 2016</w:t>
            </w:r>
            <w:r w:rsidRPr="00561E9D">
              <w:rPr>
                <w:sz w:val="21"/>
                <w:szCs w:val="21"/>
                <w:lang w:val="en-GB"/>
              </w:rPr>
              <w:t>.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sz w:val="21"/>
                <w:szCs w:val="21"/>
                <w:lang w:val="en-GB"/>
              </w:rPr>
              <w:t xml:space="preserve">ISSN 00220302. </w:t>
            </w:r>
          </w:p>
          <w:p w:rsidR="00D14B24" w:rsidRDefault="00D14B24" w:rsidP="00514769">
            <w:pPr>
              <w:spacing w:before="80" w:after="80"/>
              <w:jc w:val="both"/>
              <w:rPr>
                <w:b/>
              </w:rPr>
            </w:pPr>
            <w:r w:rsidRPr="00561E9D">
              <w:rPr>
                <w:b/>
                <w:sz w:val="21"/>
                <w:szCs w:val="21"/>
              </w:rPr>
              <w:t>SALEK, R.N. (35%)</w:t>
            </w:r>
            <w:r w:rsidRPr="00561E9D">
              <w:rPr>
                <w:sz w:val="21"/>
                <w:szCs w:val="21"/>
              </w:rPr>
              <w:t xml:space="preserve">, ČERNÍKOVÁ, M., NAGYOVÁ, G., KUCHAŘ, D., BAČOVÁ, H., MINARČIKOVÁ, L., BUŇKA, F.: The effect of composition of ternary mixtures containing phosphate and citrate emulsifying salts on selected textural properties of spreadable processed cheese. </w:t>
            </w:r>
            <w:r w:rsidRPr="00561E9D">
              <w:rPr>
                <w:i/>
                <w:sz w:val="21"/>
                <w:szCs w:val="21"/>
              </w:rPr>
              <w:t>International Dairy Journal</w:t>
            </w:r>
            <w:r w:rsidRPr="00561E9D">
              <w:rPr>
                <w:sz w:val="21"/>
                <w:szCs w:val="21"/>
              </w:rPr>
              <w:t xml:space="preserve"> 44, 37-43, </w:t>
            </w:r>
            <w:r w:rsidRPr="00561E9D">
              <w:rPr>
                <w:b/>
                <w:sz w:val="21"/>
                <w:szCs w:val="21"/>
              </w:rPr>
              <w:t>2015</w:t>
            </w:r>
            <w:r w:rsidRPr="00561E9D">
              <w:rPr>
                <w:sz w:val="21"/>
                <w:szCs w:val="21"/>
              </w:rPr>
              <w:t>. ISSN 09586946.</w:t>
            </w:r>
            <w:r>
              <w:rPr>
                <w:sz w:val="22"/>
              </w:rPr>
              <w:t xml:space="preserve"> </w:t>
            </w:r>
          </w:p>
        </w:tc>
      </w:tr>
      <w:tr w:rsidR="00D14B24" w:rsidTr="000E5621">
        <w:trPr>
          <w:gridAfter w:val="2"/>
          <w:wAfter w:w="194" w:type="dxa"/>
          <w:trHeight w:val="218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Tr="000E5621">
        <w:trPr>
          <w:gridAfter w:val="2"/>
          <w:wAfter w:w="194" w:type="dxa"/>
          <w:trHeight w:val="328"/>
        </w:trPr>
        <w:tc>
          <w:tcPr>
            <w:tcW w:w="10029" w:type="dxa"/>
            <w:gridSpan w:val="77"/>
          </w:tcPr>
          <w:p w:rsidR="00561E9D" w:rsidRPr="00A13455" w:rsidRDefault="00561E9D" w:rsidP="00D14B24">
            <w:pPr>
              <w:rPr>
                <w:b/>
              </w:rPr>
            </w:pPr>
            <w:r w:rsidRPr="00A13455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</w:tc>
      </w:tr>
      <w:tr w:rsidR="00D14B24" w:rsidTr="000E5621">
        <w:trPr>
          <w:gridAfter w:val="2"/>
          <w:wAfter w:w="194" w:type="dxa"/>
          <w:cantSplit/>
          <w:trHeight w:val="470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11" w:type="dxa"/>
            <w:gridSpan w:val="39"/>
          </w:tcPr>
          <w:p w:rsidR="00D14B24" w:rsidRDefault="00D14B24" w:rsidP="00D14B24">
            <w:pPr>
              <w:jc w:val="both"/>
            </w:pPr>
          </w:p>
        </w:tc>
        <w:tc>
          <w:tcPr>
            <w:tcW w:w="798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70" w:type="dxa"/>
            <w:gridSpan w:val="25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tcBorders>
              <w:bottom w:val="double" w:sz="4" w:space="0" w:color="auto"/>
            </w:tcBorders>
            <w:shd w:val="clear" w:color="auto" w:fill="BDD6EE"/>
          </w:tcPr>
          <w:p w:rsidR="00D14B24" w:rsidRDefault="00D14B24" w:rsidP="00D14B24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14B24" w:rsidRPr="00A405B4" w:rsidTr="000E5621">
        <w:trPr>
          <w:gridAfter w:val="2"/>
          <w:wAfter w:w="194" w:type="dxa"/>
        </w:trPr>
        <w:tc>
          <w:tcPr>
            <w:tcW w:w="255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Univerzita Tomáše Bati ve Zlíně</w:t>
            </w:r>
          </w:p>
        </w:tc>
      </w:tr>
      <w:tr w:rsidR="00D14B24" w:rsidRPr="00A405B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79" w:type="dxa"/>
            <w:gridSpan w:val="74"/>
          </w:tcPr>
          <w:p w:rsidR="00D14B24" w:rsidRPr="00A405B4" w:rsidRDefault="00D14B24" w:rsidP="00D14B24">
            <w:pPr>
              <w:jc w:val="both"/>
            </w:pPr>
            <w:r w:rsidRPr="00A405B4">
              <w:t>Fakulta technologická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79" w:type="dxa"/>
            <w:gridSpan w:val="74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611" w:type="dxa"/>
            <w:gridSpan w:val="39"/>
          </w:tcPr>
          <w:p w:rsidR="00D14B24" w:rsidRPr="00B96B61" w:rsidRDefault="00D14B24" w:rsidP="00D14B24">
            <w:pPr>
              <w:jc w:val="both"/>
              <w:rPr>
                <w:b/>
              </w:rPr>
            </w:pPr>
            <w:bookmarkStart w:id="58" w:name="Sedlaříková"/>
            <w:bookmarkEnd w:id="58"/>
            <w:r w:rsidRPr="00B96B61">
              <w:rPr>
                <w:b/>
              </w:rPr>
              <w:t xml:space="preserve">Jana Sedlaříková </w:t>
            </w:r>
          </w:p>
        </w:tc>
        <w:tc>
          <w:tcPr>
            <w:tcW w:w="72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Ing., Ph.D.</w:t>
            </w:r>
          </w:p>
        </w:tc>
      </w:tr>
      <w:tr w:rsidR="00D14B24" w:rsidRPr="00C32277" w:rsidTr="000E5621">
        <w:trPr>
          <w:gridAfter w:val="2"/>
          <w:wAfter w:w="194" w:type="dxa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44" w:type="dxa"/>
            <w:gridSpan w:val="8"/>
          </w:tcPr>
          <w:p w:rsidR="00D14B24" w:rsidRDefault="00D14B24" w:rsidP="00D14B24">
            <w:pPr>
              <w:jc w:val="both"/>
            </w:pPr>
            <w:r>
              <w:t>1978</w:t>
            </w:r>
          </w:p>
        </w:tc>
        <w:tc>
          <w:tcPr>
            <w:tcW w:w="1748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 w:rsidRPr="00DF31E3">
              <w:t>pp.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 w:rsidRPr="00DF31E3">
              <w:t>40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DF31E3">
              <w:t>N</w:t>
            </w:r>
          </w:p>
        </w:tc>
      </w:tr>
      <w:tr w:rsidR="00D14B24" w:rsidRPr="00C32277" w:rsidTr="000E5621">
        <w:trPr>
          <w:gridAfter w:val="2"/>
          <w:wAfter w:w="194" w:type="dxa"/>
        </w:trPr>
        <w:tc>
          <w:tcPr>
            <w:tcW w:w="5142" w:type="dxa"/>
            <w:gridSpan w:val="2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6" w:type="dxa"/>
            <w:gridSpan w:val="12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013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32" w:type="dxa"/>
            <w:gridSpan w:val="12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3" w:type="dxa"/>
            <w:gridSpan w:val="15"/>
          </w:tcPr>
          <w:p w:rsidR="00D14B24" w:rsidRPr="00C32277" w:rsidRDefault="00D14B24" w:rsidP="00D14B24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36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145" w:type="dxa"/>
            <w:gridSpan w:val="2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6148" w:type="dxa"/>
            <w:gridSpan w:val="34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</w:tcPr>
          <w:p w:rsidR="00D14B24" w:rsidRDefault="00D14B24" w:rsidP="00D14B24">
            <w:pPr>
              <w:jc w:val="both"/>
            </w:pPr>
          </w:p>
        </w:tc>
        <w:tc>
          <w:tcPr>
            <w:tcW w:w="2145" w:type="dxa"/>
            <w:gridSpan w:val="27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rPr>
          <w:gridAfter w:val="2"/>
          <w:wAfter w:w="194" w:type="dxa"/>
          <w:trHeight w:val="182"/>
        </w:trPr>
        <w:tc>
          <w:tcPr>
            <w:tcW w:w="10029" w:type="dxa"/>
            <w:gridSpan w:val="77"/>
            <w:tcBorders>
              <w:top w:val="nil"/>
            </w:tcBorders>
          </w:tcPr>
          <w:p w:rsidR="00561E9D" w:rsidRPr="00A472D0" w:rsidRDefault="00B67548" w:rsidP="00B67548">
            <w:pPr>
              <w:pStyle w:val="Zkladntext"/>
              <w:spacing w:before="60" w:after="60"/>
              <w:ind w:left="0" w:right="108"/>
              <w:rPr>
                <w:lang w:val="de-DE"/>
              </w:rPr>
            </w:pPr>
            <w:r w:rsidRPr="00A472D0">
              <w:rPr>
                <w:sz w:val="21"/>
                <w:szCs w:val="21"/>
                <w:lang w:val="de-DE"/>
              </w:rPr>
              <w:t>Technologie tuků a detergentů (50% p)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Tr="000E5621">
        <w:trPr>
          <w:gridAfter w:val="2"/>
          <w:wAfter w:w="194" w:type="dxa"/>
          <w:trHeight w:val="372"/>
        </w:trPr>
        <w:tc>
          <w:tcPr>
            <w:tcW w:w="10029" w:type="dxa"/>
            <w:gridSpan w:val="77"/>
          </w:tcPr>
          <w:p w:rsidR="00D14B24" w:rsidRPr="00561E9D" w:rsidRDefault="00D14B24" w:rsidP="00561E9D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2006: UTB Zlín, FT, </w:t>
            </w:r>
            <w:r w:rsidRPr="00561E9D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561E9D">
              <w:rPr>
                <w:sz w:val="21"/>
                <w:szCs w:val="21"/>
              </w:rPr>
              <w:t xml:space="preserve">obor </w:t>
            </w:r>
            <w:r w:rsidRPr="00561E9D">
              <w:rPr>
                <w:bCs/>
                <w:sz w:val="21"/>
                <w:szCs w:val="21"/>
              </w:rPr>
              <w:t>Technologie makromolekulárních látek, Ph.D.</w:t>
            </w: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Tr="000E5621">
        <w:trPr>
          <w:gridAfter w:val="2"/>
          <w:wAfter w:w="194" w:type="dxa"/>
          <w:trHeight w:val="713"/>
        </w:trPr>
        <w:tc>
          <w:tcPr>
            <w:tcW w:w="10029" w:type="dxa"/>
            <w:gridSpan w:val="77"/>
          </w:tcPr>
          <w:p w:rsidR="00D14B24" w:rsidRPr="00561E9D" w:rsidRDefault="00D14B24" w:rsidP="00D1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2001 – 2002: UTB Zlín, FT, projektový pracovník</w:t>
            </w:r>
          </w:p>
          <w:p w:rsidR="00D14B24" w:rsidRPr="00561E9D" w:rsidRDefault="00D14B24" w:rsidP="00561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2005 – 2010 (2008 – 2010 MD): UTB Zlín, UNI, vědecko-výzkumný pracovník</w:t>
            </w:r>
          </w:p>
          <w:p w:rsidR="00D14B24" w:rsidRDefault="00D14B24" w:rsidP="00D14B24">
            <w:pPr>
              <w:spacing w:after="60"/>
              <w:jc w:val="both"/>
            </w:pPr>
            <w:r w:rsidRPr="00561E9D">
              <w:rPr>
                <w:sz w:val="21"/>
                <w:szCs w:val="21"/>
              </w:rPr>
              <w:t>2010 – dosud (2012 – 2015 MD): UTB Zlín, FT, odborný asistent</w:t>
            </w:r>
          </w:p>
        </w:tc>
      </w:tr>
      <w:tr w:rsidR="00D14B24" w:rsidTr="000E5621">
        <w:trPr>
          <w:gridAfter w:val="2"/>
          <w:wAfter w:w="194" w:type="dxa"/>
          <w:trHeight w:val="250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Tr="000E5621">
        <w:trPr>
          <w:gridAfter w:val="2"/>
          <w:wAfter w:w="194" w:type="dxa"/>
          <w:trHeight w:val="260"/>
        </w:trPr>
        <w:tc>
          <w:tcPr>
            <w:tcW w:w="10029" w:type="dxa"/>
            <w:gridSpan w:val="77"/>
          </w:tcPr>
          <w:p w:rsidR="00D14B24" w:rsidRPr="00561E9D" w:rsidRDefault="00D14B24" w:rsidP="00561E9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561E9D">
              <w:rPr>
                <w:rFonts w:eastAsia="Calibri"/>
                <w:sz w:val="21"/>
                <w:szCs w:val="21"/>
              </w:rPr>
              <w:t xml:space="preserve">– </w:t>
            </w:r>
            <w:r w:rsidRPr="00561E9D">
              <w:rPr>
                <w:sz w:val="21"/>
                <w:szCs w:val="21"/>
              </w:rPr>
              <w:t>2017: 4 BP, 1 DP.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79" w:type="dxa"/>
            <w:gridSpan w:val="16"/>
            <w:tcBorders>
              <w:top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70" w:type="dxa"/>
            <w:gridSpan w:val="2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rPr>
          <w:gridAfter w:val="2"/>
          <w:wAfter w:w="194" w:type="dxa"/>
          <w:cantSplit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rPr>
                <w:rFonts w:eastAsia="Calibri"/>
                <w:lang w:eastAsia="en-US"/>
              </w:rPr>
              <w:t>---</w:t>
            </w:r>
          </w:p>
        </w:tc>
        <w:tc>
          <w:tcPr>
            <w:tcW w:w="2279" w:type="dxa"/>
            <w:gridSpan w:val="16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tcBorders>
              <w:lef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708" w:type="dxa"/>
            <w:gridSpan w:val="8"/>
            <w:shd w:val="clear" w:color="auto" w:fill="F7CAAC"/>
          </w:tcPr>
          <w:p w:rsidR="00D14B24" w:rsidRDefault="00D14B24" w:rsidP="00D14B2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705" w:type="dxa"/>
            <w:gridSpan w:val="5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7B553E" w:rsidTr="000E5621">
        <w:trPr>
          <w:gridAfter w:val="2"/>
          <w:wAfter w:w="194" w:type="dxa"/>
          <w:cantSplit/>
          <w:trHeight w:val="70"/>
        </w:trPr>
        <w:tc>
          <w:tcPr>
            <w:tcW w:w="3394" w:type="dxa"/>
            <w:gridSpan w:val="11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79" w:type="dxa"/>
            <w:gridSpan w:val="16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57" w:type="dxa"/>
            <w:gridSpan w:val="12"/>
            <w:vMerge w:val="restart"/>
            <w:tcBorders>
              <w:left w:val="single" w:sz="12" w:space="0" w:color="auto"/>
            </w:tcBorders>
          </w:tcPr>
          <w:p w:rsidR="00D14B24" w:rsidRPr="007B553E" w:rsidRDefault="00D14B24" w:rsidP="00D14B24">
            <w:pPr>
              <w:jc w:val="both"/>
              <w:rPr>
                <w:b/>
              </w:rPr>
            </w:pPr>
            <w:r w:rsidRPr="007B553E">
              <w:rPr>
                <w:b/>
              </w:rPr>
              <w:t>114</w:t>
            </w:r>
          </w:p>
        </w:tc>
        <w:tc>
          <w:tcPr>
            <w:tcW w:w="708" w:type="dxa"/>
            <w:gridSpan w:val="8"/>
            <w:vMerge w:val="restart"/>
          </w:tcPr>
          <w:p w:rsidR="00D14B24" w:rsidRPr="007B553E" w:rsidRDefault="00D14B24" w:rsidP="00D14B24">
            <w:pPr>
              <w:jc w:val="both"/>
              <w:rPr>
                <w:b/>
              </w:rPr>
            </w:pPr>
            <w:r w:rsidRPr="007B553E">
              <w:rPr>
                <w:b/>
              </w:rPr>
              <w:t>106</w:t>
            </w:r>
          </w:p>
        </w:tc>
        <w:tc>
          <w:tcPr>
            <w:tcW w:w="705" w:type="dxa"/>
            <w:gridSpan w:val="5"/>
            <w:vMerge w:val="restart"/>
          </w:tcPr>
          <w:p w:rsidR="00D14B24" w:rsidRPr="007B553E" w:rsidRDefault="00D14B24" w:rsidP="00D14B24">
            <w:pPr>
              <w:jc w:val="both"/>
              <w:rPr>
                <w:b/>
                <w:sz w:val="18"/>
                <w:szCs w:val="18"/>
              </w:rPr>
            </w:pPr>
            <w:r w:rsidRPr="007B553E">
              <w:rPr>
                <w:b/>
                <w:sz w:val="18"/>
                <w:szCs w:val="18"/>
              </w:rPr>
              <w:t>neevid.</w:t>
            </w:r>
          </w:p>
        </w:tc>
      </w:tr>
      <w:tr w:rsidR="00D14B24" w:rsidTr="000E5621">
        <w:trPr>
          <w:gridAfter w:val="2"/>
          <w:wAfter w:w="194" w:type="dxa"/>
          <w:trHeight w:val="205"/>
        </w:trPr>
        <w:tc>
          <w:tcPr>
            <w:tcW w:w="3394" w:type="dxa"/>
            <w:gridSpan w:val="11"/>
          </w:tcPr>
          <w:p w:rsidR="00D14B24" w:rsidRPr="00F55552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right w:val="single" w:sz="12" w:space="0" w:color="auto"/>
            </w:tcBorders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657" w:type="dxa"/>
            <w:gridSpan w:val="12"/>
            <w:vMerge/>
            <w:tcBorders>
              <w:left w:val="single" w:sz="12" w:space="0" w:color="auto"/>
            </w:tcBorders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8" w:type="dxa"/>
            <w:gridSpan w:val="8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5" w:type="dxa"/>
            <w:gridSpan w:val="5"/>
            <w:vMerge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rPr>
          <w:gridAfter w:val="2"/>
          <w:wAfter w:w="194" w:type="dxa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rPr>
          <w:gridAfter w:val="2"/>
          <w:wAfter w:w="194" w:type="dxa"/>
          <w:trHeight w:val="283"/>
        </w:trPr>
        <w:tc>
          <w:tcPr>
            <w:tcW w:w="10029" w:type="dxa"/>
            <w:gridSpan w:val="77"/>
          </w:tcPr>
          <w:p w:rsidR="00D14B24" w:rsidRPr="00561E9D" w:rsidRDefault="00D14B24" w:rsidP="00447E03">
            <w:pPr>
              <w:spacing w:before="80" w:after="120"/>
              <w:jc w:val="both"/>
              <w:rPr>
                <w:color w:val="212121"/>
                <w:sz w:val="21"/>
                <w:szCs w:val="21"/>
                <w:shd w:val="clear" w:color="auto" w:fill="FFFFFF"/>
              </w:rPr>
            </w:pPr>
            <w:r w:rsidRPr="00561E9D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(40%)</w:t>
            </w:r>
            <w:r w:rsidRPr="00561E9D">
              <w:rPr>
                <w:caps/>
                <w:color w:val="212121"/>
                <w:sz w:val="21"/>
                <w:szCs w:val="21"/>
                <w:shd w:val="clear" w:color="auto" w:fill="FFFFFF"/>
              </w:rPr>
              <w:t>, Doležalová, M., Egner, P.,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 et al.: Effect of oregano and marjoram essential oils on the physical and antimicrobial properties of chitosan based systems. </w:t>
            </w:r>
            <w:r w:rsidRPr="00561E9D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International Journal of Polymer Science 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561E9D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, 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Art. No. 2593863, </w:t>
            </w:r>
            <w:r w:rsidRPr="00561E9D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:rsidR="00D14B24" w:rsidRPr="00561E9D" w:rsidRDefault="00D14B24" w:rsidP="00561E9D">
            <w:pPr>
              <w:spacing w:after="120"/>
              <w:jc w:val="both"/>
              <w:rPr>
                <w:sz w:val="21"/>
                <w:szCs w:val="21"/>
              </w:rPr>
            </w:pPr>
            <w:r w:rsidRPr="00561E9D">
              <w:rPr>
                <w:caps/>
                <w:color w:val="212121"/>
                <w:sz w:val="21"/>
                <w:szCs w:val="21"/>
                <w:shd w:val="clear" w:color="auto" w:fill="FFFFFF"/>
              </w:rPr>
              <w:t>Egner, P., Kašpárková, V., Pavlačková, J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., </w:t>
            </w:r>
            <w:r w:rsidRPr="00561E9D">
              <w:rPr>
                <w:b/>
                <w:caps/>
                <w:color w:val="212121"/>
                <w:sz w:val="21"/>
                <w:szCs w:val="21"/>
                <w:shd w:val="clear" w:color="auto" w:fill="FFFFFF"/>
              </w:rPr>
              <w:t>Sedlaříková, J. (5%)</w:t>
            </w:r>
            <w:r w:rsidRPr="00561E9D">
              <w:rPr>
                <w:caps/>
                <w:color w:val="212121"/>
                <w:sz w:val="21"/>
                <w:szCs w:val="21"/>
                <w:shd w:val="clear" w:color="auto" w:fill="FFFFFF"/>
              </w:rPr>
              <w:t>, PINĎÁKOVÁ, L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.: Effect of process parameters and methylcellulose supplementation on the properties of n-undecane emulsions. </w:t>
            </w:r>
            <w:r w:rsidRPr="00561E9D">
              <w:rPr>
                <w:i/>
                <w:color w:val="212121"/>
                <w:sz w:val="21"/>
                <w:szCs w:val="21"/>
                <w:shd w:val="clear" w:color="auto" w:fill="FFFFFF"/>
              </w:rPr>
              <w:t xml:space="preserve">Journal of Dispersion Science and Technology 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38(6), 775-781, </w:t>
            </w:r>
            <w:r w:rsidRPr="00561E9D">
              <w:rPr>
                <w:b/>
                <w:color w:val="212121"/>
                <w:sz w:val="21"/>
                <w:szCs w:val="21"/>
                <w:shd w:val="clear" w:color="auto" w:fill="FFFFFF"/>
              </w:rPr>
              <w:t>2017</w:t>
            </w:r>
            <w:r w:rsidRPr="00561E9D">
              <w:rPr>
                <w:color w:val="212121"/>
                <w:sz w:val="21"/>
                <w:szCs w:val="21"/>
                <w:shd w:val="clear" w:color="auto" w:fill="FFFFFF"/>
              </w:rPr>
              <w:t xml:space="preserve">. </w:t>
            </w:r>
          </w:p>
          <w:p w:rsidR="00D14B24" w:rsidRPr="00561E9D" w:rsidRDefault="00D14B24" w:rsidP="00561E9D">
            <w:pPr>
              <w:spacing w:after="120"/>
              <w:jc w:val="both"/>
              <w:rPr>
                <w:caps/>
                <w:color w:val="000000"/>
                <w:sz w:val="21"/>
                <w:szCs w:val="21"/>
              </w:rPr>
            </w:pPr>
            <w:r w:rsidRPr="00561E9D">
              <w:rPr>
                <w:b/>
                <w:caps/>
                <w:color w:val="000000"/>
                <w:sz w:val="21"/>
                <w:szCs w:val="21"/>
              </w:rPr>
              <w:t>SEDLAŘíKOVÁ, J. (80%)</w:t>
            </w:r>
            <w:r w:rsidRPr="00561E9D">
              <w:rPr>
                <w:caps/>
                <w:color w:val="000000"/>
                <w:sz w:val="21"/>
                <w:szCs w:val="21"/>
              </w:rPr>
              <w:t xml:space="preserve">, KREJČÍ, J., EGNER, P., PAVLAČKOVÁ, J.: </w:t>
            </w:r>
            <w:r w:rsidRPr="00561E9D">
              <w:rPr>
                <w:sz w:val="21"/>
                <w:szCs w:val="21"/>
              </w:rPr>
              <w:t xml:space="preserve">Interakce chitosanu s anionickým tenzidem. </w:t>
            </w:r>
            <w:r w:rsidRPr="00561E9D">
              <w:rPr>
                <w:i/>
                <w:sz w:val="21"/>
                <w:szCs w:val="21"/>
              </w:rPr>
              <w:t>Sborník přednášek z IL. semináře o tenzidech a detergentech</w:t>
            </w:r>
            <w:r w:rsidRPr="00561E9D">
              <w:rPr>
                <w:sz w:val="21"/>
                <w:szCs w:val="21"/>
              </w:rPr>
              <w:t xml:space="preserve">. Pardubice: Univerzita Pardubice, </w:t>
            </w:r>
            <w:r w:rsidRPr="00561E9D">
              <w:rPr>
                <w:b/>
                <w:sz w:val="21"/>
                <w:szCs w:val="21"/>
              </w:rPr>
              <w:t>2016</w:t>
            </w:r>
            <w:r w:rsidRPr="00561E9D">
              <w:rPr>
                <w:sz w:val="21"/>
                <w:szCs w:val="21"/>
              </w:rPr>
              <w:t xml:space="preserve">. ISBN 978-80-7560-012-7. </w:t>
            </w:r>
          </w:p>
          <w:p w:rsidR="00D14B24" w:rsidRPr="00561E9D" w:rsidRDefault="00D14B24" w:rsidP="00561E9D">
            <w:pPr>
              <w:pStyle w:val="Zkladntext"/>
              <w:spacing w:after="120"/>
              <w:ind w:left="0"/>
              <w:rPr>
                <w:sz w:val="21"/>
                <w:szCs w:val="21"/>
              </w:rPr>
            </w:pPr>
            <w:r w:rsidRPr="00561E9D">
              <w:rPr>
                <w:caps/>
                <w:color w:val="000000"/>
                <w:sz w:val="21"/>
                <w:szCs w:val="21"/>
              </w:rPr>
              <w:t xml:space="preserve">MERCHAN, M., </w:t>
            </w:r>
            <w:r w:rsidRPr="00561E9D">
              <w:rPr>
                <w:b/>
                <w:caps/>
                <w:color w:val="000000"/>
                <w:sz w:val="21"/>
                <w:szCs w:val="21"/>
              </w:rPr>
              <w:t>SEDLAŘÍKOVÁ, J</w:t>
            </w:r>
            <w:r w:rsidRPr="00A1021C">
              <w:rPr>
                <w:b/>
                <w:caps/>
                <w:color w:val="000000"/>
                <w:sz w:val="21"/>
                <w:szCs w:val="21"/>
              </w:rPr>
              <w:t>.</w:t>
            </w:r>
            <w:r w:rsidRPr="00561E9D">
              <w:rPr>
                <w:caps/>
                <w:color w:val="000000"/>
                <w:sz w:val="21"/>
                <w:szCs w:val="21"/>
              </w:rPr>
              <w:t xml:space="preserve"> </w:t>
            </w:r>
            <w:r w:rsidRPr="00561E9D">
              <w:rPr>
                <w:b/>
                <w:caps/>
                <w:color w:val="000000"/>
                <w:sz w:val="21"/>
                <w:szCs w:val="21"/>
              </w:rPr>
              <w:t>(50%)</w:t>
            </w:r>
            <w:r w:rsidRPr="00561E9D">
              <w:rPr>
                <w:caps/>
                <w:color w:val="000000"/>
                <w:sz w:val="21"/>
                <w:szCs w:val="21"/>
              </w:rPr>
              <w:t xml:space="preserve">, VESEL, A., sedlařík, v., sáha, p.: </w:t>
            </w:r>
            <w:r w:rsidRPr="00561E9D">
              <w:rPr>
                <w:color w:val="000000"/>
                <w:sz w:val="21"/>
                <w:szCs w:val="21"/>
              </w:rPr>
              <w:t xml:space="preserve">Antimicrobial silver nitrate-doped polyvinyl chloride část films: Influence of solvent on morphology and mechanical properties. </w:t>
            </w:r>
            <w:r w:rsidRPr="00561E9D">
              <w:rPr>
                <w:i/>
                <w:color w:val="000000"/>
                <w:sz w:val="21"/>
                <w:szCs w:val="21"/>
              </w:rPr>
              <w:t>International Journal of Polymeric Materials and Polymeric Biomaterials</w:t>
            </w:r>
            <w:r w:rsidRPr="00561E9D">
              <w:rPr>
                <w:color w:val="000000"/>
                <w:sz w:val="21"/>
                <w:szCs w:val="21"/>
              </w:rPr>
              <w:t xml:space="preserve"> 62, 101-108, </w:t>
            </w:r>
            <w:r w:rsidRPr="00561E9D">
              <w:rPr>
                <w:b/>
                <w:color w:val="000000"/>
                <w:sz w:val="21"/>
                <w:szCs w:val="21"/>
              </w:rPr>
              <w:t>2013</w:t>
            </w:r>
            <w:r w:rsidRPr="00561E9D">
              <w:rPr>
                <w:color w:val="000000"/>
                <w:sz w:val="21"/>
                <w:szCs w:val="21"/>
              </w:rPr>
              <w:t xml:space="preserve">. </w:t>
            </w:r>
            <w:r w:rsidRPr="00561E9D">
              <w:rPr>
                <w:sz w:val="21"/>
                <w:szCs w:val="21"/>
              </w:rPr>
              <w:t xml:space="preserve">ISSN 0091-4037. </w:t>
            </w:r>
          </w:p>
          <w:p w:rsidR="00D14B24" w:rsidRDefault="00D14B24" w:rsidP="00447E03">
            <w:pPr>
              <w:pStyle w:val="Zkladntext"/>
              <w:spacing w:after="80"/>
              <w:ind w:left="0"/>
              <w:rPr>
                <w:b/>
              </w:rPr>
            </w:pPr>
            <w:r w:rsidRPr="00561E9D">
              <w:rPr>
                <w:sz w:val="21"/>
                <w:szCs w:val="21"/>
              </w:rPr>
              <w:t xml:space="preserve">Projekt CZ.1.07_2.2.00_28.0132 Zvyšování exkluzivity výuky technologie tuků, kosmetiky a detergentů – spoluřešitel. Hlavní řešitel: UTB ve Zlíně. Doba řešení: </w:t>
            </w:r>
            <w:r w:rsidRPr="00561E9D">
              <w:rPr>
                <w:b/>
                <w:sz w:val="21"/>
                <w:szCs w:val="21"/>
              </w:rPr>
              <w:t>2012 – 2015</w:t>
            </w:r>
            <w:r w:rsidRPr="00561E9D">
              <w:rPr>
                <w:sz w:val="21"/>
                <w:szCs w:val="21"/>
              </w:rPr>
              <w:t>.</w:t>
            </w:r>
          </w:p>
        </w:tc>
      </w:tr>
      <w:tr w:rsidR="00D14B24" w:rsidTr="000E5621">
        <w:trPr>
          <w:gridAfter w:val="2"/>
          <w:wAfter w:w="194" w:type="dxa"/>
          <w:trHeight w:val="218"/>
        </w:trPr>
        <w:tc>
          <w:tcPr>
            <w:tcW w:w="10029" w:type="dxa"/>
            <w:gridSpan w:val="77"/>
            <w:shd w:val="clear" w:color="auto" w:fill="F7CAAC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14B24" w:rsidRPr="000422C5" w:rsidTr="000E5621">
        <w:trPr>
          <w:gridAfter w:val="2"/>
          <w:wAfter w:w="194" w:type="dxa"/>
          <w:trHeight w:val="328"/>
        </w:trPr>
        <w:tc>
          <w:tcPr>
            <w:tcW w:w="10029" w:type="dxa"/>
            <w:gridSpan w:val="77"/>
          </w:tcPr>
          <w:p w:rsidR="00D14B24" w:rsidRDefault="00D14B24" w:rsidP="00D14B2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2004: Universidade Tecnica de Lisboa, Instituto Superior Tecnico, Portugalsko (3 měsíce)</w:t>
            </w:r>
          </w:p>
          <w:p w:rsidR="00561E9D" w:rsidRDefault="00561E9D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  <w:p w:rsidR="000001DE" w:rsidRPr="00561E9D" w:rsidRDefault="000001DE" w:rsidP="00D14B24">
            <w:pPr>
              <w:spacing w:before="60" w:after="60"/>
              <w:jc w:val="both"/>
              <w:rPr>
                <w:sz w:val="21"/>
                <w:szCs w:val="21"/>
              </w:rPr>
            </w:pPr>
          </w:p>
        </w:tc>
      </w:tr>
      <w:tr w:rsidR="00D14B24" w:rsidTr="000E5621">
        <w:trPr>
          <w:gridAfter w:val="2"/>
          <w:wAfter w:w="194" w:type="dxa"/>
          <w:cantSplit/>
          <w:trHeight w:val="499"/>
        </w:trPr>
        <w:tc>
          <w:tcPr>
            <w:tcW w:w="2550" w:type="dxa"/>
            <w:gridSpan w:val="3"/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611" w:type="dxa"/>
            <w:gridSpan w:val="39"/>
          </w:tcPr>
          <w:p w:rsidR="00D14B24" w:rsidRDefault="00D14B24" w:rsidP="00D14B24">
            <w:pPr>
              <w:jc w:val="both"/>
            </w:pPr>
          </w:p>
        </w:tc>
        <w:tc>
          <w:tcPr>
            <w:tcW w:w="798" w:type="dxa"/>
            <w:gridSpan w:val="10"/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70" w:type="dxa"/>
            <w:gridSpan w:val="25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c>
          <w:tcPr>
            <w:tcW w:w="10223" w:type="dxa"/>
            <w:gridSpan w:val="7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D14B24" w:rsidRPr="00AD589C" w:rsidRDefault="00D14B24" w:rsidP="00D14B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 w:rsidRPr="00AD589C">
              <w:rPr>
                <w:b/>
                <w:sz w:val="28"/>
              </w:rP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673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Univerzita Tomáše Bati ve Zlíně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673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Fakulta technologická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673" w:type="dxa"/>
            <w:gridSpan w:val="7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Technologie potravin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611" w:type="dxa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766E2F" w:rsidRDefault="00D14B24" w:rsidP="00D14B24">
            <w:pPr>
              <w:jc w:val="both"/>
              <w:rPr>
                <w:b/>
              </w:rPr>
            </w:pPr>
            <w:bookmarkStart w:id="59" w:name="Sumczynski"/>
            <w:bookmarkEnd w:id="59"/>
            <w:r w:rsidRPr="00766E2F">
              <w:rPr>
                <w:b/>
              </w:rPr>
              <w:t>Daniela Sumczynski</w:t>
            </w:r>
          </w:p>
        </w:tc>
        <w:tc>
          <w:tcPr>
            <w:tcW w:w="7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 w:rsidRPr="001F0F1D">
              <w:t>doc. Ing., Ph.D.</w:t>
            </w:r>
            <w:r>
              <w:t xml:space="preserve"> 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4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1976</w:t>
            </w:r>
          </w:p>
        </w:tc>
        <w:tc>
          <w:tcPr>
            <w:tcW w:w="174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00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 w:rsidRPr="001F0F1D">
              <w:t>pp.</w:t>
            </w:r>
          </w:p>
        </w:tc>
        <w:tc>
          <w:tcPr>
            <w:tcW w:w="10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 w:rsidRPr="001F0F1D">
              <w:t>40</w:t>
            </w:r>
          </w:p>
        </w:tc>
        <w:tc>
          <w:tcPr>
            <w:tcW w:w="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707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 w:rsidRPr="001F0F1D">
              <w:t>N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514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0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1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3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707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6148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1736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233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10223" w:type="dxa"/>
            <w:gridSpan w:val="79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514769" w:rsidP="00514769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514769">
              <w:rPr>
                <w:b/>
                <w:sz w:val="21"/>
                <w:szCs w:val="21"/>
              </w:rPr>
              <w:t xml:space="preserve">Analýza a hodnocení potravin/Food Analysis and </w:t>
            </w:r>
            <w:r w:rsidR="00260A7B">
              <w:rPr>
                <w:b/>
                <w:sz w:val="21"/>
                <w:szCs w:val="21"/>
              </w:rPr>
              <w:t>Evaluation</w:t>
            </w:r>
            <w:r w:rsidRPr="00514769">
              <w:rPr>
                <w:b/>
                <w:sz w:val="21"/>
                <w:szCs w:val="21"/>
              </w:rPr>
              <w:t xml:space="preserve"> </w:t>
            </w:r>
            <w:r w:rsidRPr="00514769">
              <w:rPr>
                <w:sz w:val="21"/>
                <w:szCs w:val="21"/>
              </w:rPr>
              <w:t>(50% p)</w:t>
            </w:r>
          </w:p>
          <w:p w:rsidR="003F07A3" w:rsidRPr="003F07A3" w:rsidRDefault="003F07A3" w:rsidP="00514769">
            <w:pPr>
              <w:pStyle w:val="Zkladntext"/>
              <w:spacing w:before="60" w:after="60"/>
              <w:ind w:left="0" w:right="108"/>
              <w:rPr>
                <w:b/>
                <w:sz w:val="21"/>
                <w:szCs w:val="21"/>
              </w:rPr>
            </w:pPr>
            <w:r w:rsidRPr="00202686">
              <w:rPr>
                <w:b/>
                <w:sz w:val="21"/>
                <w:szCs w:val="21"/>
              </w:rPr>
              <w:t>Zpracování ovoce, zeleniny a minoritních rostlinných surovin</w:t>
            </w:r>
            <w:r w:rsidRPr="003F07A3">
              <w:rPr>
                <w:sz w:val="21"/>
                <w:szCs w:val="21"/>
              </w:rPr>
              <w:t xml:space="preserve"> (100% p)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14B24" w:rsidRPr="00E92A6D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D14B24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2003: VUT Brno, FCH, </w:t>
            </w:r>
            <w:r w:rsidRPr="00561E9D">
              <w:rPr>
                <w:rFonts w:eastAsia="Calibri"/>
                <w:sz w:val="21"/>
                <w:szCs w:val="21"/>
              </w:rPr>
              <w:t>SP Ma</w:t>
            </w:r>
            <w:r w:rsidRPr="00561E9D">
              <w:rPr>
                <w:sz w:val="21"/>
                <w:szCs w:val="21"/>
              </w:rPr>
              <w:t xml:space="preserve">teriálové vědy, </w:t>
            </w:r>
            <w:r w:rsidRPr="00561E9D">
              <w:rPr>
                <w:color w:val="000000"/>
                <w:sz w:val="21"/>
                <w:szCs w:val="21"/>
              </w:rPr>
              <w:t xml:space="preserve">obor Materiálové inženýrství, </w:t>
            </w:r>
            <w:r w:rsidRPr="00561E9D">
              <w:rPr>
                <w:sz w:val="21"/>
                <w:szCs w:val="21"/>
              </w:rPr>
              <w:t>Ph.D.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D14B24" w:rsidRPr="00E92A6D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D14B24">
            <w:pPr>
              <w:tabs>
                <w:tab w:val="left" w:pos="4320"/>
              </w:tabs>
              <w:spacing w:before="60" w:after="60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2003 – dosud: UTB Zlín, FT, odborný asistent, od r. 2017 docent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14B24" w:rsidRPr="00E92A6D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Počet obhájených prací, které vyučující vedl v období 2013 – 2017: 4 BP, 21 DP.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94" w:type="dxa"/>
            <w:gridSpan w:val="1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Pr="00154ADF" w:rsidRDefault="00D14B24" w:rsidP="00D14B24">
            <w:pPr>
              <w:jc w:val="both"/>
              <w:rPr>
                <w:b/>
                <w:highlight w:val="cyan"/>
              </w:rPr>
            </w:pPr>
            <w:r w:rsidRPr="001F0F1D">
              <w:rPr>
                <w:b/>
              </w:rPr>
              <w:t xml:space="preserve">Obor habilitačního řízení </w:t>
            </w:r>
          </w:p>
        </w:tc>
        <w:tc>
          <w:tcPr>
            <w:tcW w:w="2279" w:type="dxa"/>
            <w:gridSpan w:val="16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264" w:type="dxa"/>
            <w:gridSpan w:val="2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39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Technologie potravin</w:t>
            </w:r>
          </w:p>
        </w:tc>
        <w:tc>
          <w:tcPr>
            <w:tcW w:w="227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2017</w:t>
            </w:r>
          </w:p>
        </w:tc>
        <w:tc>
          <w:tcPr>
            <w:tcW w:w="228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Pr="00561E9D" w:rsidRDefault="00D14B24" w:rsidP="00561E9D">
            <w:pPr>
              <w:spacing w:before="40" w:after="4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>UTB Zlín</w:t>
            </w:r>
          </w:p>
        </w:tc>
        <w:tc>
          <w:tcPr>
            <w:tcW w:w="657" w:type="dxa"/>
            <w:gridSpan w:val="12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14B24" w:rsidRPr="008C130A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339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27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8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57" w:type="dxa"/>
            <w:gridSpan w:val="12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8C130A" w:rsidRDefault="00D14B24" w:rsidP="00D14B24">
            <w:pPr>
              <w:jc w:val="both"/>
              <w:rPr>
                <w:b/>
              </w:rPr>
            </w:pPr>
            <w:r w:rsidRPr="008C130A">
              <w:rPr>
                <w:b/>
              </w:rPr>
              <w:t>125</w:t>
            </w:r>
          </w:p>
        </w:tc>
        <w:tc>
          <w:tcPr>
            <w:tcW w:w="708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8C130A" w:rsidRDefault="00D14B24" w:rsidP="00D14B24">
            <w:pPr>
              <w:jc w:val="both"/>
              <w:rPr>
                <w:b/>
              </w:rPr>
            </w:pPr>
            <w:r w:rsidRPr="008C130A">
              <w:rPr>
                <w:b/>
              </w:rPr>
              <w:t>151</w:t>
            </w:r>
          </w:p>
        </w:tc>
        <w:tc>
          <w:tcPr>
            <w:tcW w:w="899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00576C" w:rsidRDefault="00D14B24" w:rsidP="00D14B24">
            <w:pPr>
              <w:jc w:val="both"/>
              <w:rPr>
                <w:b/>
                <w:sz w:val="19"/>
                <w:szCs w:val="19"/>
              </w:rPr>
            </w:pPr>
            <w:r w:rsidRPr="0000576C">
              <w:rPr>
                <w:b/>
                <w:sz w:val="19"/>
                <w:szCs w:val="19"/>
              </w:rPr>
              <w:t>neevid.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339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79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  <w:r>
              <w:t>---</w:t>
            </w:r>
          </w:p>
        </w:tc>
        <w:tc>
          <w:tcPr>
            <w:tcW w:w="2286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657" w:type="dxa"/>
            <w:gridSpan w:val="12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708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  <w:tc>
          <w:tcPr>
            <w:tcW w:w="899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4B24" w:rsidRDefault="00D14B24" w:rsidP="00D14B24">
            <w:pPr>
              <w:rPr>
                <w:b/>
              </w:rPr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Pr="00561E9D" w:rsidRDefault="00D14B24" w:rsidP="00447E03">
            <w:pPr>
              <w:pStyle w:val="default0"/>
              <w:spacing w:before="80" w:beforeAutospacing="0" w:after="120" w:afterAutospacing="0"/>
              <w:jc w:val="both"/>
              <w:rPr>
                <w:sz w:val="21"/>
                <w:szCs w:val="21"/>
              </w:rPr>
            </w:pPr>
            <w:bookmarkStart w:id="60" w:name="_Hlk490581377"/>
            <w:r w:rsidRPr="00561E9D">
              <w:rPr>
                <w:rStyle w:val="Siln"/>
                <w:sz w:val="21"/>
                <w:szCs w:val="21"/>
              </w:rPr>
              <w:t>SUMCZYNSKI,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D.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(60%)</w:t>
            </w:r>
            <w:r w:rsidRPr="00561E9D">
              <w:rPr>
                <w:sz w:val="21"/>
                <w:szCs w:val="21"/>
              </w:rPr>
              <w:t xml:space="preserve">, KOTÁSKOVÁ, E., DRUŽBÍKOVÁ, H., MLČEK, J.: Determination of contents and antioxidant activity of free and bound phenolics compounds and </w:t>
            </w:r>
            <w:r w:rsidRPr="00561E9D">
              <w:rPr>
                <w:rStyle w:val="Zvraznn"/>
                <w:sz w:val="21"/>
                <w:szCs w:val="21"/>
              </w:rPr>
              <w:t>in vitro</w:t>
            </w:r>
            <w:r w:rsidRPr="00561E9D">
              <w:rPr>
                <w:sz w:val="21"/>
                <w:szCs w:val="21"/>
              </w:rPr>
              <w:t xml:space="preserve"> digestibility of commercial black and red rice (</w:t>
            </w:r>
            <w:r w:rsidRPr="00561E9D">
              <w:rPr>
                <w:rStyle w:val="Zvraznn"/>
                <w:sz w:val="21"/>
                <w:szCs w:val="21"/>
              </w:rPr>
              <w:t>Oryza sativa</w:t>
            </w:r>
            <w:r w:rsidRPr="00561E9D">
              <w:rPr>
                <w:sz w:val="21"/>
                <w:szCs w:val="21"/>
              </w:rPr>
              <w:t xml:space="preserve"> L.) varieties. </w:t>
            </w:r>
            <w:r w:rsidRPr="00561E9D">
              <w:rPr>
                <w:rStyle w:val="Zvraznn"/>
                <w:sz w:val="21"/>
                <w:szCs w:val="21"/>
              </w:rPr>
              <w:t xml:space="preserve">Food Chemistry 211, </w:t>
            </w:r>
            <w:r w:rsidRPr="00561E9D">
              <w:rPr>
                <w:sz w:val="21"/>
                <w:szCs w:val="21"/>
              </w:rPr>
              <w:t>339-346,</w:t>
            </w:r>
            <w:r w:rsidRPr="00561E9D">
              <w:rPr>
                <w:i/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2016</w:t>
            </w:r>
            <w:r w:rsidRPr="00561E9D">
              <w:rPr>
                <w:sz w:val="21"/>
                <w:szCs w:val="21"/>
              </w:rPr>
              <w:t xml:space="preserve">. </w:t>
            </w:r>
          </w:p>
          <w:p w:rsidR="00D14B24" w:rsidRPr="00561E9D" w:rsidRDefault="00D14B24" w:rsidP="00561E9D">
            <w:pPr>
              <w:pStyle w:val="default0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561E9D">
              <w:rPr>
                <w:sz w:val="21"/>
                <w:szCs w:val="21"/>
              </w:rPr>
              <w:t xml:space="preserve">KOTÁSKOVÁ, E., </w:t>
            </w:r>
            <w:r w:rsidRPr="00561E9D">
              <w:rPr>
                <w:rStyle w:val="Siln"/>
                <w:sz w:val="21"/>
                <w:szCs w:val="21"/>
              </w:rPr>
              <w:t>SUMCZYNSKI</w:t>
            </w:r>
            <w:r w:rsidRPr="00A1021C">
              <w:rPr>
                <w:b/>
                <w:sz w:val="21"/>
                <w:szCs w:val="21"/>
              </w:rPr>
              <w:t>,</w:t>
            </w:r>
            <w:r w:rsidRPr="00561E9D">
              <w:rPr>
                <w:sz w:val="21"/>
                <w:szCs w:val="21"/>
              </w:rPr>
              <w:t xml:space="preserve"> </w:t>
            </w:r>
            <w:r w:rsidRPr="00561E9D">
              <w:rPr>
                <w:b/>
                <w:sz w:val="21"/>
                <w:szCs w:val="21"/>
              </w:rPr>
              <w:t>D. (75%)</w:t>
            </w:r>
            <w:r w:rsidRPr="00561E9D">
              <w:rPr>
                <w:sz w:val="21"/>
                <w:szCs w:val="21"/>
              </w:rPr>
              <w:t xml:space="preserve">, MLČEK, J., VALÁŠEK, P.: Determination of free and bound phenolics using HPLC-DAD, antioxidant activity and </w:t>
            </w:r>
            <w:r w:rsidRPr="00561E9D">
              <w:rPr>
                <w:rStyle w:val="Zvraznn"/>
                <w:sz w:val="21"/>
                <w:szCs w:val="21"/>
              </w:rPr>
              <w:t>in vitro</w:t>
            </w:r>
            <w:r w:rsidRPr="00561E9D">
              <w:rPr>
                <w:sz w:val="21"/>
                <w:szCs w:val="21"/>
              </w:rPr>
              <w:t xml:space="preserve"> digestibility of </w:t>
            </w:r>
            <w:r w:rsidRPr="00561E9D">
              <w:rPr>
                <w:rStyle w:val="Zvraznn"/>
                <w:sz w:val="21"/>
                <w:szCs w:val="21"/>
              </w:rPr>
              <w:t>Eragrostis tef</w:t>
            </w:r>
            <w:r w:rsidRPr="00561E9D">
              <w:rPr>
                <w:sz w:val="21"/>
                <w:szCs w:val="21"/>
              </w:rPr>
              <w:t xml:space="preserve">. </w:t>
            </w:r>
            <w:r w:rsidRPr="00561E9D">
              <w:rPr>
                <w:rStyle w:val="Zvraznn"/>
                <w:sz w:val="21"/>
                <w:szCs w:val="21"/>
              </w:rPr>
              <w:t xml:space="preserve">Journal of Food Composition and Analysis 46, </w:t>
            </w:r>
            <w:r w:rsidRPr="00561E9D">
              <w:rPr>
                <w:sz w:val="21"/>
                <w:szCs w:val="21"/>
              </w:rPr>
              <w:t xml:space="preserve">15-21, </w:t>
            </w:r>
            <w:r w:rsidRPr="00561E9D">
              <w:rPr>
                <w:b/>
                <w:sz w:val="21"/>
                <w:szCs w:val="21"/>
              </w:rPr>
              <w:t>2016</w:t>
            </w:r>
            <w:r w:rsidRPr="00561E9D">
              <w:rPr>
                <w:sz w:val="21"/>
                <w:szCs w:val="21"/>
              </w:rPr>
              <w:t xml:space="preserve">. </w:t>
            </w:r>
          </w:p>
          <w:p w:rsidR="00D14B24" w:rsidRPr="00561E9D" w:rsidRDefault="00D14B24" w:rsidP="00561E9D">
            <w:pPr>
              <w:pStyle w:val="default0"/>
              <w:spacing w:before="0" w:beforeAutospacing="0" w:after="120" w:afterAutospacing="0"/>
              <w:jc w:val="both"/>
              <w:rPr>
                <w:sz w:val="21"/>
                <w:szCs w:val="21"/>
              </w:rPr>
            </w:pP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JURÍKOVÁ, T., MLČEK, J., ŠKROVÁNKOVÁ, S., BALLA, S., SOCHOR, J., BARON, M., </w:t>
            </w:r>
            <w:r w:rsidRPr="00561E9D">
              <w:rPr>
                <w:b/>
                <w:color w:val="222222"/>
                <w:sz w:val="21"/>
                <w:szCs w:val="21"/>
                <w:shd w:val="clear" w:color="auto" w:fill="FFFFFF"/>
              </w:rPr>
              <w:t>SUMCZYNSKI, D.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561E9D">
              <w:rPr>
                <w:b/>
                <w:color w:val="222222"/>
                <w:sz w:val="21"/>
                <w:szCs w:val="21"/>
                <w:shd w:val="clear" w:color="auto" w:fill="FFFFFF"/>
              </w:rPr>
              <w:t>(10%)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>: Black crowberry (Empetrum nigrum L.) flavonoids and their health promoting activity.</w:t>
            </w:r>
            <w:r w:rsidRPr="00561E9D">
              <w:rPr>
                <w:rStyle w:val="apple-converted-space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Pr="00561E9D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Molecules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561E9D">
              <w:rPr>
                <w:iCs/>
                <w:color w:val="222222"/>
                <w:sz w:val="21"/>
                <w:szCs w:val="21"/>
                <w:shd w:val="clear" w:color="auto" w:fill="FFFFFF"/>
              </w:rPr>
              <w:t>21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(12), 1685, </w:t>
            </w:r>
            <w:r w:rsidRPr="00561E9D">
              <w:rPr>
                <w:b/>
                <w:color w:val="222222"/>
                <w:sz w:val="21"/>
                <w:szCs w:val="21"/>
                <w:shd w:val="clear" w:color="auto" w:fill="FFFFFF"/>
              </w:rPr>
              <w:t>2016</w:t>
            </w:r>
            <w:r w:rsidRPr="00561E9D">
              <w:rPr>
                <w:color w:val="222222"/>
                <w:sz w:val="21"/>
                <w:szCs w:val="21"/>
                <w:shd w:val="clear" w:color="auto" w:fill="FFFFFF"/>
              </w:rPr>
              <w:t xml:space="preserve">. </w:t>
            </w:r>
          </w:p>
          <w:p w:rsidR="00D14B24" w:rsidRPr="00561E9D" w:rsidRDefault="00D14B24" w:rsidP="00561E9D">
            <w:pPr>
              <w:tabs>
                <w:tab w:val="left" w:pos="567"/>
              </w:tabs>
              <w:spacing w:after="120"/>
              <w:jc w:val="both"/>
              <w:rPr>
                <w:b/>
                <w:sz w:val="21"/>
                <w:szCs w:val="21"/>
              </w:rPr>
            </w:pPr>
            <w:r w:rsidRPr="00561E9D">
              <w:rPr>
                <w:b/>
                <w:sz w:val="21"/>
                <w:szCs w:val="21"/>
              </w:rPr>
              <w:t>SUMCZYNSKI, D. (50%)</w:t>
            </w:r>
            <w:r w:rsidRPr="00561E9D">
              <w:rPr>
                <w:sz w:val="21"/>
                <w:szCs w:val="21"/>
              </w:rPr>
              <w:t xml:space="preserve">, BUBELOVÁ, Z., FIŠERA, M.: Determination of chemical, insoluble dietary fibre, neutral-detergent fibre and </w:t>
            </w:r>
            <w:r w:rsidRPr="00561E9D">
              <w:rPr>
                <w:i/>
                <w:sz w:val="21"/>
                <w:szCs w:val="21"/>
              </w:rPr>
              <w:t>in vitro</w:t>
            </w:r>
            <w:r w:rsidRPr="00561E9D">
              <w:rPr>
                <w:sz w:val="21"/>
                <w:szCs w:val="21"/>
              </w:rPr>
              <w:t xml:space="preserve"> digestibility in rice types commercialized in Czech markets. </w:t>
            </w:r>
            <w:r w:rsidRPr="00561E9D">
              <w:rPr>
                <w:i/>
                <w:sz w:val="21"/>
                <w:szCs w:val="21"/>
              </w:rPr>
              <w:t>Journal of Food Composition and Analysis</w:t>
            </w:r>
            <w:r w:rsidRPr="00561E9D">
              <w:rPr>
                <w:sz w:val="21"/>
                <w:szCs w:val="21"/>
              </w:rPr>
              <w:t xml:space="preserve"> 40, 8-13, </w:t>
            </w:r>
            <w:r w:rsidRPr="00561E9D">
              <w:rPr>
                <w:b/>
                <w:sz w:val="21"/>
                <w:szCs w:val="21"/>
              </w:rPr>
              <w:t>2015</w:t>
            </w:r>
            <w:r w:rsidRPr="00561E9D">
              <w:rPr>
                <w:sz w:val="21"/>
                <w:szCs w:val="21"/>
              </w:rPr>
              <w:t xml:space="preserve">. ISSN 1365-2621. </w:t>
            </w:r>
          </w:p>
          <w:p w:rsidR="00D14B24" w:rsidRDefault="00D14B24" w:rsidP="00447E03">
            <w:pPr>
              <w:tabs>
                <w:tab w:val="left" w:pos="567"/>
              </w:tabs>
              <w:spacing w:after="80"/>
              <w:jc w:val="both"/>
              <w:rPr>
                <w:b/>
                <w:sz w:val="22"/>
                <w:szCs w:val="22"/>
              </w:rPr>
            </w:pPr>
            <w:r w:rsidRPr="00561E9D">
              <w:rPr>
                <w:b/>
                <w:sz w:val="21"/>
                <w:szCs w:val="21"/>
              </w:rPr>
              <w:t>SUMCZYNSKI, D. (50%)</w:t>
            </w:r>
            <w:r w:rsidRPr="00561E9D">
              <w:rPr>
                <w:sz w:val="21"/>
                <w:szCs w:val="21"/>
              </w:rPr>
              <w:t xml:space="preserve">, BUBELOVÁ, Z., SNEYD, J., ERB-WEBER, S., MLČEK, J.: Total phenolics, flavonoids, antioxidant activity, crude fibre and digestibility in non-traditional wheat flakes and muesli. </w:t>
            </w:r>
            <w:r w:rsidRPr="00561E9D">
              <w:rPr>
                <w:i/>
                <w:sz w:val="21"/>
                <w:szCs w:val="21"/>
              </w:rPr>
              <w:t>Food Chemistry</w:t>
            </w:r>
            <w:r w:rsidRPr="00561E9D">
              <w:rPr>
                <w:sz w:val="21"/>
                <w:szCs w:val="21"/>
              </w:rPr>
              <w:t xml:space="preserve"> 174, 319-325, </w:t>
            </w:r>
            <w:r w:rsidRPr="00561E9D">
              <w:rPr>
                <w:b/>
                <w:sz w:val="21"/>
                <w:szCs w:val="21"/>
              </w:rPr>
              <w:t>2015</w:t>
            </w:r>
            <w:r w:rsidRPr="00561E9D">
              <w:rPr>
                <w:sz w:val="21"/>
                <w:szCs w:val="21"/>
              </w:rPr>
              <w:t xml:space="preserve">. ISSN 0308-8146. </w:t>
            </w:r>
            <w:bookmarkEnd w:id="60"/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r>
              <w:rPr>
                <w:b/>
              </w:rPr>
              <w:t>Působení v zahraničí</w:t>
            </w: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223" w:type="dxa"/>
            <w:gridSpan w:val="7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rPr>
                <w:b/>
              </w:rPr>
            </w:pPr>
            <w:r>
              <w:rPr>
                <w:b/>
              </w:rPr>
              <w:t>---</w:t>
            </w:r>
          </w:p>
          <w:p w:rsidR="00D14B24" w:rsidRDefault="00D14B24" w:rsidP="00D14B24">
            <w:pPr>
              <w:rPr>
                <w:b/>
              </w:rPr>
            </w:pPr>
          </w:p>
          <w:p w:rsidR="00D14B24" w:rsidRDefault="00D14B24" w:rsidP="00D14B24">
            <w:pPr>
              <w:rPr>
                <w:b/>
              </w:rPr>
            </w:pPr>
          </w:p>
          <w:p w:rsidR="0042737C" w:rsidRDefault="0042737C" w:rsidP="00D14B24">
            <w:pPr>
              <w:rPr>
                <w:b/>
              </w:rPr>
            </w:pPr>
          </w:p>
        </w:tc>
      </w:tr>
      <w:tr w:rsidR="00D14B24" w:rsidTr="000E56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25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611" w:type="dxa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  <w:tc>
          <w:tcPr>
            <w:tcW w:w="79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:rsidR="00D14B24" w:rsidRDefault="00D14B24" w:rsidP="00D14B24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64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14B24" w:rsidRDefault="00D14B24" w:rsidP="00D14B24">
            <w:pPr>
              <w:jc w:val="both"/>
            </w:pPr>
          </w:p>
        </w:tc>
      </w:tr>
      <w:tr w:rsidR="00E97123" w:rsidTr="000E5621">
        <w:tc>
          <w:tcPr>
            <w:tcW w:w="10223" w:type="dxa"/>
            <w:gridSpan w:val="7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E97123" w:rsidRDefault="007B1EB7" w:rsidP="00E97123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E97123">
              <w:br w:type="page"/>
            </w:r>
            <w:r w:rsidR="00E97123"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E97123" w:rsidTr="000E5621">
        <w:tc>
          <w:tcPr>
            <w:tcW w:w="10223" w:type="dxa"/>
            <w:gridSpan w:val="79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123" w:rsidRPr="00E97123" w:rsidRDefault="00E97123" w:rsidP="00E97123">
            <w:pPr>
              <w:jc w:val="both"/>
              <w:rPr>
                <w:b/>
                <w:sz w:val="28"/>
              </w:rPr>
            </w:pPr>
            <w:r w:rsidRPr="007B1EB7">
              <w:rPr>
                <w:b/>
              </w:rPr>
              <w:t>Přehled řešených grantů a projektů u akademicky zaměřeného bakalářského studijního programu a u magisterského a doktorského studijního programu</w:t>
            </w:r>
            <w:r w:rsidRPr="00E97123">
              <w:rPr>
                <w:b/>
                <w:sz w:val="28"/>
              </w:rPr>
              <w:t xml:space="preserve">  </w:t>
            </w:r>
          </w:p>
        </w:tc>
      </w:tr>
      <w:tr w:rsidR="00E97123" w:rsidTr="000E5621">
        <w:trPr>
          <w:cantSplit/>
        </w:trPr>
        <w:tc>
          <w:tcPr>
            <w:tcW w:w="2435" w:type="dxa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600" w:type="dxa"/>
            <w:gridSpan w:val="54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70" w:type="dxa"/>
            <w:gridSpan w:val="13"/>
            <w:shd w:val="clear" w:color="auto" w:fill="F7CAAC"/>
          </w:tcPr>
          <w:p w:rsidR="00E97123" w:rsidRDefault="00E97123" w:rsidP="00E97123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418" w:type="dxa"/>
            <w:gridSpan w:val="11"/>
            <w:shd w:val="clear" w:color="auto" w:fill="F7CAAC"/>
          </w:tcPr>
          <w:p w:rsidR="00E97123" w:rsidRDefault="00E97123" w:rsidP="00E97123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:rsidR="00E97123" w:rsidRDefault="00E97123" w:rsidP="00E97123">
            <w:pPr>
              <w:jc w:val="center"/>
              <w:rPr>
                <w:b/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Pr="00A63C65" w:rsidRDefault="007B1EB7" w:rsidP="00A63C65">
            <w:pPr>
              <w:spacing w:before="60" w:after="60" w:line="252" w:lineRule="auto"/>
              <w:jc w:val="both"/>
            </w:pPr>
            <w:r w:rsidRPr="00A63C65">
              <w:t>p</w:t>
            </w:r>
            <w:r w:rsidR="00E97123" w:rsidRPr="00A63C65">
              <w:t xml:space="preserve">rof. </w:t>
            </w:r>
            <w:r w:rsidR="00F516D2" w:rsidRPr="00A63C65">
              <w:t xml:space="preserve">RNDr. </w:t>
            </w:r>
            <w:r w:rsidR="00E97123" w:rsidRPr="00A63C65">
              <w:t>Kubáň, DrSc.</w:t>
            </w:r>
          </w:p>
        </w:tc>
        <w:tc>
          <w:tcPr>
            <w:tcW w:w="5600" w:type="dxa"/>
            <w:gridSpan w:val="54"/>
          </w:tcPr>
          <w:p w:rsidR="00E97123" w:rsidRPr="00A63C65" w:rsidRDefault="00E97123" w:rsidP="00A63C65">
            <w:pPr>
              <w:tabs>
                <w:tab w:val="left" w:pos="333"/>
              </w:tabs>
              <w:spacing w:before="60" w:after="60" w:line="252" w:lineRule="auto"/>
              <w:jc w:val="both"/>
            </w:pPr>
            <w:r w:rsidRPr="00A63C65">
              <w:t>Produkce biogenních aminů u vybraných kmenů bakterií mléčného kvašení (GAP503/11/1417)</w:t>
            </w:r>
          </w:p>
        </w:tc>
        <w:tc>
          <w:tcPr>
            <w:tcW w:w="770" w:type="dxa"/>
            <w:gridSpan w:val="13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B</w:t>
            </w:r>
          </w:p>
        </w:tc>
        <w:tc>
          <w:tcPr>
            <w:tcW w:w="1418" w:type="dxa"/>
            <w:gridSpan w:val="11"/>
          </w:tcPr>
          <w:p w:rsidR="00E97123" w:rsidRPr="00A63C65" w:rsidRDefault="00E97123" w:rsidP="00A63C65">
            <w:pPr>
              <w:spacing w:before="60" w:after="60" w:line="252" w:lineRule="auto"/>
              <w:jc w:val="center"/>
              <w:rPr>
                <w:color w:val="0000FF"/>
              </w:rPr>
            </w:pPr>
            <w:r w:rsidRPr="00A63C65">
              <w:t>2011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2014</w:t>
            </w:r>
          </w:p>
        </w:tc>
      </w:tr>
      <w:tr w:rsidR="00E97123" w:rsidTr="000E5621">
        <w:tc>
          <w:tcPr>
            <w:tcW w:w="2435" w:type="dxa"/>
          </w:tcPr>
          <w:p w:rsidR="00E97123" w:rsidRPr="00A63C65" w:rsidRDefault="007B1EB7" w:rsidP="00A63C65">
            <w:pPr>
              <w:spacing w:before="60" w:after="60" w:line="252" w:lineRule="auto"/>
              <w:jc w:val="both"/>
            </w:pPr>
            <w:r w:rsidRPr="00A63C65">
              <w:t>d</w:t>
            </w:r>
            <w:r w:rsidR="00E97123" w:rsidRPr="00A63C65">
              <w:t xml:space="preserve">oc. </w:t>
            </w:r>
            <w:r w:rsidR="00F516D2" w:rsidRPr="00A63C65">
              <w:t xml:space="preserve">Ing. </w:t>
            </w:r>
            <w:r w:rsidR="00E97123" w:rsidRPr="00A63C65">
              <w:t>Buňka, Ph.D.</w:t>
            </w:r>
          </w:p>
        </w:tc>
        <w:tc>
          <w:tcPr>
            <w:tcW w:w="5600" w:type="dxa"/>
            <w:gridSpan w:val="54"/>
          </w:tcPr>
          <w:p w:rsidR="00E97123" w:rsidRPr="00A63C65" w:rsidRDefault="00E97123" w:rsidP="00A63C65">
            <w:pPr>
              <w:spacing w:before="60" w:after="60" w:line="252" w:lineRule="auto"/>
              <w:jc w:val="both"/>
            </w:pPr>
            <w:r w:rsidRPr="00A63C65">
              <w:t>Systémy jištění kvality a bezpečnosti mlékárenských výrobků vhodnými metodami aplikovatelnými v praxi (QJ1210300)</w:t>
            </w:r>
          </w:p>
        </w:tc>
        <w:tc>
          <w:tcPr>
            <w:tcW w:w="770" w:type="dxa"/>
            <w:gridSpan w:val="13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C</w:t>
            </w:r>
          </w:p>
        </w:tc>
        <w:tc>
          <w:tcPr>
            <w:tcW w:w="1418" w:type="dxa"/>
            <w:gridSpan w:val="11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2012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2016</w:t>
            </w:r>
          </w:p>
        </w:tc>
      </w:tr>
      <w:tr w:rsidR="00E97123" w:rsidTr="000E5621">
        <w:tc>
          <w:tcPr>
            <w:tcW w:w="2435" w:type="dxa"/>
          </w:tcPr>
          <w:p w:rsidR="00E97123" w:rsidRPr="00A63C65" w:rsidRDefault="007B1EB7" w:rsidP="00A63C65">
            <w:pPr>
              <w:spacing w:before="60" w:after="60" w:line="252" w:lineRule="auto"/>
              <w:jc w:val="both"/>
            </w:pPr>
            <w:r w:rsidRPr="00A63C65">
              <w:t>d</w:t>
            </w:r>
            <w:r w:rsidR="00E97123" w:rsidRPr="00A63C65">
              <w:t xml:space="preserve">oc. </w:t>
            </w:r>
            <w:r w:rsidR="00F516D2" w:rsidRPr="00A63C65">
              <w:t xml:space="preserve">Ing. </w:t>
            </w:r>
            <w:r w:rsidR="00E97123" w:rsidRPr="00A63C65">
              <w:t>Buňka, Ph.D.</w:t>
            </w:r>
          </w:p>
        </w:tc>
        <w:tc>
          <w:tcPr>
            <w:tcW w:w="5600" w:type="dxa"/>
            <w:gridSpan w:val="54"/>
          </w:tcPr>
          <w:p w:rsidR="00E97123" w:rsidRPr="00A63C65" w:rsidRDefault="00E97123" w:rsidP="00A63C65">
            <w:pPr>
              <w:spacing w:before="60" w:after="60" w:line="252" w:lineRule="auto"/>
              <w:jc w:val="both"/>
            </w:pPr>
            <w:r w:rsidRPr="00A63C65">
              <w:t>Nové přístupy a metody analýzy pro zajištění kvality, bezpečnosti a zdravotní nezávadnosti sýrů, optimalizace jejich výroby a zefektivnění procesů hygieny a sanitace při současném snížení zátěže životního prostředí odpadními vodami (OK1710156)</w:t>
            </w:r>
          </w:p>
        </w:tc>
        <w:tc>
          <w:tcPr>
            <w:tcW w:w="770" w:type="dxa"/>
            <w:gridSpan w:val="13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C</w:t>
            </w:r>
          </w:p>
        </w:tc>
        <w:tc>
          <w:tcPr>
            <w:tcW w:w="1418" w:type="dxa"/>
            <w:gridSpan w:val="11"/>
          </w:tcPr>
          <w:p w:rsidR="00E97123" w:rsidRPr="00A63C65" w:rsidRDefault="00E97123" w:rsidP="00A63C65">
            <w:pPr>
              <w:spacing w:before="60" w:after="60" w:line="252" w:lineRule="auto"/>
              <w:jc w:val="center"/>
            </w:pPr>
            <w:r w:rsidRPr="00A63C65">
              <w:t>2017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2021</w:t>
            </w: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770" w:type="dxa"/>
            <w:gridSpan w:val="13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11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770" w:type="dxa"/>
            <w:gridSpan w:val="13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11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rPr>
          <w:trHeight w:val="318"/>
        </w:trPr>
        <w:tc>
          <w:tcPr>
            <w:tcW w:w="10223" w:type="dxa"/>
            <w:gridSpan w:val="79"/>
            <w:shd w:val="clear" w:color="auto" w:fill="F7CAAC"/>
          </w:tcPr>
          <w:p w:rsidR="00E97123" w:rsidRDefault="00E97123" w:rsidP="00E97123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E97123" w:rsidTr="000E5621">
        <w:trPr>
          <w:cantSplit/>
          <w:trHeight w:val="283"/>
        </w:trPr>
        <w:tc>
          <w:tcPr>
            <w:tcW w:w="2435" w:type="dxa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600" w:type="dxa"/>
            <w:gridSpan w:val="54"/>
            <w:shd w:val="clear" w:color="auto" w:fill="F7CAAC"/>
          </w:tcPr>
          <w:p w:rsidR="00E97123" w:rsidRDefault="00E97123" w:rsidP="00E97123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88" w:type="dxa"/>
            <w:gridSpan w:val="24"/>
            <w:shd w:val="clear" w:color="auto" w:fill="F7CAAC"/>
          </w:tcPr>
          <w:p w:rsidR="00E97123" w:rsidRDefault="00E97123" w:rsidP="00E97123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2435" w:type="dxa"/>
          </w:tcPr>
          <w:p w:rsidR="00E97123" w:rsidRDefault="00E97123" w:rsidP="00E97123">
            <w:pPr>
              <w:jc w:val="both"/>
              <w:rPr>
                <w:sz w:val="24"/>
              </w:rPr>
            </w:pPr>
          </w:p>
        </w:tc>
        <w:tc>
          <w:tcPr>
            <w:tcW w:w="5600" w:type="dxa"/>
            <w:gridSpan w:val="5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  <w:tc>
          <w:tcPr>
            <w:tcW w:w="2188" w:type="dxa"/>
            <w:gridSpan w:val="24"/>
          </w:tcPr>
          <w:p w:rsidR="00E97123" w:rsidRDefault="00E97123" w:rsidP="00E97123">
            <w:pPr>
              <w:jc w:val="center"/>
              <w:rPr>
                <w:sz w:val="24"/>
              </w:rPr>
            </w:pPr>
          </w:p>
        </w:tc>
      </w:tr>
      <w:tr w:rsidR="00E97123" w:rsidTr="000E5621">
        <w:tc>
          <w:tcPr>
            <w:tcW w:w="10223" w:type="dxa"/>
            <w:gridSpan w:val="79"/>
            <w:shd w:val="clear" w:color="auto" w:fill="F7CAAC"/>
          </w:tcPr>
          <w:p w:rsidR="00E97123" w:rsidRDefault="00E97123" w:rsidP="00E97123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E97123" w:rsidTr="000E5621">
        <w:trPr>
          <w:trHeight w:val="2422"/>
        </w:trPr>
        <w:tc>
          <w:tcPr>
            <w:tcW w:w="10223" w:type="dxa"/>
            <w:gridSpan w:val="79"/>
            <w:shd w:val="clear" w:color="auto" w:fill="FFFFFF"/>
          </w:tcPr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>Garant studijního programu a garanti jednotlivých studijních předmětů se pravidelně zúčastňují významných národních i mezinárodních konferencí, kde prezentují aktuální výstupy jejich odborné vědecké činnosti. Do těchto činností jsou pravidelně zapojováni studenti. Odborné aktivity se zaměřují především do vlivů technologických a biotechnologických faktorů na jakost a zdravotní nezávadnost potravin a produktů biotechnologií. Dále se odborné aktivity realizují v oblasti chemické a mikrobiologické analýzy potravin a produktů biotechnologií.</w:t>
            </w:r>
          </w:p>
          <w:p w:rsidR="00E97123" w:rsidRPr="00EF4529" w:rsidRDefault="00E97123" w:rsidP="002758D2">
            <w:pPr>
              <w:spacing w:before="60" w:after="60" w:line="252" w:lineRule="auto"/>
              <w:jc w:val="both"/>
            </w:pPr>
            <w:r w:rsidRPr="00A63C65">
              <w:t>Zmínit lze dál</w:t>
            </w:r>
            <w:r w:rsidR="002758D2" w:rsidRPr="00A63C65">
              <w:t>e</w:t>
            </w:r>
            <w:r w:rsidRPr="00A63C65">
              <w:t xml:space="preserve"> účast akademických pracovníků vyučujících ve studijním programu Technologie potravin na dalších činnostech, například projekty a aktivity centra pro podpo</w:t>
            </w:r>
            <w:r w:rsidR="007B1EB7" w:rsidRPr="00A63C65">
              <w:t xml:space="preserve">ru přírodovědných a technických </w:t>
            </w:r>
            <w:r w:rsidRPr="00A63C65">
              <w:t>věd</w:t>
            </w:r>
            <w:r w:rsidR="007B1EB7" w:rsidRPr="00A63C65">
              <w:t xml:space="preserve"> </w:t>
            </w:r>
            <w:r w:rsidRPr="00A63C65">
              <w:t>(CZ.1.07/2.3.00/45.0015; období  2014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2015), partnerství pro podporu popularizace VaV a další vzdělání v oblasti popularizace transferu technologií v oblasti zemědělství, potravinářství a bioenergetik (CZ.1.07/2.3.00/35.0013; období 2012</w:t>
            </w:r>
            <w:r w:rsidR="002758D2" w:rsidRPr="00A63C65">
              <w:t xml:space="preserve"> </w:t>
            </w:r>
            <w:r w:rsidRPr="00A63C65">
              <w:t>-</w:t>
            </w:r>
            <w:r w:rsidR="002758D2" w:rsidRPr="00A63C65">
              <w:t xml:space="preserve"> </w:t>
            </w:r>
            <w:r w:rsidRPr="00A63C65">
              <w:t>2014), Entomofágie (workshop; UTB ve Zlíně a Mendelova univerzita v Brně), školení norem systému managementu jakosti (ISO 9001:2015), požadavků systému Analýzy nebezpečí a kritických kontrolních bodů (HACCP), požadavků inspekčního standardu bezpečnosti potravin IFS aj.</w:t>
            </w:r>
          </w:p>
        </w:tc>
      </w:tr>
      <w:tr w:rsidR="00E97123" w:rsidTr="000E5621">
        <w:trPr>
          <w:trHeight w:val="306"/>
        </w:trPr>
        <w:tc>
          <w:tcPr>
            <w:tcW w:w="10223" w:type="dxa"/>
            <w:gridSpan w:val="79"/>
            <w:shd w:val="clear" w:color="auto" w:fill="F7CAAC"/>
            <w:vAlign w:val="center"/>
          </w:tcPr>
          <w:p w:rsidR="00E97123" w:rsidRDefault="00E97123" w:rsidP="00E97123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E97123" w:rsidTr="000E5621">
        <w:trPr>
          <w:trHeight w:val="1700"/>
        </w:trPr>
        <w:tc>
          <w:tcPr>
            <w:tcW w:w="10223" w:type="dxa"/>
            <w:gridSpan w:val="79"/>
            <w:shd w:val="clear" w:color="auto" w:fill="FFFFFF"/>
          </w:tcPr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>Akademičtí pracovníci podílející se na výuce studijního programu se zapojují do aktivní spolupráce s praxí. Pro ilustraci lze jmenovat například projekty:</w:t>
            </w:r>
          </w:p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>- Spolupráce a inovace ve výrobě mléčných výrobků LACRUM Velké Meziříčí, s.r.o. Program rozvoje venkova (Státní zemědělský intervenční fond)</w:t>
            </w:r>
            <w:r w:rsidR="007B1EB7" w:rsidRPr="00A63C65">
              <w:t xml:space="preserve">, období </w:t>
            </w:r>
            <w:r w:rsidRPr="00A63C65">
              <w:t xml:space="preserve">2013 </w:t>
            </w:r>
            <w:r w:rsidR="002758D2" w:rsidRPr="00A63C65">
              <w:t>-</w:t>
            </w:r>
            <w:r w:rsidRPr="00A63C65">
              <w:t xml:space="preserve"> 2014,</w:t>
            </w:r>
          </w:p>
          <w:p w:rsidR="00E97123" w:rsidRPr="00A63C65" w:rsidRDefault="00E97123" w:rsidP="007B1EB7">
            <w:pPr>
              <w:spacing w:before="60" w:after="60" w:line="252" w:lineRule="auto"/>
              <w:jc w:val="both"/>
            </w:pPr>
            <w:r w:rsidRPr="00A63C65">
              <w:t xml:space="preserve">- Spolupráce a inovace ve výrobě biovína Travel Wine spol. s r.o. Program rozvoje venkova (Státní zemědělský intervenční fond), období 2013 </w:t>
            </w:r>
            <w:r w:rsidR="002758D2" w:rsidRPr="00A63C65">
              <w:t>-</w:t>
            </w:r>
            <w:r w:rsidRPr="00A63C65">
              <w:t xml:space="preserve"> 2014,</w:t>
            </w:r>
          </w:p>
          <w:p w:rsidR="00E97123" w:rsidRDefault="00E97123" w:rsidP="002758D2">
            <w:pPr>
              <w:spacing w:before="60" w:after="60" w:line="252" w:lineRule="auto"/>
              <w:jc w:val="both"/>
            </w:pPr>
            <w:r w:rsidRPr="00A63C65">
              <w:t>- Spolupráce na vývoji mléčných výrobků LACRUM Velké Meziříčí, s.r.o. Program rozvoje venkova (Státní zemědělský intervenční fond)</w:t>
            </w:r>
            <w:r w:rsidR="007B1EB7" w:rsidRPr="00A63C65">
              <w:t xml:space="preserve">, období </w:t>
            </w:r>
            <w:r w:rsidRPr="00A63C65">
              <w:t xml:space="preserve">2017 </w:t>
            </w:r>
            <w:r w:rsidR="002758D2" w:rsidRPr="00A63C65">
              <w:t>-</w:t>
            </w:r>
            <w:r w:rsidRPr="00A63C65">
              <w:t xml:space="preserve"> 2019.</w:t>
            </w:r>
          </w:p>
          <w:p w:rsidR="00A63C65" w:rsidRDefault="00A63C65" w:rsidP="002758D2">
            <w:pPr>
              <w:spacing w:before="60" w:after="60" w:line="252" w:lineRule="auto"/>
              <w:jc w:val="both"/>
            </w:pPr>
          </w:p>
          <w:p w:rsidR="00A63C65" w:rsidRPr="00FA141B" w:rsidRDefault="00A63C65" w:rsidP="002758D2">
            <w:pPr>
              <w:spacing w:before="60" w:after="60" w:line="252" w:lineRule="auto"/>
              <w:jc w:val="both"/>
            </w:pPr>
          </w:p>
        </w:tc>
      </w:tr>
    </w:tbl>
    <w:p w:rsidR="00E97123" w:rsidRDefault="00E97123">
      <w: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3"/>
      </w:tblGrid>
      <w:tr w:rsidR="009F1303" w:rsidTr="00E97123">
        <w:tc>
          <w:tcPr>
            <w:tcW w:w="9923" w:type="dxa"/>
            <w:tcBorders>
              <w:bottom w:val="double" w:sz="4" w:space="0" w:color="auto"/>
            </w:tcBorders>
            <w:shd w:val="clear" w:color="auto" w:fill="BDD6EE"/>
          </w:tcPr>
          <w:p w:rsidR="009F1303" w:rsidRDefault="009F1303" w:rsidP="0025669F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C-III – Informační zabezpečení studijního programu</w:t>
            </w:r>
          </w:p>
        </w:tc>
      </w:tr>
      <w:tr w:rsidR="009F1303" w:rsidTr="00E97123">
        <w:trPr>
          <w:trHeight w:val="283"/>
        </w:trPr>
        <w:tc>
          <w:tcPr>
            <w:tcW w:w="9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:rsidR="009F1303" w:rsidRDefault="009F1303" w:rsidP="0025669F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F1303" w:rsidRDefault="009F1303" w:rsidP="0025669F">
            <w:pPr>
              <w:spacing w:before="60" w:after="60" w:line="252" w:lineRule="auto"/>
              <w:jc w:val="both"/>
            </w:pPr>
            <w:r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hyperlink r:id="rId84" w:history="1">
              <w:r w:rsidRPr="00F1112A">
                <w:rPr>
                  <w:rStyle w:val="Hypertextovodkaz"/>
                </w:rPr>
                <w:t>https://stag.utb.cz/portal/</w:t>
              </w:r>
            </w:hyperlink>
            <w:r>
              <w:t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9F1303" w:rsidTr="00E97123">
        <w:trPr>
          <w:trHeight w:val="283"/>
        </w:trPr>
        <w:tc>
          <w:tcPr>
            <w:tcW w:w="9923" w:type="dxa"/>
            <w:shd w:val="clear" w:color="auto" w:fill="F7CAAC"/>
            <w:vAlign w:val="center"/>
          </w:tcPr>
          <w:p w:rsidR="009F1303" w:rsidRDefault="009F1303" w:rsidP="0025669F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</w:tcPr>
          <w:p w:rsidR="009F1303" w:rsidRDefault="009F1303" w:rsidP="0025669F">
            <w:pPr>
              <w:spacing w:before="60" w:after="60" w:line="252" w:lineRule="auto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</w:t>
            </w:r>
          </w:p>
          <w:p w:rsidR="009F1303" w:rsidRDefault="009F1303" w:rsidP="0025669F">
            <w:pPr>
              <w:spacing w:before="60" w:after="60" w:line="252" w:lineRule="auto"/>
              <w:jc w:val="both"/>
              <w:rPr>
                <w:b/>
              </w:rPr>
            </w:pPr>
            <w:r>
              <w:t xml:space="preserve"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hyperlink r:id="rId85" w:history="1">
              <w:r>
                <w:rPr>
                  <w:rStyle w:val="Hypertextovodkaz"/>
                </w:rPr>
                <w:t>http://digilib.k.utb.cz</w:t>
              </w:r>
            </w:hyperlink>
            <w:r>
              <w:t xml:space="preserve">. Práce jsou zde zpravidla dostupné volně v plném textu. Kromě toho provozuje knihovna také repozitář publikační činnosti akademických pracovníků univerzity na adrese </w:t>
            </w:r>
            <w:hyperlink r:id="rId86" w:history="1">
              <w:r>
                <w:rPr>
                  <w:rStyle w:val="Hypertextovodkaz"/>
                </w:rPr>
                <w:t>http://publikace.k.utb.cz</w:t>
              </w:r>
            </w:hyperlink>
            <w:r>
              <w:t>.</w:t>
            </w:r>
          </w:p>
        </w:tc>
      </w:tr>
      <w:tr w:rsidR="009F1303" w:rsidTr="00E97123">
        <w:trPr>
          <w:trHeight w:val="283"/>
        </w:trPr>
        <w:tc>
          <w:tcPr>
            <w:tcW w:w="9923" w:type="dxa"/>
            <w:shd w:val="clear" w:color="auto" w:fill="F7CAAC"/>
            <w:vAlign w:val="center"/>
          </w:tcPr>
          <w:p w:rsidR="009F1303" w:rsidRDefault="009F1303" w:rsidP="0025669F">
            <w:r>
              <w:rPr>
                <w:b/>
              </w:rPr>
              <w:t>Přehled zpřístupněných databází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</w:tcPr>
          <w:p w:rsidR="009F1303" w:rsidRPr="00AE1C59" w:rsidRDefault="009F1303" w:rsidP="0025669F">
            <w:pPr>
              <w:spacing w:before="60" w:after="60" w:line="21" w:lineRule="atLeast"/>
              <w:jc w:val="both"/>
            </w:pPr>
            <w:r w:rsidRPr="00AE1C5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AE1C59">
              <w:t xml:space="preserve">Veškeré informační zdroje jsou dostupné skrze moderní centrální portál Xerxes </w:t>
            </w:r>
            <w:hyperlink r:id="rId87" w:history="1">
              <w:r w:rsidRPr="00AE1C59">
                <w:rPr>
                  <w:rStyle w:val="Hypertextovodkaz"/>
                </w:rPr>
                <w:t>http://portal.k.utb.cz</w:t>
              </w:r>
            </w:hyperlink>
            <w:r w:rsidRPr="00AE1C5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:rsidR="009F1303" w:rsidRPr="00AE1C59" w:rsidRDefault="009F1303" w:rsidP="0025669F">
            <w:pPr>
              <w:spacing w:before="60" w:after="60" w:line="21" w:lineRule="atLeast"/>
            </w:pPr>
            <w:r w:rsidRPr="00AE1C59">
              <w:t>Konkrétní dostupné databáze:</w:t>
            </w:r>
          </w:p>
          <w:p w:rsidR="009F1303" w:rsidRPr="00AE1C59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Citační databáze Web of Science a Scopus</w:t>
            </w:r>
          </w:p>
          <w:p w:rsidR="009F1303" w:rsidRPr="00AE1C59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kolekce elektronických časopisů Elsevier ScienceDirect, Wiley Online Library, SpringerLink</w:t>
            </w:r>
            <w:r>
              <w:rPr>
                <w:iCs/>
              </w:rPr>
              <w:t xml:space="preserve"> a další</w:t>
            </w:r>
          </w:p>
          <w:p w:rsidR="009F1303" w:rsidRPr="00AE1C59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plnotextové databáze Ebsco a ProQuest</w:t>
            </w:r>
          </w:p>
          <w:p w:rsidR="009F1303" w:rsidRDefault="009F1303" w:rsidP="009F1303">
            <w:pPr>
              <w:pStyle w:val="Odstavecseseznamem"/>
              <w:numPr>
                <w:ilvl w:val="0"/>
                <w:numId w:val="43"/>
              </w:numPr>
              <w:spacing w:line="21" w:lineRule="atLeast"/>
              <w:ind w:left="714" w:hanging="357"/>
              <w:jc w:val="both"/>
            </w:pPr>
            <w:r w:rsidRPr="00AE1C59">
              <w:rPr>
                <w:iCs/>
              </w:rPr>
              <w:t xml:space="preserve">Seznam všech databází: </w:t>
            </w:r>
            <w:hyperlink r:id="rId88" w:history="1">
              <w:r w:rsidRPr="00AE1C59">
                <w:rPr>
                  <w:rStyle w:val="Hypertextovodkaz"/>
                </w:rPr>
                <w:t>http://portal.k.utb.cz/databases/alphabetical/</w:t>
              </w:r>
            </w:hyperlink>
          </w:p>
        </w:tc>
      </w:tr>
      <w:tr w:rsidR="009F1303" w:rsidTr="00E97123">
        <w:trPr>
          <w:trHeight w:val="284"/>
        </w:trPr>
        <w:tc>
          <w:tcPr>
            <w:tcW w:w="9923" w:type="dxa"/>
            <w:shd w:val="clear" w:color="auto" w:fill="F7CAAC"/>
            <w:vAlign w:val="center"/>
          </w:tcPr>
          <w:p w:rsidR="009F1303" w:rsidRDefault="009F1303" w:rsidP="0025669F">
            <w:pPr>
              <w:rPr>
                <w:b/>
              </w:rPr>
            </w:pPr>
            <w:r>
              <w:rPr>
                <w:b/>
              </w:rPr>
              <w:lastRenderedPageBreak/>
              <w:t>Název a stručný popis používaného antiplagiátorského systému</w:t>
            </w:r>
          </w:p>
        </w:tc>
      </w:tr>
      <w:tr w:rsidR="009F1303" w:rsidTr="00E97123">
        <w:trPr>
          <w:trHeight w:val="2268"/>
        </w:trPr>
        <w:tc>
          <w:tcPr>
            <w:tcW w:w="9923" w:type="dxa"/>
            <w:shd w:val="clear" w:color="auto" w:fill="FFFFFF"/>
          </w:tcPr>
          <w:p w:rsidR="009F1303" w:rsidRDefault="009F1303" w:rsidP="0025669F">
            <w:pPr>
              <w:spacing w:before="60" w:after="60" w:line="252" w:lineRule="auto"/>
              <w:jc w:val="both"/>
            </w:pPr>
            <w:r>
              <w:t xml:space="preserve">V rámci předcházení a zamezování plagiátorství UTB ve Zlíně efektivně využívá po několik let antiplagiátorský systém </w:t>
            </w:r>
            <w:r w:rsidRPr="00462131">
              <w:rPr>
                <w:i/>
              </w:rPr>
              <w:t>Theses.cz</w:t>
            </w:r>
            <w:r>
              <w:t xml:space="preserve"> (vyvíjen a provozován Masarykovou univerzitou v Brně), který je považován za jeden z nejúčinnějších systémů pro odhalování plagiátů mezi závěrečnými pracemi dostupných v ČR. Tento systém slouží UTB ve Zlíně, stejně jako dalším univerzitám (nejen v ČR), jako národní registr závěrečných prací (informací o pracích -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  <w:p w:rsidR="009F1303" w:rsidRDefault="009F1303" w:rsidP="0025669F">
            <w:pPr>
              <w:spacing w:before="60" w:after="60" w:line="252" w:lineRule="auto"/>
              <w:jc w:val="both"/>
            </w:pPr>
          </w:p>
        </w:tc>
      </w:tr>
    </w:tbl>
    <w:p w:rsidR="009F1303" w:rsidRDefault="009F1303">
      <w: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43"/>
        <w:gridCol w:w="127"/>
        <w:gridCol w:w="74"/>
        <w:gridCol w:w="676"/>
        <w:gridCol w:w="598"/>
        <w:gridCol w:w="52"/>
        <w:gridCol w:w="2269"/>
        <w:gridCol w:w="78"/>
        <w:gridCol w:w="2706"/>
      </w:tblGrid>
      <w:tr w:rsidR="00680ACC" w:rsidTr="00680ACC"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:rsidR="00680ACC" w:rsidRDefault="00680ACC" w:rsidP="00024581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 xml:space="preserve">C-IV – </w:t>
            </w:r>
            <w:r w:rsidRPr="00680ACC">
              <w:rPr>
                <w:b/>
                <w:sz w:val="28"/>
              </w:rPr>
              <w:t>Materiální zabezpečení studijního programu</w:t>
            </w:r>
          </w:p>
        </w:tc>
      </w:tr>
      <w:tr w:rsidR="00680ACC" w:rsidTr="00680ACC">
        <w:tc>
          <w:tcPr>
            <w:tcW w:w="3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:rsidR="00680ACC" w:rsidRDefault="00680ACC" w:rsidP="00024581">
            <w:pPr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58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0ACC" w:rsidRDefault="00680ACC" w:rsidP="00024581">
            <w:r>
              <w:t>Univerzita Tomáše Bati ve Zlíně</w:t>
            </w:r>
          </w:p>
          <w:p w:rsidR="00680ACC" w:rsidRDefault="00680ACC" w:rsidP="00024581">
            <w:r>
              <w:t>Fakulta technologická</w:t>
            </w:r>
          </w:p>
          <w:p w:rsidR="00680ACC" w:rsidRDefault="00680ACC" w:rsidP="00024581">
            <w:r>
              <w:t>Vavrečkova 275</w:t>
            </w:r>
          </w:p>
          <w:p w:rsidR="00680ACC" w:rsidRDefault="00680ACC" w:rsidP="00024581">
            <w:r>
              <w:t>760 01 Zlín</w:t>
            </w:r>
          </w:p>
        </w:tc>
      </w:tr>
      <w:tr w:rsidR="00680ACC" w:rsidTr="00680ACC">
        <w:tc>
          <w:tcPr>
            <w:tcW w:w="9923" w:type="dxa"/>
            <w:gridSpan w:val="9"/>
            <w:shd w:val="clear" w:color="auto" w:fill="F7CAAC"/>
          </w:tcPr>
          <w:p w:rsidR="00680ACC" w:rsidRDefault="00680ACC" w:rsidP="00024581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680ACC" w:rsidTr="00680ACC">
        <w:trPr>
          <w:trHeight w:val="1877"/>
        </w:trPr>
        <w:tc>
          <w:tcPr>
            <w:tcW w:w="9923" w:type="dxa"/>
            <w:gridSpan w:val="9"/>
          </w:tcPr>
          <w:p w:rsidR="00680ACC" w:rsidRDefault="00680ACC" w:rsidP="00024581">
            <w:pPr>
              <w:spacing w:before="60" w:after="60" w:line="252" w:lineRule="auto"/>
              <w:jc w:val="both"/>
            </w:pPr>
            <w:r w:rsidRPr="00341813">
              <w:t>Univerzita Tomáše Bati ve Zlíně</w:t>
            </w:r>
            <w:r>
              <w:t xml:space="preserve"> disponuje 28 velkými posluchárnami o celkové kapacitě 3103 míst. Z toho Fakulta technologická využívá 7 poslucháren s kapacitou 765 míst. Všechny posluchárny jsou vybaveny moderní audiovizuální prezentační technikou a tabulemi pro popis stíratelnými fixy. Největší posluchárna umístěná na budově U1 má kapacitu 180 studentů, další 3 posluchárny mají kapacitu kolem 130 studentů, z toho dvě se nachází v moderní budově Laboratorního centra Fakulty technologické (LCFT). Na LCFT se taktéž nachází středně velká posluchárna s kapacitou 94 a dvě menší posluchárny s kapacitou 48 míst. Fakulta technologická má k dispozici 14 seminárních místností s celkovou kapacitou 374 míst, 6 PC učeben s celkovou kapacitou 90 míst a 63 laboratoří s celkovou kapacitou 720 míst.</w:t>
            </w:r>
          </w:p>
        </w:tc>
      </w:tr>
      <w:tr w:rsidR="00680ACC" w:rsidTr="00680ACC">
        <w:trPr>
          <w:trHeight w:val="202"/>
        </w:trPr>
        <w:tc>
          <w:tcPr>
            <w:tcW w:w="3544" w:type="dxa"/>
            <w:gridSpan w:val="3"/>
            <w:shd w:val="clear" w:color="auto" w:fill="F7CAAC"/>
          </w:tcPr>
          <w:p w:rsidR="00680ACC" w:rsidRDefault="00680ACC" w:rsidP="00024581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  <w:gridSpan w:val="2"/>
          </w:tcPr>
          <w:p w:rsidR="00680ACC" w:rsidRDefault="00680ACC" w:rsidP="00024581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:rsidR="00680ACC" w:rsidRDefault="00680ACC" w:rsidP="00024581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784" w:type="dxa"/>
            <w:gridSpan w:val="2"/>
          </w:tcPr>
          <w:p w:rsidR="00680ACC" w:rsidRDefault="00680ACC" w:rsidP="00024581"/>
        </w:tc>
      </w:tr>
      <w:tr w:rsidR="00680ACC" w:rsidTr="00680ACC">
        <w:trPr>
          <w:trHeight w:val="139"/>
        </w:trPr>
        <w:tc>
          <w:tcPr>
            <w:tcW w:w="9923" w:type="dxa"/>
            <w:gridSpan w:val="9"/>
            <w:shd w:val="clear" w:color="auto" w:fill="F7CAAC"/>
          </w:tcPr>
          <w:p w:rsidR="00680ACC" w:rsidRDefault="00680ACC" w:rsidP="00024581">
            <w:r>
              <w:rPr>
                <w:b/>
              </w:rPr>
              <w:t>Kapacita a popis odborné učebny</w:t>
            </w:r>
          </w:p>
        </w:tc>
      </w:tr>
      <w:tr w:rsidR="00680ACC" w:rsidTr="00680ACC">
        <w:trPr>
          <w:trHeight w:val="1296"/>
        </w:trPr>
        <w:tc>
          <w:tcPr>
            <w:tcW w:w="9923" w:type="dxa"/>
            <w:gridSpan w:val="9"/>
          </w:tcPr>
          <w:p w:rsidR="00680ACC" w:rsidRDefault="00680ACC" w:rsidP="00024581">
            <w:pPr>
              <w:spacing w:before="60" w:after="60" w:line="252" w:lineRule="auto"/>
              <w:jc w:val="both"/>
            </w:pPr>
            <w:r w:rsidRPr="00473EAD">
              <w:t xml:space="preserve">Laboratoře pro </w:t>
            </w:r>
            <w:r>
              <w:t>výuku potravinářských technologií</w:t>
            </w:r>
            <w:r w:rsidRPr="00473EAD">
              <w:t xml:space="preserve"> </w:t>
            </w:r>
            <w:r>
              <w:t>-</w:t>
            </w:r>
            <w:r w:rsidRPr="00473EAD">
              <w:t xml:space="preserve"> </w:t>
            </w:r>
            <w:r>
              <w:t>celkově komplex 7 laboratoří s vybavením umožňujícím výrobu většiny mlékárenských, masných, pekárenských a cukrovinkářských výrobků. Jedna z laboratoří je určena pro výrobu alkoholických a nealkoholických nápojů. Každá ze 7 laboratoří je určena pro 12 studentů. Z unikátních zařízení je možné jmenovat v</w:t>
            </w:r>
            <w:r w:rsidRPr="00473EAD">
              <w:t>ysokotepelné (UHT) průtokové ošetření tekutých potravin</w:t>
            </w:r>
            <w:r>
              <w:t xml:space="preserve">, které bude v roce 2018 zakoupeno z projektových prostředků a </w:t>
            </w:r>
            <w:r w:rsidRPr="00473EAD">
              <w:t>kter</w:t>
            </w:r>
            <w:r>
              <w:t>é</w:t>
            </w:r>
            <w:r w:rsidRPr="00473EAD">
              <w:t xml:space="preserve"> studentům umožňuje simulovat reálné technologické procesy v</w:t>
            </w:r>
            <w:r>
              <w:t xml:space="preserve"> tomto případě </w:t>
            </w:r>
            <w:r w:rsidRPr="00473EAD">
              <w:t>v mlékárenské</w:t>
            </w:r>
            <w:r>
              <w:t xml:space="preserve"> praxi. Na daném zařízení může docházet k UHT tepelnému ošetření mléka, zahuštěných produktů anebo smetany.</w:t>
            </w:r>
          </w:p>
        </w:tc>
      </w:tr>
      <w:tr w:rsidR="00680ACC" w:rsidTr="00680ACC">
        <w:trPr>
          <w:trHeight w:val="166"/>
        </w:trPr>
        <w:tc>
          <w:tcPr>
            <w:tcW w:w="3544" w:type="dxa"/>
            <w:gridSpan w:val="3"/>
            <w:shd w:val="clear" w:color="auto" w:fill="F7CAAC"/>
          </w:tcPr>
          <w:p w:rsidR="00680ACC" w:rsidRDefault="00680ACC" w:rsidP="00024581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  <w:gridSpan w:val="2"/>
          </w:tcPr>
          <w:p w:rsidR="00680ACC" w:rsidRDefault="00680ACC" w:rsidP="00024581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:rsidR="00680ACC" w:rsidRDefault="00680ACC" w:rsidP="00024581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784" w:type="dxa"/>
            <w:gridSpan w:val="2"/>
          </w:tcPr>
          <w:p w:rsidR="00680ACC" w:rsidRDefault="00680ACC" w:rsidP="00024581"/>
        </w:tc>
      </w:tr>
      <w:tr w:rsidR="00680ACC" w:rsidTr="00680ACC">
        <w:trPr>
          <w:trHeight w:val="135"/>
        </w:trPr>
        <w:tc>
          <w:tcPr>
            <w:tcW w:w="9923" w:type="dxa"/>
            <w:gridSpan w:val="9"/>
            <w:shd w:val="clear" w:color="auto" w:fill="F7CAAC"/>
          </w:tcPr>
          <w:p w:rsidR="00680ACC" w:rsidRDefault="00680ACC" w:rsidP="00024581">
            <w:r>
              <w:rPr>
                <w:b/>
              </w:rPr>
              <w:t>Kapacita a popis odborné učebny</w:t>
            </w:r>
          </w:p>
        </w:tc>
      </w:tr>
      <w:tr w:rsidR="00680ACC" w:rsidTr="00680ACC">
        <w:trPr>
          <w:trHeight w:val="731"/>
        </w:trPr>
        <w:tc>
          <w:tcPr>
            <w:tcW w:w="9923" w:type="dxa"/>
            <w:gridSpan w:val="9"/>
          </w:tcPr>
          <w:p w:rsidR="00680ACC" w:rsidRDefault="00680ACC" w:rsidP="00024581">
            <w:pPr>
              <w:spacing w:before="60" w:after="60" w:line="252" w:lineRule="auto"/>
              <w:jc w:val="both"/>
              <w:rPr>
                <w:b/>
              </w:rPr>
            </w:pPr>
            <w:r>
              <w:t xml:space="preserve">Laboratoře pro </w:t>
            </w:r>
            <w:r w:rsidRPr="00401161">
              <w:t>Senzorické hodnocení potravin</w:t>
            </w:r>
            <w:r w:rsidRPr="00171489">
              <w:t xml:space="preserve"> </w:t>
            </w:r>
            <w:r>
              <w:t>- celková kapacita 12 míst, odpovídající laboratorní vybavení pro praktika ze </w:t>
            </w:r>
            <w:r w:rsidRPr="00401161">
              <w:t>senzorick</w:t>
            </w:r>
            <w:r>
              <w:t>é</w:t>
            </w:r>
            <w:r w:rsidRPr="00401161">
              <w:t xml:space="preserve"> analýzy</w:t>
            </w:r>
            <w:r>
              <w:t>. Tato laboratoř splňuje</w:t>
            </w:r>
            <w:r w:rsidRPr="00401161">
              <w:t xml:space="preserve"> požadavky české technické normy ČSN EN ISO 8589 (Obecné pokyny pro uspořádání senzorického pracoviště)</w:t>
            </w:r>
            <w:r>
              <w:t>.</w:t>
            </w:r>
          </w:p>
        </w:tc>
      </w:tr>
      <w:tr w:rsidR="00680ACC" w:rsidTr="00680ACC">
        <w:trPr>
          <w:trHeight w:val="135"/>
        </w:trPr>
        <w:tc>
          <w:tcPr>
            <w:tcW w:w="3470" w:type="dxa"/>
            <w:gridSpan w:val="2"/>
            <w:shd w:val="clear" w:color="auto" w:fill="F7CAAC"/>
          </w:tcPr>
          <w:p w:rsidR="00680ACC" w:rsidRDefault="00680ACC" w:rsidP="00024581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4"/>
          </w:tcPr>
          <w:p w:rsidR="00680ACC" w:rsidRPr="00767202" w:rsidRDefault="00680ACC" w:rsidP="00024581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:rsidR="00680ACC" w:rsidRDefault="00680ACC" w:rsidP="00024581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706" w:type="dxa"/>
          </w:tcPr>
          <w:p w:rsidR="00680ACC" w:rsidRDefault="00680ACC" w:rsidP="00024581">
            <w:pPr>
              <w:rPr>
                <w:b/>
              </w:rPr>
            </w:pPr>
          </w:p>
        </w:tc>
      </w:tr>
      <w:tr w:rsidR="00680ACC" w:rsidTr="00680ACC">
        <w:trPr>
          <w:trHeight w:val="135"/>
        </w:trPr>
        <w:tc>
          <w:tcPr>
            <w:tcW w:w="9923" w:type="dxa"/>
            <w:gridSpan w:val="9"/>
            <w:shd w:val="clear" w:color="auto" w:fill="F7CAAC"/>
          </w:tcPr>
          <w:p w:rsidR="00680ACC" w:rsidRDefault="00680ACC" w:rsidP="00024581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680ACC" w:rsidTr="00680ACC">
        <w:trPr>
          <w:trHeight w:val="680"/>
        </w:trPr>
        <w:tc>
          <w:tcPr>
            <w:tcW w:w="9923" w:type="dxa"/>
            <w:gridSpan w:val="9"/>
          </w:tcPr>
          <w:p w:rsidR="00680ACC" w:rsidRDefault="00680ACC" w:rsidP="00024581">
            <w:r>
              <w:t>---</w:t>
            </w:r>
          </w:p>
        </w:tc>
      </w:tr>
      <w:tr w:rsidR="00680ACC" w:rsidTr="00680ACC">
        <w:trPr>
          <w:trHeight w:val="205"/>
        </w:trPr>
        <w:tc>
          <w:tcPr>
            <w:tcW w:w="9923" w:type="dxa"/>
            <w:gridSpan w:val="9"/>
            <w:shd w:val="clear" w:color="auto" w:fill="F7CAAC"/>
          </w:tcPr>
          <w:p w:rsidR="00680ACC" w:rsidRDefault="00680ACC" w:rsidP="00024581">
            <w:pPr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680ACC" w:rsidTr="00680ACC">
        <w:trPr>
          <w:trHeight w:val="2411"/>
        </w:trPr>
        <w:tc>
          <w:tcPr>
            <w:tcW w:w="9923" w:type="dxa"/>
            <w:gridSpan w:val="9"/>
          </w:tcPr>
          <w:p w:rsidR="00680ACC" w:rsidRDefault="00680ACC" w:rsidP="00024581">
            <w:pPr>
              <w:spacing w:before="60" w:after="60" w:line="252" w:lineRule="auto"/>
              <w:jc w:val="both"/>
            </w:pPr>
            <w:r>
              <w:t xml:space="preserve">Na Fakultě technologické je vybudováno sociální a technické zázemí dostupné pro studenty i zaměstnance vysoké školy. </w:t>
            </w:r>
            <w:r w:rsidRPr="00402A65">
              <w:t xml:space="preserve">Stravování </w:t>
            </w:r>
            <w:r>
              <w:t xml:space="preserve">je </w:t>
            </w:r>
            <w:r w:rsidRPr="00402A65">
              <w:t>zajiš</w:t>
            </w:r>
            <w:r>
              <w:t>těno</w:t>
            </w:r>
            <w:r w:rsidRPr="00402A65">
              <w:t xml:space="preserve"> ve dvou menzách, restauraci a bufetu. </w:t>
            </w:r>
            <w:r>
              <w:t xml:space="preserve">Na </w:t>
            </w:r>
            <w:r w:rsidRPr="00B646DE">
              <w:t>FT jsou vybudovány ku</w:t>
            </w:r>
            <w:r>
              <w:t xml:space="preserve">chyňky, které jsou dostupné i studentům. Laboratorní centrum Fakulty technologické je moderně vybaveno a je zajištěn bezbariérový přístup pro handicapované studenty a zaměstnance. V budovách FT jsou umístěny klidové zóny pro studenty, kde mohou trávit čas mezi výukou, jsou k dispozici PC včetně tiskárny pro tisk dokumentů. </w:t>
            </w:r>
            <w:r w:rsidRPr="00B646DE">
              <w:t>Na UTB je taktéž vybudováno zázemí pro studenty a zaměstnance pro</w:t>
            </w:r>
            <w:r>
              <w:t xml:space="preserve"> odpočinek,</w:t>
            </w:r>
            <w:r w:rsidRPr="00B646DE">
              <w:t xml:space="preserve"> trávení volného času a jiné mimostudijní aktivity.</w:t>
            </w:r>
          </w:p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  <w:p w:rsidR="00680ACC" w:rsidRDefault="00680ACC" w:rsidP="00024581"/>
        </w:tc>
      </w:tr>
      <w:tr w:rsidR="009F1303" w:rsidTr="00680ACC">
        <w:tc>
          <w:tcPr>
            <w:tcW w:w="9923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:rsidR="009F1303" w:rsidRDefault="00680ACC" w:rsidP="0025669F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9F1303">
              <w:rPr>
                <w:b/>
                <w:sz w:val="28"/>
              </w:rPr>
              <w:t>C-V – Finanční zabezpečení studijního programu</w:t>
            </w:r>
          </w:p>
        </w:tc>
      </w:tr>
      <w:tr w:rsidR="009F1303" w:rsidTr="00680ACC">
        <w:tc>
          <w:tcPr>
            <w:tcW w:w="4220" w:type="dxa"/>
            <w:gridSpan w:val="4"/>
            <w:tcBorders>
              <w:top w:val="single" w:sz="12" w:space="0" w:color="auto"/>
            </w:tcBorders>
            <w:shd w:val="clear" w:color="auto" w:fill="F7CAAC"/>
          </w:tcPr>
          <w:p w:rsidR="009F1303" w:rsidRDefault="009F1303" w:rsidP="0025669F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703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9F1303" w:rsidRDefault="009F1303" w:rsidP="0025669F">
            <w:pPr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9F1303" w:rsidTr="00680ACC">
        <w:tc>
          <w:tcPr>
            <w:tcW w:w="9923" w:type="dxa"/>
            <w:gridSpan w:val="9"/>
            <w:shd w:val="clear" w:color="auto" w:fill="F7CAAC"/>
          </w:tcPr>
          <w:p w:rsidR="009F1303" w:rsidRDefault="009F1303" w:rsidP="0025669F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9F1303" w:rsidTr="00680ACC">
        <w:trPr>
          <w:trHeight w:val="5398"/>
        </w:trPr>
        <w:tc>
          <w:tcPr>
            <w:tcW w:w="9923" w:type="dxa"/>
            <w:gridSpan w:val="9"/>
          </w:tcPr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ind w:left="-246"/>
              <w:jc w:val="both"/>
            </w:pPr>
          </w:p>
          <w:p w:rsidR="009F1303" w:rsidRDefault="009F1303" w:rsidP="0025669F">
            <w:pPr>
              <w:jc w:val="both"/>
            </w:pPr>
          </w:p>
          <w:p w:rsidR="009F1303" w:rsidRDefault="009F1303" w:rsidP="0025669F">
            <w:pPr>
              <w:jc w:val="both"/>
            </w:pPr>
          </w:p>
        </w:tc>
      </w:tr>
    </w:tbl>
    <w:p w:rsidR="00BC6386" w:rsidRDefault="00BC6386" w:rsidP="00D14B24"/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3"/>
      </w:tblGrid>
      <w:tr w:rsidR="00BC6386" w:rsidTr="00BC6386">
        <w:tc>
          <w:tcPr>
            <w:tcW w:w="9923" w:type="dxa"/>
            <w:tcBorders>
              <w:bottom w:val="double" w:sz="4" w:space="0" w:color="auto"/>
            </w:tcBorders>
            <w:shd w:val="clear" w:color="auto" w:fill="BDD6EE"/>
          </w:tcPr>
          <w:p w:rsidR="00BC6386" w:rsidRDefault="00BC6386" w:rsidP="00D57D0E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 xml:space="preserve">D-I – </w:t>
            </w:r>
            <w:r>
              <w:rPr>
                <w:b/>
                <w:sz w:val="26"/>
                <w:szCs w:val="26"/>
              </w:rPr>
              <w:t>Záměr rozvoje a další údaje ke studijnímu programu</w:t>
            </w:r>
          </w:p>
        </w:tc>
      </w:tr>
      <w:tr w:rsidR="00BC6386" w:rsidTr="00BC6386">
        <w:trPr>
          <w:trHeight w:val="185"/>
        </w:trPr>
        <w:tc>
          <w:tcPr>
            <w:tcW w:w="9923" w:type="dxa"/>
            <w:shd w:val="clear" w:color="auto" w:fill="F7CAAC"/>
          </w:tcPr>
          <w:p w:rsidR="00BC6386" w:rsidRDefault="00BC6386" w:rsidP="00D57D0E">
            <w:pPr>
              <w:rPr>
                <w:b/>
              </w:rPr>
            </w:pPr>
            <w:r>
              <w:rPr>
                <w:b/>
              </w:rPr>
              <w:t>Záměr rozvoje studijního programu a jeho odůvodnění</w:t>
            </w:r>
          </w:p>
        </w:tc>
      </w:tr>
      <w:tr w:rsidR="00BC6386" w:rsidTr="00BC6386">
        <w:trPr>
          <w:trHeight w:val="2835"/>
        </w:trPr>
        <w:tc>
          <w:tcPr>
            <w:tcW w:w="9923" w:type="dxa"/>
            <w:shd w:val="clear" w:color="auto" w:fill="FFFFFF"/>
          </w:tcPr>
          <w:p w:rsidR="00BC6386" w:rsidRDefault="00BC6386" w:rsidP="00BC6386">
            <w:pPr>
              <w:spacing w:before="60" w:after="60" w:line="252" w:lineRule="auto"/>
              <w:jc w:val="both"/>
            </w:pPr>
            <w:r>
              <w:t xml:space="preserve">Rozvoj studijního programu bude koncipován v zavádění nových poznatků získaných v recentních mezinárodních zdrojích do výuky a identifikaci jejich potenciálu pro praktické úlohy. V této souvislosti bude kladen důraz na tvůrčí činnost garantů jednotlivých studijních programů a na zavádění výsledků do výukového procesu. Součástí bude také rozvoj informačních technologií - například rozšiřování a prohlubování poznatků ze simulací jednotlivých technologických procesů a studium různých faktorů, které tyto procesy mohou ovlivnit. Rozvoj studijního programu bude směřován také do zavedení moderních potravinářských a biochemických technologií do praktické výuky. Dále se bude rozvoj realizovat v implementaci nových chemických, mikrobiologických, molekulárně-biologických a fyzikálních metod do analýzy potravin a produktů biotechnologií. 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Dalším aspektem rozvoje bude orientace na moderní výukové metody podporující stávající přednášky, semináře a laboratorní cvičení. Bude se jednat především o tvorbu výukových filmů a fotografického materiálů ilustrujícího a dokreslujícího vysvětlované procesy, případně vady potravin a produktů biotechnologií. V neposlední řadě budou tvořeny výukové materiály.</w:t>
            </w:r>
          </w:p>
        </w:tc>
      </w:tr>
      <w:tr w:rsidR="00BC6386" w:rsidTr="00BC6386">
        <w:trPr>
          <w:trHeight w:val="188"/>
        </w:trPr>
        <w:tc>
          <w:tcPr>
            <w:tcW w:w="9923" w:type="dxa"/>
            <w:shd w:val="clear" w:color="auto" w:fill="F7CAAC"/>
          </w:tcPr>
          <w:p w:rsidR="00BC6386" w:rsidRDefault="00BC6386" w:rsidP="00D57D0E">
            <w:pPr>
              <w:rPr>
                <w:b/>
              </w:rPr>
            </w:pPr>
            <w:r>
              <w:rPr>
                <w:b/>
              </w:rPr>
              <w:t xml:space="preserve">Počet přijímaných uchazečů ke studiu </w:t>
            </w:r>
            <w:r w:rsidRPr="00622F16">
              <w:rPr>
                <w:b/>
              </w:rPr>
              <w:t>ve studijním programu</w:t>
            </w:r>
          </w:p>
        </w:tc>
      </w:tr>
      <w:tr w:rsidR="00BC6386" w:rsidTr="00BC6386">
        <w:trPr>
          <w:trHeight w:val="1174"/>
        </w:trPr>
        <w:tc>
          <w:tcPr>
            <w:tcW w:w="9923" w:type="dxa"/>
            <w:shd w:val="clear" w:color="auto" w:fill="FFFFFF"/>
          </w:tcPr>
          <w:p w:rsidR="00BC6386" w:rsidRDefault="00BC6386" w:rsidP="00BC6386">
            <w:pPr>
              <w:spacing w:before="60" w:after="60" w:line="252" w:lineRule="auto"/>
              <w:jc w:val="both"/>
            </w:pPr>
            <w:r>
              <w:t xml:space="preserve">Předpokládá se přijetí přibližně 100 studentů do obou forem studia. </w:t>
            </w:r>
          </w:p>
          <w:p w:rsidR="00BC6386" w:rsidRDefault="00BC6386" w:rsidP="00BB3665">
            <w:pPr>
              <w:spacing w:before="60" w:after="60" w:line="252" w:lineRule="auto"/>
              <w:jc w:val="both"/>
            </w:pPr>
            <w:r>
              <w:t>V současném navazujícím magisterském studijním prog</w:t>
            </w:r>
            <w:r w:rsidR="00BB3665">
              <w:t>ramu Chemie a technologie potra</w:t>
            </w:r>
            <w:r>
              <w:t>vin, studijním oboru Technologie potravin byl poměr mezi přijatými a zapsanými studenty v akademickém roce 2013/2014 162/150, v ak. roce 2014/2015 139/116, v ak. roce 2015/2016  143/132, v ak. roce 2016/2017 99/92 a v ak. roce 2017/18 92/81.</w:t>
            </w:r>
          </w:p>
        </w:tc>
      </w:tr>
      <w:tr w:rsidR="00BC6386" w:rsidTr="00BC6386">
        <w:trPr>
          <w:trHeight w:val="200"/>
        </w:trPr>
        <w:tc>
          <w:tcPr>
            <w:tcW w:w="9923" w:type="dxa"/>
            <w:shd w:val="clear" w:color="auto" w:fill="F7CAAC"/>
          </w:tcPr>
          <w:p w:rsidR="00BC6386" w:rsidRDefault="00BC6386" w:rsidP="00D57D0E">
            <w:pPr>
              <w:rPr>
                <w:b/>
              </w:rPr>
            </w:pPr>
            <w:r>
              <w:rPr>
                <w:b/>
              </w:rPr>
              <w:t>Předpokládaná uplatnitelnost absolventů na trhu práce</w:t>
            </w:r>
          </w:p>
        </w:tc>
      </w:tr>
      <w:tr w:rsidR="00BC6386" w:rsidTr="00BC6386">
        <w:trPr>
          <w:trHeight w:val="2835"/>
        </w:trPr>
        <w:tc>
          <w:tcPr>
            <w:tcW w:w="9923" w:type="dxa"/>
            <w:shd w:val="clear" w:color="auto" w:fill="FFFFFF"/>
          </w:tcPr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Předpokládaným uplatněním studentů bude například: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manažer výroby v potravinářském průmyslu,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manažer velkoplošných obchodních řetězců,</w:t>
            </w:r>
          </w:p>
          <w:p w:rsidR="00BC6386" w:rsidRDefault="00D57D0E" w:rsidP="00BC6386">
            <w:pPr>
              <w:spacing w:before="60" w:after="60" w:line="252" w:lineRule="auto"/>
              <w:jc w:val="both"/>
            </w:pPr>
            <w:r>
              <w:t xml:space="preserve">- </w:t>
            </w:r>
            <w:r w:rsidR="00BC6386">
              <w:t>vedoucí podnikových a akreditovaných laboratoří zaměřených na chemickou, mikrobiologickou a molekulárně-biologickou analýzu potravin,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samostatný inspektor a odborný pracovník v orgánech státní správy zaměřených na dozor v oblasti výroby potravin a jejich uvádění na trh,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akademický pracovník chemických a potravinářských fakult vysokých škol,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  <w:r>
              <w:t>- vědecko-výzkumný pracovník ve výzkumných ústavech a obdobných institucích.</w:t>
            </w: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  <w:p w:rsidR="00BC6386" w:rsidRDefault="00BC6386" w:rsidP="00BC6386">
            <w:pPr>
              <w:spacing w:before="60" w:after="60" w:line="252" w:lineRule="auto"/>
              <w:jc w:val="both"/>
            </w:pPr>
          </w:p>
        </w:tc>
      </w:tr>
    </w:tbl>
    <w:p w:rsidR="00D14B24" w:rsidRPr="00204E0B" w:rsidRDefault="00D14B24" w:rsidP="00D14B24"/>
    <w:sectPr w:rsidR="00D14B24" w:rsidRPr="00204E0B" w:rsidSect="00D14B24">
      <w:headerReference w:type="default" r:id="rId89"/>
      <w:footerReference w:type="even" r:id="rId90"/>
      <w:footerReference w:type="default" r:id="rId91"/>
      <w:headerReference w:type="first" r:id="rId92"/>
      <w:pgSz w:w="11906" w:h="16838"/>
      <w:pgMar w:top="1417" w:right="1417" w:bottom="1417" w:left="1417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DAB" w:rsidRDefault="00E24DAB">
      <w:r>
        <w:separator/>
      </w:r>
    </w:p>
  </w:endnote>
  <w:endnote w:type="continuationSeparator" w:id="0">
    <w:p w:rsidR="00E24DAB" w:rsidRDefault="00E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qbdckSTIX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D0" w:rsidRDefault="00A472D0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72D0" w:rsidRDefault="00A472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D0" w:rsidRDefault="00A472D0" w:rsidP="00175912">
    <w:pPr>
      <w:pStyle w:val="Zpat"/>
      <w:framePr w:wrap="around" w:vAnchor="text" w:hAnchor="margin" w:xAlign="center" w:y="1"/>
      <w:rPr>
        <w:rStyle w:val="slostrnky"/>
      </w:rPr>
    </w:pPr>
  </w:p>
  <w:p w:rsidR="00A472D0" w:rsidRDefault="00A472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DAB" w:rsidRDefault="00E24DAB">
      <w:r>
        <w:separator/>
      </w:r>
    </w:p>
  </w:footnote>
  <w:footnote w:type="continuationSeparator" w:id="0">
    <w:p w:rsidR="00E24DAB" w:rsidRDefault="00E24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D0" w:rsidRDefault="00A472D0" w:rsidP="00D14B24">
    <w:pPr>
      <w:pStyle w:val="Zhlav"/>
      <w:jc w:val="center"/>
    </w:pPr>
    <w:r w:rsidRPr="00AD4ACC">
      <w:t>Univerzita Tomáše Bati ve Zlíně, Fakulta technologická</w:t>
    </w:r>
  </w:p>
  <w:p w:rsidR="00A472D0" w:rsidRDefault="00A472D0" w:rsidP="00D14B24">
    <w:pPr>
      <w:pStyle w:val="Zhlav"/>
    </w:pPr>
    <w:r>
      <w:tab/>
      <w:t>SP</w:t>
    </w:r>
    <w:r w:rsidRPr="00AD4ACC">
      <w:t>:</w:t>
    </w:r>
    <w:r>
      <w:t xml:space="preserve"> Technologie potravin</w:t>
    </w:r>
  </w:p>
  <w:p w:rsidR="00A472D0" w:rsidRDefault="00A472D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D0" w:rsidRDefault="00A472D0" w:rsidP="00D14B24">
    <w:pPr>
      <w:pStyle w:val="Zhlav"/>
      <w:jc w:val="center"/>
    </w:pPr>
    <w:r w:rsidRPr="00AD4ACC">
      <w:t>Univerzita Tomáše Bati ve Zlíně, Fakulta technologická</w:t>
    </w:r>
  </w:p>
  <w:p w:rsidR="00A472D0" w:rsidRDefault="00A472D0" w:rsidP="00D14B24">
    <w:pPr>
      <w:pStyle w:val="Zhlav"/>
    </w:pPr>
    <w:r>
      <w:tab/>
      <w:t>SP</w:t>
    </w:r>
    <w:r w:rsidRPr="00AD4ACC">
      <w:t>:</w:t>
    </w:r>
    <w:r>
      <w:t xml:space="preserve"> Technologie potravin</w:t>
    </w:r>
  </w:p>
  <w:p w:rsidR="00A472D0" w:rsidRPr="00D14B24" w:rsidRDefault="00A472D0" w:rsidP="00D14B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85"/>
    <w:multiLevelType w:val="hybridMultilevel"/>
    <w:tmpl w:val="36B41A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B6A38"/>
    <w:multiLevelType w:val="hybridMultilevel"/>
    <w:tmpl w:val="8BB4F308"/>
    <w:lvl w:ilvl="0" w:tplc="FD7E58EE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A360F"/>
    <w:multiLevelType w:val="hybridMultilevel"/>
    <w:tmpl w:val="3C865E2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B68C8"/>
    <w:multiLevelType w:val="hybridMultilevel"/>
    <w:tmpl w:val="4080F33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14ADB"/>
    <w:multiLevelType w:val="hybridMultilevel"/>
    <w:tmpl w:val="D1D2108E"/>
    <w:lvl w:ilvl="0" w:tplc="35F420E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11A9"/>
    <w:multiLevelType w:val="hybridMultilevel"/>
    <w:tmpl w:val="8744B9E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713AF"/>
    <w:multiLevelType w:val="hybridMultilevel"/>
    <w:tmpl w:val="8858186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03594"/>
    <w:multiLevelType w:val="hybridMultilevel"/>
    <w:tmpl w:val="48902C7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D375D"/>
    <w:multiLevelType w:val="hybridMultilevel"/>
    <w:tmpl w:val="A40847FA"/>
    <w:lvl w:ilvl="0" w:tplc="9BCC4970">
      <w:start w:val="1"/>
      <w:numFmt w:val="decimal"/>
      <w:lvlText w:val="%1."/>
      <w:lvlJc w:val="right"/>
      <w:pPr>
        <w:ind w:left="36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67557"/>
    <w:multiLevelType w:val="hybridMultilevel"/>
    <w:tmpl w:val="D902C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74398"/>
    <w:multiLevelType w:val="hybridMultilevel"/>
    <w:tmpl w:val="D4C4F02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D7E6D"/>
    <w:multiLevelType w:val="hybridMultilevel"/>
    <w:tmpl w:val="C7EA155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E6074"/>
    <w:multiLevelType w:val="hybridMultilevel"/>
    <w:tmpl w:val="3AD0A6D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85593"/>
    <w:multiLevelType w:val="hybridMultilevel"/>
    <w:tmpl w:val="6B201AD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B5547"/>
    <w:multiLevelType w:val="hybridMultilevel"/>
    <w:tmpl w:val="0CC2B3E2"/>
    <w:lvl w:ilvl="0" w:tplc="98684C7E">
      <w:start w:val="1"/>
      <w:numFmt w:val="decimal"/>
      <w:lvlText w:val="%1."/>
      <w:lvlJc w:val="right"/>
      <w:pPr>
        <w:ind w:left="720" w:hanging="360"/>
      </w:pPr>
      <w:rPr>
        <w:rFonts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150A5"/>
    <w:multiLevelType w:val="hybridMultilevel"/>
    <w:tmpl w:val="1532911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B7B56"/>
    <w:multiLevelType w:val="hybridMultilevel"/>
    <w:tmpl w:val="C8CE0F3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D5736"/>
    <w:multiLevelType w:val="hybridMultilevel"/>
    <w:tmpl w:val="EB8E495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217E5"/>
    <w:multiLevelType w:val="hybridMultilevel"/>
    <w:tmpl w:val="C6F098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63B58"/>
    <w:multiLevelType w:val="hybridMultilevel"/>
    <w:tmpl w:val="B762D2B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C35C16"/>
    <w:multiLevelType w:val="hybridMultilevel"/>
    <w:tmpl w:val="E8B296D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3400AC"/>
    <w:multiLevelType w:val="hybridMultilevel"/>
    <w:tmpl w:val="F0601B8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122659"/>
    <w:multiLevelType w:val="hybridMultilevel"/>
    <w:tmpl w:val="C58E951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B5730A"/>
    <w:multiLevelType w:val="hybridMultilevel"/>
    <w:tmpl w:val="08A4F7E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768F5"/>
    <w:multiLevelType w:val="hybridMultilevel"/>
    <w:tmpl w:val="A20040F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F139FB"/>
    <w:multiLevelType w:val="hybridMultilevel"/>
    <w:tmpl w:val="127A12E0"/>
    <w:lvl w:ilvl="0" w:tplc="7BA254D2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DF1621"/>
    <w:multiLevelType w:val="hybridMultilevel"/>
    <w:tmpl w:val="2F96EAA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9351C1"/>
    <w:multiLevelType w:val="hybridMultilevel"/>
    <w:tmpl w:val="434C31C0"/>
    <w:lvl w:ilvl="0" w:tplc="3D4025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C02E02"/>
    <w:multiLevelType w:val="hybridMultilevel"/>
    <w:tmpl w:val="F894F4B2"/>
    <w:lvl w:ilvl="0" w:tplc="E9DAE76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AC0007"/>
    <w:multiLevelType w:val="hybridMultilevel"/>
    <w:tmpl w:val="D2FC87FC"/>
    <w:lvl w:ilvl="0" w:tplc="73BEDC5A">
      <w:start w:val="1"/>
      <w:numFmt w:val="decimal"/>
      <w:lvlText w:val="%1."/>
      <w:lvlJc w:val="right"/>
      <w:pPr>
        <w:ind w:left="72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F3334B"/>
    <w:multiLevelType w:val="hybridMultilevel"/>
    <w:tmpl w:val="E062B7A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A3FCF"/>
    <w:multiLevelType w:val="hybridMultilevel"/>
    <w:tmpl w:val="EA5EA1D2"/>
    <w:lvl w:ilvl="0" w:tplc="849A6EB6">
      <w:start w:val="1"/>
      <w:numFmt w:val="decimal"/>
      <w:lvlText w:val="%1."/>
      <w:lvlJc w:val="right"/>
      <w:pPr>
        <w:ind w:left="72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242AA6"/>
    <w:multiLevelType w:val="hybridMultilevel"/>
    <w:tmpl w:val="9C9ECC7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34DFD"/>
    <w:multiLevelType w:val="hybridMultilevel"/>
    <w:tmpl w:val="EA043E54"/>
    <w:lvl w:ilvl="0" w:tplc="9684F32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C1B79"/>
    <w:multiLevelType w:val="hybridMultilevel"/>
    <w:tmpl w:val="451A6E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7760F8"/>
    <w:multiLevelType w:val="hybridMultilevel"/>
    <w:tmpl w:val="94642708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E57A3D"/>
    <w:multiLevelType w:val="hybridMultilevel"/>
    <w:tmpl w:val="8AA0864E"/>
    <w:lvl w:ilvl="0" w:tplc="FD7E58EE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1974AA"/>
    <w:multiLevelType w:val="hybridMultilevel"/>
    <w:tmpl w:val="BF9E99B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264589"/>
    <w:multiLevelType w:val="hybridMultilevel"/>
    <w:tmpl w:val="4D5E7F9A"/>
    <w:lvl w:ilvl="0" w:tplc="B20AC76E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974DFD"/>
    <w:multiLevelType w:val="hybridMultilevel"/>
    <w:tmpl w:val="4650D2C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D5382"/>
    <w:multiLevelType w:val="hybridMultilevel"/>
    <w:tmpl w:val="B17EC2E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5"/>
  </w:num>
  <w:num w:numId="3">
    <w:abstractNumId w:val="23"/>
  </w:num>
  <w:num w:numId="4">
    <w:abstractNumId w:val="14"/>
  </w:num>
  <w:num w:numId="5">
    <w:abstractNumId w:val="26"/>
  </w:num>
  <w:num w:numId="6">
    <w:abstractNumId w:val="13"/>
  </w:num>
  <w:num w:numId="7">
    <w:abstractNumId w:val="41"/>
  </w:num>
  <w:num w:numId="8">
    <w:abstractNumId w:val="21"/>
  </w:num>
  <w:num w:numId="9">
    <w:abstractNumId w:val="20"/>
  </w:num>
  <w:num w:numId="10">
    <w:abstractNumId w:val="22"/>
  </w:num>
  <w:num w:numId="11">
    <w:abstractNumId w:val="16"/>
  </w:num>
  <w:num w:numId="12">
    <w:abstractNumId w:val="24"/>
  </w:num>
  <w:num w:numId="13">
    <w:abstractNumId w:val="39"/>
  </w:num>
  <w:num w:numId="14">
    <w:abstractNumId w:val="0"/>
  </w:num>
  <w:num w:numId="15">
    <w:abstractNumId w:val="7"/>
  </w:num>
  <w:num w:numId="16">
    <w:abstractNumId w:val="18"/>
  </w:num>
  <w:num w:numId="17">
    <w:abstractNumId w:val="12"/>
  </w:num>
  <w:num w:numId="18">
    <w:abstractNumId w:val="27"/>
  </w:num>
  <w:num w:numId="19">
    <w:abstractNumId w:val="32"/>
  </w:num>
  <w:num w:numId="20">
    <w:abstractNumId w:val="35"/>
  </w:num>
  <w:num w:numId="21">
    <w:abstractNumId w:val="40"/>
  </w:num>
  <w:num w:numId="22">
    <w:abstractNumId w:val="30"/>
  </w:num>
  <w:num w:numId="23">
    <w:abstractNumId w:val="6"/>
  </w:num>
  <w:num w:numId="24">
    <w:abstractNumId w:val="9"/>
  </w:num>
  <w:num w:numId="25">
    <w:abstractNumId w:val="8"/>
  </w:num>
  <w:num w:numId="26">
    <w:abstractNumId w:val="37"/>
  </w:num>
  <w:num w:numId="27">
    <w:abstractNumId w:val="4"/>
  </w:num>
  <w:num w:numId="28">
    <w:abstractNumId w:val="11"/>
  </w:num>
  <w:num w:numId="29">
    <w:abstractNumId w:val="36"/>
  </w:num>
  <w:num w:numId="30">
    <w:abstractNumId w:val="17"/>
  </w:num>
  <w:num w:numId="31">
    <w:abstractNumId w:val="19"/>
  </w:num>
  <w:num w:numId="32">
    <w:abstractNumId w:val="15"/>
  </w:num>
  <w:num w:numId="33">
    <w:abstractNumId w:val="28"/>
  </w:num>
  <w:num w:numId="34">
    <w:abstractNumId w:val="2"/>
  </w:num>
  <w:num w:numId="35">
    <w:abstractNumId w:val="34"/>
  </w:num>
  <w:num w:numId="36">
    <w:abstractNumId w:val="29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38"/>
  </w:num>
  <w:num w:numId="40">
    <w:abstractNumId w:val="1"/>
  </w:num>
  <w:num w:numId="41">
    <w:abstractNumId w:val="31"/>
  </w:num>
  <w:num w:numId="42">
    <w:abstractNumId w:val="10"/>
  </w:num>
  <w:num w:numId="4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FA"/>
    <w:rsid w:val="000001DE"/>
    <w:rsid w:val="0000576C"/>
    <w:rsid w:val="00007426"/>
    <w:rsid w:val="00013685"/>
    <w:rsid w:val="000146D5"/>
    <w:rsid w:val="000149C8"/>
    <w:rsid w:val="00024581"/>
    <w:rsid w:val="0003279E"/>
    <w:rsid w:val="00032EB3"/>
    <w:rsid w:val="00033E37"/>
    <w:rsid w:val="00051479"/>
    <w:rsid w:val="000537A1"/>
    <w:rsid w:val="00053B40"/>
    <w:rsid w:val="000540F3"/>
    <w:rsid w:val="000540F4"/>
    <w:rsid w:val="00057939"/>
    <w:rsid w:val="0006111D"/>
    <w:rsid w:val="00067AC8"/>
    <w:rsid w:val="000779BC"/>
    <w:rsid w:val="0008304F"/>
    <w:rsid w:val="00085932"/>
    <w:rsid w:val="00086A4B"/>
    <w:rsid w:val="00096018"/>
    <w:rsid w:val="000A3D05"/>
    <w:rsid w:val="000A581E"/>
    <w:rsid w:val="000A60E6"/>
    <w:rsid w:val="000B7FE4"/>
    <w:rsid w:val="000C6E2A"/>
    <w:rsid w:val="000E5621"/>
    <w:rsid w:val="000E681D"/>
    <w:rsid w:val="001025F4"/>
    <w:rsid w:val="00110159"/>
    <w:rsid w:val="00114991"/>
    <w:rsid w:val="00117A25"/>
    <w:rsid w:val="0012037C"/>
    <w:rsid w:val="00120E6C"/>
    <w:rsid w:val="00121530"/>
    <w:rsid w:val="001247B1"/>
    <w:rsid w:val="00131514"/>
    <w:rsid w:val="00132DAB"/>
    <w:rsid w:val="0014304F"/>
    <w:rsid w:val="00146650"/>
    <w:rsid w:val="00147291"/>
    <w:rsid w:val="001502E3"/>
    <w:rsid w:val="0015482E"/>
    <w:rsid w:val="00157630"/>
    <w:rsid w:val="00162676"/>
    <w:rsid w:val="00163997"/>
    <w:rsid w:val="00170B28"/>
    <w:rsid w:val="00174EC9"/>
    <w:rsid w:val="00175912"/>
    <w:rsid w:val="00190AF2"/>
    <w:rsid w:val="0019128A"/>
    <w:rsid w:val="00191A02"/>
    <w:rsid w:val="00192B1E"/>
    <w:rsid w:val="00196B2C"/>
    <w:rsid w:val="001A3A11"/>
    <w:rsid w:val="001B527D"/>
    <w:rsid w:val="001B6118"/>
    <w:rsid w:val="001C2D7A"/>
    <w:rsid w:val="001C3390"/>
    <w:rsid w:val="001C4DE7"/>
    <w:rsid w:val="001C65BF"/>
    <w:rsid w:val="001C6975"/>
    <w:rsid w:val="001D14DA"/>
    <w:rsid w:val="001D5CC9"/>
    <w:rsid w:val="001E1E5D"/>
    <w:rsid w:val="001E698B"/>
    <w:rsid w:val="001E7F99"/>
    <w:rsid w:val="001F45F4"/>
    <w:rsid w:val="00202686"/>
    <w:rsid w:val="00230F53"/>
    <w:rsid w:val="00232D66"/>
    <w:rsid w:val="00241643"/>
    <w:rsid w:val="00241E3C"/>
    <w:rsid w:val="00245DB0"/>
    <w:rsid w:val="00246CD6"/>
    <w:rsid w:val="002501F0"/>
    <w:rsid w:val="00255EBF"/>
    <w:rsid w:val="0025669F"/>
    <w:rsid w:val="00256AED"/>
    <w:rsid w:val="00260A7B"/>
    <w:rsid w:val="00260BA2"/>
    <w:rsid w:val="00265FEF"/>
    <w:rsid w:val="00271B16"/>
    <w:rsid w:val="002758D2"/>
    <w:rsid w:val="0027644D"/>
    <w:rsid w:val="0028161A"/>
    <w:rsid w:val="00282F7D"/>
    <w:rsid w:val="0029270E"/>
    <w:rsid w:val="00296207"/>
    <w:rsid w:val="002A0F70"/>
    <w:rsid w:val="002A1158"/>
    <w:rsid w:val="002A1A62"/>
    <w:rsid w:val="002A2608"/>
    <w:rsid w:val="002C6734"/>
    <w:rsid w:val="002F41E6"/>
    <w:rsid w:val="002F49CC"/>
    <w:rsid w:val="002F73FC"/>
    <w:rsid w:val="00302D06"/>
    <w:rsid w:val="00311E40"/>
    <w:rsid w:val="00312D69"/>
    <w:rsid w:val="00317A4E"/>
    <w:rsid w:val="00320400"/>
    <w:rsid w:val="0032078B"/>
    <w:rsid w:val="0035532C"/>
    <w:rsid w:val="00355FBB"/>
    <w:rsid w:val="0036203F"/>
    <w:rsid w:val="00370EDF"/>
    <w:rsid w:val="00372CD5"/>
    <w:rsid w:val="00381B2D"/>
    <w:rsid w:val="00386E1B"/>
    <w:rsid w:val="00392C10"/>
    <w:rsid w:val="00394B59"/>
    <w:rsid w:val="003A391F"/>
    <w:rsid w:val="003A490E"/>
    <w:rsid w:val="003C69CC"/>
    <w:rsid w:val="003C6A6F"/>
    <w:rsid w:val="003D056C"/>
    <w:rsid w:val="003D5D13"/>
    <w:rsid w:val="003E1C3B"/>
    <w:rsid w:val="003F07A3"/>
    <w:rsid w:val="003F51EE"/>
    <w:rsid w:val="0040518A"/>
    <w:rsid w:val="00405B3C"/>
    <w:rsid w:val="004066E7"/>
    <w:rsid w:val="00406792"/>
    <w:rsid w:val="00410D96"/>
    <w:rsid w:val="0041376B"/>
    <w:rsid w:val="00414B1A"/>
    <w:rsid w:val="0042737C"/>
    <w:rsid w:val="00434714"/>
    <w:rsid w:val="00440EC8"/>
    <w:rsid w:val="004410C2"/>
    <w:rsid w:val="004443AF"/>
    <w:rsid w:val="00446BD0"/>
    <w:rsid w:val="00447E03"/>
    <w:rsid w:val="0046108B"/>
    <w:rsid w:val="0046264A"/>
    <w:rsid w:val="00462F34"/>
    <w:rsid w:val="00471CC2"/>
    <w:rsid w:val="0047389F"/>
    <w:rsid w:val="00485BA4"/>
    <w:rsid w:val="004A2CEE"/>
    <w:rsid w:val="004A406E"/>
    <w:rsid w:val="004A6E65"/>
    <w:rsid w:val="004B7F72"/>
    <w:rsid w:val="004C26F3"/>
    <w:rsid w:val="004C7762"/>
    <w:rsid w:val="004C7CAE"/>
    <w:rsid w:val="004D5EC7"/>
    <w:rsid w:val="004E43FB"/>
    <w:rsid w:val="005039F0"/>
    <w:rsid w:val="00510528"/>
    <w:rsid w:val="00514769"/>
    <w:rsid w:val="0052503E"/>
    <w:rsid w:val="00530685"/>
    <w:rsid w:val="00531827"/>
    <w:rsid w:val="00542D9D"/>
    <w:rsid w:val="00544D1A"/>
    <w:rsid w:val="00552960"/>
    <w:rsid w:val="00553CE3"/>
    <w:rsid w:val="005570AB"/>
    <w:rsid w:val="00560EF0"/>
    <w:rsid w:val="00561337"/>
    <w:rsid w:val="00561E9D"/>
    <w:rsid w:val="0057178E"/>
    <w:rsid w:val="00576F8B"/>
    <w:rsid w:val="005775EA"/>
    <w:rsid w:val="00590FF3"/>
    <w:rsid w:val="00592561"/>
    <w:rsid w:val="005B2466"/>
    <w:rsid w:val="005B2DFA"/>
    <w:rsid w:val="005B3BD8"/>
    <w:rsid w:val="005B4B2A"/>
    <w:rsid w:val="005C13C4"/>
    <w:rsid w:val="005C3AF4"/>
    <w:rsid w:val="005C5BE2"/>
    <w:rsid w:val="005D0E50"/>
    <w:rsid w:val="005E242A"/>
    <w:rsid w:val="005E4874"/>
    <w:rsid w:val="005F2B6D"/>
    <w:rsid w:val="005F3F2F"/>
    <w:rsid w:val="005F401C"/>
    <w:rsid w:val="005F728E"/>
    <w:rsid w:val="0060365E"/>
    <w:rsid w:val="00605B25"/>
    <w:rsid w:val="006146C0"/>
    <w:rsid w:val="00621A28"/>
    <w:rsid w:val="00631A87"/>
    <w:rsid w:val="00635167"/>
    <w:rsid w:val="00642905"/>
    <w:rsid w:val="00650041"/>
    <w:rsid w:val="00651722"/>
    <w:rsid w:val="00657677"/>
    <w:rsid w:val="00660769"/>
    <w:rsid w:val="00672BEF"/>
    <w:rsid w:val="006731C5"/>
    <w:rsid w:val="00680396"/>
    <w:rsid w:val="00680ACC"/>
    <w:rsid w:val="00683831"/>
    <w:rsid w:val="0068506C"/>
    <w:rsid w:val="006908BF"/>
    <w:rsid w:val="00694BA8"/>
    <w:rsid w:val="006950CC"/>
    <w:rsid w:val="006A4740"/>
    <w:rsid w:val="006A66C2"/>
    <w:rsid w:val="006A7012"/>
    <w:rsid w:val="006A7C65"/>
    <w:rsid w:val="006B0B8A"/>
    <w:rsid w:val="006B1200"/>
    <w:rsid w:val="006C7BA2"/>
    <w:rsid w:val="006D0B6E"/>
    <w:rsid w:val="006D7DBF"/>
    <w:rsid w:val="006E1F4B"/>
    <w:rsid w:val="006E25E5"/>
    <w:rsid w:val="006E29E2"/>
    <w:rsid w:val="006E3EBE"/>
    <w:rsid w:val="00704014"/>
    <w:rsid w:val="00705E95"/>
    <w:rsid w:val="007228B1"/>
    <w:rsid w:val="00722E3E"/>
    <w:rsid w:val="0073250F"/>
    <w:rsid w:val="007331C6"/>
    <w:rsid w:val="00733AF5"/>
    <w:rsid w:val="00733C59"/>
    <w:rsid w:val="00733ECF"/>
    <w:rsid w:val="007370D7"/>
    <w:rsid w:val="00737ACE"/>
    <w:rsid w:val="00740B59"/>
    <w:rsid w:val="00743D6B"/>
    <w:rsid w:val="00751FE6"/>
    <w:rsid w:val="007543DA"/>
    <w:rsid w:val="007615B3"/>
    <w:rsid w:val="0076293C"/>
    <w:rsid w:val="007638F8"/>
    <w:rsid w:val="00783F0B"/>
    <w:rsid w:val="00785039"/>
    <w:rsid w:val="007927FA"/>
    <w:rsid w:val="007A0D23"/>
    <w:rsid w:val="007A4EDC"/>
    <w:rsid w:val="007A6513"/>
    <w:rsid w:val="007B1E3A"/>
    <w:rsid w:val="007B1EB7"/>
    <w:rsid w:val="007C3320"/>
    <w:rsid w:val="007C3A8F"/>
    <w:rsid w:val="007D0435"/>
    <w:rsid w:val="007D2508"/>
    <w:rsid w:val="007D4472"/>
    <w:rsid w:val="007D6F63"/>
    <w:rsid w:val="007D7DD6"/>
    <w:rsid w:val="007E022A"/>
    <w:rsid w:val="007E3E01"/>
    <w:rsid w:val="00804262"/>
    <w:rsid w:val="00812996"/>
    <w:rsid w:val="0081551A"/>
    <w:rsid w:val="00816070"/>
    <w:rsid w:val="00823D3F"/>
    <w:rsid w:val="00823DF9"/>
    <w:rsid w:val="008337E7"/>
    <w:rsid w:val="00837CE7"/>
    <w:rsid w:val="00847C99"/>
    <w:rsid w:val="00864734"/>
    <w:rsid w:val="00866B00"/>
    <w:rsid w:val="008707F4"/>
    <w:rsid w:val="00880B59"/>
    <w:rsid w:val="00883912"/>
    <w:rsid w:val="00887B96"/>
    <w:rsid w:val="00887F07"/>
    <w:rsid w:val="008A0E67"/>
    <w:rsid w:val="008A260F"/>
    <w:rsid w:val="008A5757"/>
    <w:rsid w:val="008B2FB2"/>
    <w:rsid w:val="008B4A7C"/>
    <w:rsid w:val="008B5FBB"/>
    <w:rsid w:val="008B73BB"/>
    <w:rsid w:val="008B7B05"/>
    <w:rsid w:val="008C2889"/>
    <w:rsid w:val="008C2AE9"/>
    <w:rsid w:val="008C52AB"/>
    <w:rsid w:val="008C748A"/>
    <w:rsid w:val="008D2F97"/>
    <w:rsid w:val="008D50A5"/>
    <w:rsid w:val="008D65CE"/>
    <w:rsid w:val="008E2318"/>
    <w:rsid w:val="008E3A15"/>
    <w:rsid w:val="008E4F8E"/>
    <w:rsid w:val="008F1F46"/>
    <w:rsid w:val="008F206C"/>
    <w:rsid w:val="008F31D0"/>
    <w:rsid w:val="009000A5"/>
    <w:rsid w:val="009057EE"/>
    <w:rsid w:val="00913E6B"/>
    <w:rsid w:val="00916478"/>
    <w:rsid w:val="00925E49"/>
    <w:rsid w:val="00927A62"/>
    <w:rsid w:val="00935F3D"/>
    <w:rsid w:val="00937A87"/>
    <w:rsid w:val="0094631C"/>
    <w:rsid w:val="00950CBC"/>
    <w:rsid w:val="00951321"/>
    <w:rsid w:val="009515FC"/>
    <w:rsid w:val="009524FC"/>
    <w:rsid w:val="00952A56"/>
    <w:rsid w:val="00954CB9"/>
    <w:rsid w:val="009644EC"/>
    <w:rsid w:val="00965533"/>
    <w:rsid w:val="009729A8"/>
    <w:rsid w:val="00973EF5"/>
    <w:rsid w:val="0098069D"/>
    <w:rsid w:val="00982B86"/>
    <w:rsid w:val="00982EE2"/>
    <w:rsid w:val="0098629A"/>
    <w:rsid w:val="00992556"/>
    <w:rsid w:val="009A3100"/>
    <w:rsid w:val="009A490D"/>
    <w:rsid w:val="009B4CDE"/>
    <w:rsid w:val="009B58B3"/>
    <w:rsid w:val="009D20F5"/>
    <w:rsid w:val="009E0C72"/>
    <w:rsid w:val="009E28E5"/>
    <w:rsid w:val="009E40DB"/>
    <w:rsid w:val="009F077C"/>
    <w:rsid w:val="009F1303"/>
    <w:rsid w:val="009F1353"/>
    <w:rsid w:val="009F1D74"/>
    <w:rsid w:val="009F4155"/>
    <w:rsid w:val="00A0158A"/>
    <w:rsid w:val="00A02E77"/>
    <w:rsid w:val="00A1021C"/>
    <w:rsid w:val="00A1623F"/>
    <w:rsid w:val="00A21886"/>
    <w:rsid w:val="00A24A8C"/>
    <w:rsid w:val="00A33561"/>
    <w:rsid w:val="00A35906"/>
    <w:rsid w:val="00A36740"/>
    <w:rsid w:val="00A472D0"/>
    <w:rsid w:val="00A56783"/>
    <w:rsid w:val="00A57690"/>
    <w:rsid w:val="00A627C5"/>
    <w:rsid w:val="00A63C65"/>
    <w:rsid w:val="00A80D4B"/>
    <w:rsid w:val="00A87D77"/>
    <w:rsid w:val="00A952B2"/>
    <w:rsid w:val="00AA405C"/>
    <w:rsid w:val="00AA4AD1"/>
    <w:rsid w:val="00AA776D"/>
    <w:rsid w:val="00AB19B5"/>
    <w:rsid w:val="00AB5C4D"/>
    <w:rsid w:val="00AB60D6"/>
    <w:rsid w:val="00AB7AFA"/>
    <w:rsid w:val="00AC00EB"/>
    <w:rsid w:val="00AC1890"/>
    <w:rsid w:val="00AC30E6"/>
    <w:rsid w:val="00AD12D2"/>
    <w:rsid w:val="00AD4F13"/>
    <w:rsid w:val="00AD5307"/>
    <w:rsid w:val="00AE008D"/>
    <w:rsid w:val="00AE205E"/>
    <w:rsid w:val="00AE7558"/>
    <w:rsid w:val="00AF2DB6"/>
    <w:rsid w:val="00AF4CC9"/>
    <w:rsid w:val="00AF4ED0"/>
    <w:rsid w:val="00AF54DA"/>
    <w:rsid w:val="00B02213"/>
    <w:rsid w:val="00B123A6"/>
    <w:rsid w:val="00B215C9"/>
    <w:rsid w:val="00B4114C"/>
    <w:rsid w:val="00B45707"/>
    <w:rsid w:val="00B5745F"/>
    <w:rsid w:val="00B60831"/>
    <w:rsid w:val="00B616B3"/>
    <w:rsid w:val="00B63D00"/>
    <w:rsid w:val="00B67548"/>
    <w:rsid w:val="00B704AD"/>
    <w:rsid w:val="00B7220E"/>
    <w:rsid w:val="00B73DC0"/>
    <w:rsid w:val="00B80981"/>
    <w:rsid w:val="00B8309D"/>
    <w:rsid w:val="00B92F37"/>
    <w:rsid w:val="00BA5078"/>
    <w:rsid w:val="00BB0908"/>
    <w:rsid w:val="00BB1E0D"/>
    <w:rsid w:val="00BB3665"/>
    <w:rsid w:val="00BC1E09"/>
    <w:rsid w:val="00BC2035"/>
    <w:rsid w:val="00BC6386"/>
    <w:rsid w:val="00BC7969"/>
    <w:rsid w:val="00BC7B0B"/>
    <w:rsid w:val="00BD59A9"/>
    <w:rsid w:val="00BF7380"/>
    <w:rsid w:val="00C02BB6"/>
    <w:rsid w:val="00C13939"/>
    <w:rsid w:val="00C15944"/>
    <w:rsid w:val="00C17A31"/>
    <w:rsid w:val="00C226F9"/>
    <w:rsid w:val="00C24BDD"/>
    <w:rsid w:val="00C25BA0"/>
    <w:rsid w:val="00C26A02"/>
    <w:rsid w:val="00C3369B"/>
    <w:rsid w:val="00C368B8"/>
    <w:rsid w:val="00C403B3"/>
    <w:rsid w:val="00C43514"/>
    <w:rsid w:val="00C45D0F"/>
    <w:rsid w:val="00C54F65"/>
    <w:rsid w:val="00C55B90"/>
    <w:rsid w:val="00C610E8"/>
    <w:rsid w:val="00C626F3"/>
    <w:rsid w:val="00C64667"/>
    <w:rsid w:val="00C70EFA"/>
    <w:rsid w:val="00C7514B"/>
    <w:rsid w:val="00C84F55"/>
    <w:rsid w:val="00C9056B"/>
    <w:rsid w:val="00C93031"/>
    <w:rsid w:val="00C943AD"/>
    <w:rsid w:val="00C959EC"/>
    <w:rsid w:val="00CA1079"/>
    <w:rsid w:val="00CB100E"/>
    <w:rsid w:val="00CB2E3B"/>
    <w:rsid w:val="00CB7F89"/>
    <w:rsid w:val="00CD15FF"/>
    <w:rsid w:val="00CD1C34"/>
    <w:rsid w:val="00CD5159"/>
    <w:rsid w:val="00CD5221"/>
    <w:rsid w:val="00CE5ED0"/>
    <w:rsid w:val="00CF0E5E"/>
    <w:rsid w:val="00D00138"/>
    <w:rsid w:val="00D01EE2"/>
    <w:rsid w:val="00D01F4D"/>
    <w:rsid w:val="00D06A8B"/>
    <w:rsid w:val="00D107B0"/>
    <w:rsid w:val="00D12953"/>
    <w:rsid w:val="00D14B24"/>
    <w:rsid w:val="00D25E3F"/>
    <w:rsid w:val="00D3349F"/>
    <w:rsid w:val="00D35067"/>
    <w:rsid w:val="00D3532F"/>
    <w:rsid w:val="00D47773"/>
    <w:rsid w:val="00D57D0E"/>
    <w:rsid w:val="00D61DF4"/>
    <w:rsid w:val="00D665C6"/>
    <w:rsid w:val="00D6748B"/>
    <w:rsid w:val="00D70EB1"/>
    <w:rsid w:val="00D71230"/>
    <w:rsid w:val="00D74FB8"/>
    <w:rsid w:val="00D75863"/>
    <w:rsid w:val="00D7601F"/>
    <w:rsid w:val="00D7772B"/>
    <w:rsid w:val="00D80BF3"/>
    <w:rsid w:val="00D812E4"/>
    <w:rsid w:val="00D93E0D"/>
    <w:rsid w:val="00D968B5"/>
    <w:rsid w:val="00DA1864"/>
    <w:rsid w:val="00DA2F5C"/>
    <w:rsid w:val="00DA5F4A"/>
    <w:rsid w:val="00DA7FD7"/>
    <w:rsid w:val="00DC021C"/>
    <w:rsid w:val="00DC1A11"/>
    <w:rsid w:val="00DC1B6D"/>
    <w:rsid w:val="00DC446A"/>
    <w:rsid w:val="00DD3AAC"/>
    <w:rsid w:val="00DD53AB"/>
    <w:rsid w:val="00DE1220"/>
    <w:rsid w:val="00DE5970"/>
    <w:rsid w:val="00DF1847"/>
    <w:rsid w:val="00DF785A"/>
    <w:rsid w:val="00E00F54"/>
    <w:rsid w:val="00E1633C"/>
    <w:rsid w:val="00E20FBE"/>
    <w:rsid w:val="00E21275"/>
    <w:rsid w:val="00E24DAB"/>
    <w:rsid w:val="00E300C6"/>
    <w:rsid w:val="00E31BDB"/>
    <w:rsid w:val="00E349BD"/>
    <w:rsid w:val="00E37109"/>
    <w:rsid w:val="00E414CE"/>
    <w:rsid w:val="00E417E7"/>
    <w:rsid w:val="00E45B83"/>
    <w:rsid w:val="00E54D32"/>
    <w:rsid w:val="00E54E5D"/>
    <w:rsid w:val="00E768E4"/>
    <w:rsid w:val="00E92095"/>
    <w:rsid w:val="00E943ED"/>
    <w:rsid w:val="00E97123"/>
    <w:rsid w:val="00EA193E"/>
    <w:rsid w:val="00EA1A3E"/>
    <w:rsid w:val="00EB148F"/>
    <w:rsid w:val="00EB3A39"/>
    <w:rsid w:val="00EB7B20"/>
    <w:rsid w:val="00EC0EC7"/>
    <w:rsid w:val="00EC0F83"/>
    <w:rsid w:val="00EC55FC"/>
    <w:rsid w:val="00EC65EB"/>
    <w:rsid w:val="00ED322D"/>
    <w:rsid w:val="00ED7816"/>
    <w:rsid w:val="00EE0B36"/>
    <w:rsid w:val="00EE5ED8"/>
    <w:rsid w:val="00F01369"/>
    <w:rsid w:val="00F0474D"/>
    <w:rsid w:val="00F0702E"/>
    <w:rsid w:val="00F1070F"/>
    <w:rsid w:val="00F10E9A"/>
    <w:rsid w:val="00F21535"/>
    <w:rsid w:val="00F356C7"/>
    <w:rsid w:val="00F37BEC"/>
    <w:rsid w:val="00F46B26"/>
    <w:rsid w:val="00F50A7C"/>
    <w:rsid w:val="00F516D2"/>
    <w:rsid w:val="00F53CF8"/>
    <w:rsid w:val="00F64397"/>
    <w:rsid w:val="00F64EE2"/>
    <w:rsid w:val="00F77028"/>
    <w:rsid w:val="00F85CF5"/>
    <w:rsid w:val="00F87509"/>
    <w:rsid w:val="00F948D9"/>
    <w:rsid w:val="00F97490"/>
    <w:rsid w:val="00FA00AE"/>
    <w:rsid w:val="00FA039E"/>
    <w:rsid w:val="00FA63C9"/>
    <w:rsid w:val="00FC3D4A"/>
    <w:rsid w:val="00FC6AEB"/>
    <w:rsid w:val="00FD1AC1"/>
    <w:rsid w:val="00FE2836"/>
    <w:rsid w:val="00FE28BB"/>
    <w:rsid w:val="00FE2E7C"/>
    <w:rsid w:val="00FF39A3"/>
    <w:rsid w:val="00FF39AE"/>
    <w:rsid w:val="00F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401C"/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link w:val="Nadpis1Char"/>
    <w:uiPriority w:val="9"/>
    <w:qFormat/>
    <w:locked/>
    <w:rsid w:val="005775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B022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75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dpis4Char">
    <w:name w:val="Nadpis 4 Char"/>
    <w:basedOn w:val="Standardnpsmoodstavce"/>
    <w:link w:val="Nadpis4"/>
    <w:semiHidden/>
    <w:rsid w:val="00B0221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AC18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E29E2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952B2"/>
    <w:rPr>
      <w:rFonts w:eastAsia="Times New Roman" w:cs="Times New Roman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A952B2"/>
    <w:rPr>
      <w:rFonts w:cs="Times New Roman"/>
    </w:rPr>
  </w:style>
  <w:style w:type="paragraph" w:styleId="Zhlav">
    <w:name w:val="header"/>
    <w:basedOn w:val="Normln"/>
    <w:link w:val="Zhlav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E29E2"/>
    <w:rPr>
      <w:rFonts w:ascii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6264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078B"/>
    <w:rPr>
      <w:color w:val="0000FF"/>
      <w:u w:val="single"/>
    </w:rPr>
  </w:style>
  <w:style w:type="paragraph" w:customStyle="1" w:styleId="Default">
    <w:name w:val="Default"/>
    <w:rsid w:val="005775E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5775E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775EA"/>
  </w:style>
  <w:style w:type="character" w:customStyle="1" w:styleId="TextkomenteChar">
    <w:name w:val="Text komentáře Char"/>
    <w:basedOn w:val="Standardnpsmoodstavce"/>
    <w:link w:val="Textkomente"/>
    <w:rsid w:val="005775EA"/>
    <w:rPr>
      <w:rFonts w:ascii="Times New Roman" w:eastAsia="Times New Roman" w:hAnsi="Times New Roman" w:cs="Times New Roman"/>
      <w:sz w:val="20"/>
      <w:szCs w:val="20"/>
    </w:rPr>
  </w:style>
  <w:style w:type="character" w:styleId="Siln">
    <w:name w:val="Strong"/>
    <w:basedOn w:val="Standardnpsmoodstavce"/>
    <w:uiPriority w:val="22"/>
    <w:qFormat/>
    <w:locked/>
    <w:rsid w:val="005775EA"/>
    <w:rPr>
      <w:b/>
      <w:bCs/>
    </w:rPr>
  </w:style>
  <w:style w:type="paragraph" w:customStyle="1" w:styleId="Literatura">
    <w:name w:val="Literatura"/>
    <w:basedOn w:val="Normln"/>
    <w:rsid w:val="005775EA"/>
    <w:pPr>
      <w:tabs>
        <w:tab w:val="right" w:pos="709"/>
        <w:tab w:val="left" w:pos="851"/>
      </w:tabs>
      <w:spacing w:before="60" w:after="60" w:line="360" w:lineRule="auto"/>
      <w:ind w:left="851" w:hanging="851"/>
      <w:jc w:val="both"/>
    </w:pPr>
    <w:rPr>
      <w:sz w:val="24"/>
      <w:szCs w:val="24"/>
    </w:rPr>
  </w:style>
  <w:style w:type="character" w:customStyle="1" w:styleId="sx-text-light">
    <w:name w:val="sx-text-light"/>
    <w:basedOn w:val="Standardnpsmoodstavce"/>
    <w:rsid w:val="005775EA"/>
  </w:style>
  <w:style w:type="character" w:customStyle="1" w:styleId="a-size-large">
    <w:name w:val="a-size-large"/>
    <w:basedOn w:val="Standardnpsmoodstavce"/>
    <w:rsid w:val="005775EA"/>
  </w:style>
  <w:style w:type="character" w:customStyle="1" w:styleId="j-hiddenauthornames">
    <w:name w:val="j-hiddenauthornames"/>
    <w:basedOn w:val="Standardnpsmoodstavce"/>
    <w:rsid w:val="005775E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25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25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xa-size-large">
    <w:name w:val="x_a-size-large"/>
    <w:basedOn w:val="Standardnpsmoodstavce"/>
    <w:rsid w:val="007D4472"/>
  </w:style>
  <w:style w:type="paragraph" w:customStyle="1" w:styleId="xmsonormal">
    <w:name w:val="x_msonormal"/>
    <w:basedOn w:val="Normln"/>
    <w:rsid w:val="00E92095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AF2DB6"/>
    <w:pPr>
      <w:spacing w:before="100" w:beforeAutospacing="1" w:after="100" w:afterAutospacing="1"/>
    </w:pPr>
    <w:rPr>
      <w:sz w:val="24"/>
      <w:szCs w:val="24"/>
    </w:rPr>
  </w:style>
  <w:style w:type="character" w:customStyle="1" w:styleId="xa-size-base">
    <w:name w:val="x_a-size-base"/>
    <w:basedOn w:val="Standardnpsmoodstavce"/>
    <w:rsid w:val="004C26F3"/>
  </w:style>
  <w:style w:type="paragraph" w:customStyle="1" w:styleId="Publikace">
    <w:name w:val="Publikace"/>
    <w:basedOn w:val="Normln"/>
    <w:rsid w:val="00AB19B5"/>
    <w:pPr>
      <w:numPr>
        <w:numId w:val="37"/>
      </w:numPr>
      <w:suppressAutoHyphens/>
      <w:spacing w:before="120"/>
      <w:jc w:val="both"/>
    </w:pPr>
    <w:rPr>
      <w:rFonts w:ascii="Tahoma" w:hAnsi="Tahoma"/>
      <w:bCs/>
      <w:noProof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14B2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Zkladntext">
    <w:name w:val="Body Text"/>
    <w:basedOn w:val="Normln"/>
    <w:link w:val="ZkladntextChar"/>
    <w:uiPriority w:val="1"/>
    <w:unhideWhenUsed/>
    <w:qFormat/>
    <w:rsid w:val="00D14B24"/>
    <w:pPr>
      <w:widowControl w:val="0"/>
      <w:ind w:left="118"/>
      <w:jc w:val="both"/>
    </w:pPr>
    <w:rPr>
      <w:sz w:val="24"/>
      <w:szCs w:val="24"/>
      <w:lang w:val="en-US" w:eastAsia="en-US"/>
    </w:rPr>
  </w:style>
  <w:style w:type="character" w:customStyle="1" w:styleId="FormtovanvHTMLChar">
    <w:name w:val="Formátovaný v HTML Char"/>
    <w:basedOn w:val="Standardnpsmoodstavce"/>
    <w:link w:val="FormtovanvHTML"/>
    <w:rsid w:val="00D14B24"/>
    <w:rPr>
      <w:rFonts w:ascii="Courier New" w:eastAsia="Times New Roman" w:hAnsi="Courier New" w:cs="Courier New"/>
      <w:sz w:val="20"/>
      <w:szCs w:val="20"/>
    </w:rPr>
  </w:style>
  <w:style w:type="paragraph" w:styleId="FormtovanvHTML">
    <w:name w:val="HTML Preformatted"/>
    <w:basedOn w:val="Normln"/>
    <w:link w:val="FormtovanvHTMLChar"/>
    <w:rsid w:val="00D1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14B24"/>
    <w:rPr>
      <w:rFonts w:eastAsiaTheme="minorHAnsi" w:cstheme="minorBidi"/>
      <w:szCs w:val="21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14B24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ptext">
    <w:name w:val="pp text"/>
    <w:basedOn w:val="Normln"/>
    <w:link w:val="pptextChar"/>
    <w:qFormat/>
    <w:rsid w:val="00D14B24"/>
    <w:pPr>
      <w:spacing w:before="120" w:after="120" w:line="320" w:lineRule="atLeast"/>
      <w:ind w:firstLine="284"/>
      <w:jc w:val="both"/>
    </w:pPr>
    <w:rPr>
      <w:kern w:val="22"/>
      <w:sz w:val="28"/>
      <w:szCs w:val="28"/>
    </w:rPr>
  </w:style>
  <w:style w:type="character" w:customStyle="1" w:styleId="pptextChar">
    <w:name w:val="pp text Char"/>
    <w:link w:val="pptext"/>
    <w:rsid w:val="00D14B24"/>
    <w:rPr>
      <w:rFonts w:ascii="Times New Roman" w:eastAsia="Times New Roman" w:hAnsi="Times New Roman" w:cs="Times New Roman"/>
      <w:kern w:val="22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1E1E5D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E1E5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14B24"/>
    <w:pPr>
      <w:widowControl w:val="0"/>
      <w:autoSpaceDE w:val="0"/>
      <w:autoSpaceDN w:val="0"/>
      <w:spacing w:line="210" w:lineRule="exact"/>
      <w:ind w:left="71"/>
    </w:pPr>
    <w:rPr>
      <w:sz w:val="22"/>
      <w:szCs w:val="22"/>
      <w:lang w:bidi="cs-CZ"/>
    </w:rPr>
  </w:style>
  <w:style w:type="character" w:customStyle="1" w:styleId="hithilite">
    <w:name w:val="hithilite"/>
    <w:uiPriority w:val="99"/>
    <w:rsid w:val="00D14B24"/>
  </w:style>
  <w:style w:type="character" w:customStyle="1" w:styleId="databold">
    <w:name w:val="data_bold"/>
    <w:rsid w:val="00D14B24"/>
  </w:style>
  <w:style w:type="paragraph" w:customStyle="1" w:styleId="default0">
    <w:name w:val="default"/>
    <w:basedOn w:val="Normln"/>
    <w:rsid w:val="00D14B24"/>
    <w:pPr>
      <w:spacing w:before="100" w:beforeAutospacing="1" w:after="100" w:afterAutospacing="1"/>
    </w:pPr>
    <w:rPr>
      <w:sz w:val="24"/>
      <w:szCs w:val="24"/>
    </w:rPr>
  </w:style>
  <w:style w:type="character" w:customStyle="1" w:styleId="paddingr15">
    <w:name w:val="paddingr15"/>
    <w:basedOn w:val="Standardnpsmoodstavce"/>
    <w:rsid w:val="00D14B24"/>
  </w:style>
  <w:style w:type="character" w:styleId="Zvraznn">
    <w:name w:val="Emphasis"/>
    <w:uiPriority w:val="20"/>
    <w:qFormat/>
    <w:locked/>
    <w:rsid w:val="00D14B24"/>
    <w:rPr>
      <w:i/>
      <w:iCs/>
    </w:rPr>
  </w:style>
  <w:style w:type="character" w:customStyle="1" w:styleId="apple-converted-space">
    <w:name w:val="apple-converted-space"/>
    <w:rsid w:val="00D14B24"/>
  </w:style>
  <w:style w:type="paragraph" w:styleId="Revize">
    <w:name w:val="Revision"/>
    <w:hidden/>
    <w:uiPriority w:val="99"/>
    <w:semiHidden/>
    <w:rsid w:val="00117A25"/>
    <w:rPr>
      <w:rFonts w:ascii="Times New Roman" w:eastAsia="Times New Roman" w:hAnsi="Times New Roman" w:cs="Times New Roman"/>
      <w:sz w:val="20"/>
      <w:szCs w:val="20"/>
    </w:rPr>
  </w:style>
  <w:style w:type="paragraph" w:styleId="Nzev">
    <w:name w:val="Title"/>
    <w:basedOn w:val="Normln"/>
    <w:next w:val="Normln"/>
    <w:link w:val="NzevChar"/>
    <w:qFormat/>
    <w:locked/>
    <w:rsid w:val="00A472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472D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401C"/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link w:val="Nadpis1Char"/>
    <w:uiPriority w:val="9"/>
    <w:qFormat/>
    <w:locked/>
    <w:rsid w:val="005775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B022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75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dpis4Char">
    <w:name w:val="Nadpis 4 Char"/>
    <w:basedOn w:val="Standardnpsmoodstavce"/>
    <w:link w:val="Nadpis4"/>
    <w:semiHidden/>
    <w:rsid w:val="00B0221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AC18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E29E2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952B2"/>
    <w:rPr>
      <w:rFonts w:eastAsia="Times New Roman" w:cs="Times New Roman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A952B2"/>
    <w:rPr>
      <w:rFonts w:cs="Times New Roman"/>
    </w:rPr>
  </w:style>
  <w:style w:type="paragraph" w:styleId="Zhlav">
    <w:name w:val="header"/>
    <w:basedOn w:val="Normln"/>
    <w:link w:val="Zhlav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E29E2"/>
    <w:rPr>
      <w:rFonts w:ascii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6264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078B"/>
    <w:rPr>
      <w:color w:val="0000FF"/>
      <w:u w:val="single"/>
    </w:rPr>
  </w:style>
  <w:style w:type="paragraph" w:customStyle="1" w:styleId="Default">
    <w:name w:val="Default"/>
    <w:rsid w:val="005775E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5775E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775EA"/>
  </w:style>
  <w:style w:type="character" w:customStyle="1" w:styleId="TextkomenteChar">
    <w:name w:val="Text komentáře Char"/>
    <w:basedOn w:val="Standardnpsmoodstavce"/>
    <w:link w:val="Textkomente"/>
    <w:rsid w:val="005775EA"/>
    <w:rPr>
      <w:rFonts w:ascii="Times New Roman" w:eastAsia="Times New Roman" w:hAnsi="Times New Roman" w:cs="Times New Roman"/>
      <w:sz w:val="20"/>
      <w:szCs w:val="20"/>
    </w:rPr>
  </w:style>
  <w:style w:type="character" w:styleId="Siln">
    <w:name w:val="Strong"/>
    <w:basedOn w:val="Standardnpsmoodstavce"/>
    <w:uiPriority w:val="22"/>
    <w:qFormat/>
    <w:locked/>
    <w:rsid w:val="005775EA"/>
    <w:rPr>
      <w:b/>
      <w:bCs/>
    </w:rPr>
  </w:style>
  <w:style w:type="paragraph" w:customStyle="1" w:styleId="Literatura">
    <w:name w:val="Literatura"/>
    <w:basedOn w:val="Normln"/>
    <w:rsid w:val="005775EA"/>
    <w:pPr>
      <w:tabs>
        <w:tab w:val="right" w:pos="709"/>
        <w:tab w:val="left" w:pos="851"/>
      </w:tabs>
      <w:spacing w:before="60" w:after="60" w:line="360" w:lineRule="auto"/>
      <w:ind w:left="851" w:hanging="851"/>
      <w:jc w:val="both"/>
    </w:pPr>
    <w:rPr>
      <w:sz w:val="24"/>
      <w:szCs w:val="24"/>
    </w:rPr>
  </w:style>
  <w:style w:type="character" w:customStyle="1" w:styleId="sx-text-light">
    <w:name w:val="sx-text-light"/>
    <w:basedOn w:val="Standardnpsmoodstavce"/>
    <w:rsid w:val="005775EA"/>
  </w:style>
  <w:style w:type="character" w:customStyle="1" w:styleId="a-size-large">
    <w:name w:val="a-size-large"/>
    <w:basedOn w:val="Standardnpsmoodstavce"/>
    <w:rsid w:val="005775EA"/>
  </w:style>
  <w:style w:type="character" w:customStyle="1" w:styleId="j-hiddenauthornames">
    <w:name w:val="j-hiddenauthornames"/>
    <w:basedOn w:val="Standardnpsmoodstavce"/>
    <w:rsid w:val="005775E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25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25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xa-size-large">
    <w:name w:val="x_a-size-large"/>
    <w:basedOn w:val="Standardnpsmoodstavce"/>
    <w:rsid w:val="007D4472"/>
  </w:style>
  <w:style w:type="paragraph" w:customStyle="1" w:styleId="xmsonormal">
    <w:name w:val="x_msonormal"/>
    <w:basedOn w:val="Normln"/>
    <w:rsid w:val="00E92095"/>
    <w:pPr>
      <w:spacing w:before="100" w:beforeAutospacing="1" w:after="100" w:afterAutospacing="1"/>
    </w:pPr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AF2DB6"/>
    <w:pPr>
      <w:spacing w:before="100" w:beforeAutospacing="1" w:after="100" w:afterAutospacing="1"/>
    </w:pPr>
    <w:rPr>
      <w:sz w:val="24"/>
      <w:szCs w:val="24"/>
    </w:rPr>
  </w:style>
  <w:style w:type="character" w:customStyle="1" w:styleId="xa-size-base">
    <w:name w:val="x_a-size-base"/>
    <w:basedOn w:val="Standardnpsmoodstavce"/>
    <w:rsid w:val="004C26F3"/>
  </w:style>
  <w:style w:type="paragraph" w:customStyle="1" w:styleId="Publikace">
    <w:name w:val="Publikace"/>
    <w:basedOn w:val="Normln"/>
    <w:rsid w:val="00AB19B5"/>
    <w:pPr>
      <w:numPr>
        <w:numId w:val="37"/>
      </w:numPr>
      <w:suppressAutoHyphens/>
      <w:spacing w:before="120"/>
      <w:jc w:val="both"/>
    </w:pPr>
    <w:rPr>
      <w:rFonts w:ascii="Tahoma" w:hAnsi="Tahoma"/>
      <w:bCs/>
      <w:noProof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14B2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Zkladntext">
    <w:name w:val="Body Text"/>
    <w:basedOn w:val="Normln"/>
    <w:link w:val="ZkladntextChar"/>
    <w:uiPriority w:val="1"/>
    <w:unhideWhenUsed/>
    <w:qFormat/>
    <w:rsid w:val="00D14B24"/>
    <w:pPr>
      <w:widowControl w:val="0"/>
      <w:ind w:left="118"/>
      <w:jc w:val="both"/>
    </w:pPr>
    <w:rPr>
      <w:sz w:val="24"/>
      <w:szCs w:val="24"/>
      <w:lang w:val="en-US" w:eastAsia="en-US"/>
    </w:rPr>
  </w:style>
  <w:style w:type="character" w:customStyle="1" w:styleId="FormtovanvHTMLChar">
    <w:name w:val="Formátovaný v HTML Char"/>
    <w:basedOn w:val="Standardnpsmoodstavce"/>
    <w:link w:val="FormtovanvHTML"/>
    <w:rsid w:val="00D14B24"/>
    <w:rPr>
      <w:rFonts w:ascii="Courier New" w:eastAsia="Times New Roman" w:hAnsi="Courier New" w:cs="Courier New"/>
      <w:sz w:val="20"/>
      <w:szCs w:val="20"/>
    </w:rPr>
  </w:style>
  <w:style w:type="paragraph" w:styleId="FormtovanvHTML">
    <w:name w:val="HTML Preformatted"/>
    <w:basedOn w:val="Normln"/>
    <w:link w:val="FormtovanvHTMLChar"/>
    <w:rsid w:val="00D1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14B24"/>
    <w:rPr>
      <w:rFonts w:eastAsiaTheme="minorHAnsi" w:cstheme="minorBidi"/>
      <w:szCs w:val="21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14B24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pptext">
    <w:name w:val="pp text"/>
    <w:basedOn w:val="Normln"/>
    <w:link w:val="pptextChar"/>
    <w:qFormat/>
    <w:rsid w:val="00D14B24"/>
    <w:pPr>
      <w:spacing w:before="120" w:after="120" w:line="320" w:lineRule="atLeast"/>
      <w:ind w:firstLine="284"/>
      <w:jc w:val="both"/>
    </w:pPr>
    <w:rPr>
      <w:kern w:val="22"/>
      <w:sz w:val="28"/>
      <w:szCs w:val="28"/>
    </w:rPr>
  </w:style>
  <w:style w:type="character" w:customStyle="1" w:styleId="pptextChar">
    <w:name w:val="pp text Char"/>
    <w:link w:val="pptext"/>
    <w:rsid w:val="00D14B24"/>
    <w:rPr>
      <w:rFonts w:ascii="Times New Roman" w:eastAsia="Times New Roman" w:hAnsi="Times New Roman" w:cs="Times New Roman"/>
      <w:kern w:val="22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1E1E5D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E1E5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14B24"/>
    <w:pPr>
      <w:widowControl w:val="0"/>
      <w:autoSpaceDE w:val="0"/>
      <w:autoSpaceDN w:val="0"/>
      <w:spacing w:line="210" w:lineRule="exact"/>
      <w:ind w:left="71"/>
    </w:pPr>
    <w:rPr>
      <w:sz w:val="22"/>
      <w:szCs w:val="22"/>
      <w:lang w:bidi="cs-CZ"/>
    </w:rPr>
  </w:style>
  <w:style w:type="character" w:customStyle="1" w:styleId="hithilite">
    <w:name w:val="hithilite"/>
    <w:uiPriority w:val="99"/>
    <w:rsid w:val="00D14B24"/>
  </w:style>
  <w:style w:type="character" w:customStyle="1" w:styleId="databold">
    <w:name w:val="data_bold"/>
    <w:rsid w:val="00D14B24"/>
  </w:style>
  <w:style w:type="paragraph" w:customStyle="1" w:styleId="default0">
    <w:name w:val="default"/>
    <w:basedOn w:val="Normln"/>
    <w:rsid w:val="00D14B24"/>
    <w:pPr>
      <w:spacing w:before="100" w:beforeAutospacing="1" w:after="100" w:afterAutospacing="1"/>
    </w:pPr>
    <w:rPr>
      <w:sz w:val="24"/>
      <w:szCs w:val="24"/>
    </w:rPr>
  </w:style>
  <w:style w:type="character" w:customStyle="1" w:styleId="paddingr15">
    <w:name w:val="paddingr15"/>
    <w:basedOn w:val="Standardnpsmoodstavce"/>
    <w:rsid w:val="00D14B24"/>
  </w:style>
  <w:style w:type="character" w:styleId="Zvraznn">
    <w:name w:val="Emphasis"/>
    <w:uiPriority w:val="20"/>
    <w:qFormat/>
    <w:locked/>
    <w:rsid w:val="00D14B24"/>
    <w:rPr>
      <w:i/>
      <w:iCs/>
    </w:rPr>
  </w:style>
  <w:style w:type="character" w:customStyle="1" w:styleId="apple-converted-space">
    <w:name w:val="apple-converted-space"/>
    <w:rsid w:val="00D14B24"/>
  </w:style>
  <w:style w:type="paragraph" w:styleId="Revize">
    <w:name w:val="Revision"/>
    <w:hidden/>
    <w:uiPriority w:val="99"/>
    <w:semiHidden/>
    <w:rsid w:val="00117A25"/>
    <w:rPr>
      <w:rFonts w:ascii="Times New Roman" w:eastAsia="Times New Roman" w:hAnsi="Times New Roman" w:cs="Times New Roman"/>
      <w:sz w:val="20"/>
      <w:szCs w:val="20"/>
    </w:rPr>
  </w:style>
  <w:style w:type="paragraph" w:styleId="Nzev">
    <w:name w:val="Title"/>
    <w:basedOn w:val="Normln"/>
    <w:next w:val="Normln"/>
    <w:link w:val="NzevChar"/>
    <w:qFormat/>
    <w:locked/>
    <w:rsid w:val="00A472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472D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ernikova@utb.cz" TargetMode="External"/><Relationship Id="rId18" Type="http://schemas.openxmlformats.org/officeDocument/2006/relationships/hyperlink" Target="mailto:fisera@utb.cz" TargetMode="External"/><Relationship Id="rId26" Type="http://schemas.openxmlformats.org/officeDocument/2006/relationships/hyperlink" Target="mailto:gal@utb.cz" TargetMode="External"/><Relationship Id="rId39" Type="http://schemas.openxmlformats.org/officeDocument/2006/relationships/hyperlink" Target="https://www.hueber.de/shared/uebungen/alltag/" TargetMode="External"/><Relationship Id="rId21" Type="http://schemas.openxmlformats.org/officeDocument/2006/relationships/hyperlink" Target="mailto:bunka@utb.cz" TargetMode="External"/><Relationship Id="rId34" Type="http://schemas.openxmlformats.org/officeDocument/2006/relationships/hyperlink" Target="mailto:lapcikova@utb.cz" TargetMode="External"/><Relationship Id="rId42" Type="http://schemas.openxmlformats.org/officeDocument/2006/relationships/hyperlink" Target="http://phonebook.utb.cz/" TargetMode="External"/><Relationship Id="rId47" Type="http://schemas.openxmlformats.org/officeDocument/2006/relationships/hyperlink" Target="http://www.fao.org/fao-who-codexalimentarius/en/" TargetMode="External"/><Relationship Id="rId50" Type="http://schemas.openxmlformats.org/officeDocument/2006/relationships/hyperlink" Target="mailto:cernikova@utb.cz" TargetMode="External"/><Relationship Id="rId55" Type="http://schemas.openxmlformats.org/officeDocument/2006/relationships/hyperlink" Target="mailto:rsalek@utb.cz" TargetMode="External"/><Relationship Id="rId63" Type="http://schemas.openxmlformats.org/officeDocument/2006/relationships/hyperlink" Target="mailto:lapcikova@utb.cz" TargetMode="External"/><Relationship Id="rId68" Type="http://schemas.openxmlformats.org/officeDocument/2006/relationships/hyperlink" Target="http://phonebook.utb.cz/" TargetMode="External"/><Relationship Id="rId76" Type="http://schemas.openxmlformats.org/officeDocument/2006/relationships/hyperlink" Target="http://phonebook.utb.cz/" TargetMode="External"/><Relationship Id="rId84" Type="http://schemas.openxmlformats.org/officeDocument/2006/relationships/hyperlink" Target="https://stag.utb.cz/portal/" TargetMode="External"/><Relationship Id="rId89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hyperlink" Target="mailto:ponizil@utb.cz" TargetMode="External"/><Relationship Id="rId9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rsalek@utb.cz" TargetMode="External"/><Relationship Id="rId29" Type="http://schemas.openxmlformats.org/officeDocument/2006/relationships/hyperlink" Target="mailto:rsalek@utb.cz" TargetMode="External"/><Relationship Id="rId11" Type="http://schemas.openxmlformats.org/officeDocument/2006/relationships/hyperlink" Target="mailto:pachlova@utb.cz" TargetMode="External"/><Relationship Id="rId24" Type="http://schemas.openxmlformats.org/officeDocument/2006/relationships/hyperlink" Target="mailto:bunka@utb.cz" TargetMode="External"/><Relationship Id="rId32" Type="http://schemas.openxmlformats.org/officeDocument/2006/relationships/hyperlink" Target="mailto:mdolezalova@utb.cz" TargetMode="External"/><Relationship Id="rId37" Type="http://schemas.openxmlformats.org/officeDocument/2006/relationships/hyperlink" Target="mailto:rsalek@utb.cz" TargetMode="External"/><Relationship Id="rId40" Type="http://schemas.openxmlformats.org/officeDocument/2006/relationships/hyperlink" Target="https://www.hueber.de/seite/pg_lehren_unterrichtsplan_mot" TargetMode="External"/><Relationship Id="rId45" Type="http://schemas.openxmlformats.org/officeDocument/2006/relationships/hyperlink" Target="http://www.psp.cz/sqw/hp.sqw?k=2060" TargetMode="External"/><Relationship Id="rId53" Type="http://schemas.openxmlformats.org/officeDocument/2006/relationships/hyperlink" Target="mailto:sedlarikova@utb.cz" TargetMode="External"/><Relationship Id="rId58" Type="http://schemas.openxmlformats.org/officeDocument/2006/relationships/hyperlink" Target="mailto:bunka@utb.cz" TargetMode="External"/><Relationship Id="rId66" Type="http://schemas.openxmlformats.org/officeDocument/2006/relationships/hyperlink" Target="http://iva.k.utb.cz/" TargetMode="External"/><Relationship Id="rId74" Type="http://schemas.openxmlformats.org/officeDocument/2006/relationships/hyperlink" Target="https://www.hueber.de/seite/pg_lehren_unterrichtsplan_mot" TargetMode="External"/><Relationship Id="rId79" Type="http://schemas.openxmlformats.org/officeDocument/2006/relationships/hyperlink" Target="mailto:mlcek@utb.cz" TargetMode="External"/><Relationship Id="rId87" Type="http://schemas.openxmlformats.org/officeDocument/2006/relationships/hyperlink" Target="http://portal.k.utb.cz" TargetMode="External"/><Relationship Id="rId5" Type="http://schemas.openxmlformats.org/officeDocument/2006/relationships/settings" Target="settings.xml"/><Relationship Id="rId61" Type="http://schemas.openxmlformats.org/officeDocument/2006/relationships/hyperlink" Target="mailto:bunka@utb.cz" TargetMode="External"/><Relationship Id="rId82" Type="http://schemas.openxmlformats.org/officeDocument/2006/relationships/hyperlink" Target="http://phonebook.utb.cz/" TargetMode="External"/><Relationship Id="rId90" Type="http://schemas.openxmlformats.org/officeDocument/2006/relationships/footer" Target="footer1.xml"/><Relationship Id="rId19" Type="http://schemas.openxmlformats.org/officeDocument/2006/relationships/hyperlink" Target="mailto:bunkova@utb.cz" TargetMode="External"/><Relationship Id="rId14" Type="http://schemas.openxmlformats.org/officeDocument/2006/relationships/hyperlink" Target="mailto:buresova@utb.cz" TargetMode="External"/><Relationship Id="rId22" Type="http://schemas.openxmlformats.org/officeDocument/2006/relationships/hyperlink" Target="mailto:buckova@utb.cz" TargetMode="External"/><Relationship Id="rId27" Type="http://schemas.openxmlformats.org/officeDocument/2006/relationships/hyperlink" Target="mailto:buresova@utb.cz" TargetMode="External"/><Relationship Id="rId30" Type="http://schemas.openxmlformats.org/officeDocument/2006/relationships/hyperlink" Target="mailto:bunkova@utb.cz" TargetMode="External"/><Relationship Id="rId35" Type="http://schemas.openxmlformats.org/officeDocument/2006/relationships/hyperlink" Target="mailto:pachlova@utb.cz" TargetMode="External"/><Relationship Id="rId43" Type="http://schemas.openxmlformats.org/officeDocument/2006/relationships/hyperlink" Target="http://aplikace.mvcr.cz/sbirka-zakonu/" TargetMode="External"/><Relationship Id="rId48" Type="http://schemas.openxmlformats.org/officeDocument/2006/relationships/hyperlink" Target="https://ec.europa.eu/food/safety/general_food_law_en" TargetMode="External"/><Relationship Id="rId56" Type="http://schemas.openxmlformats.org/officeDocument/2006/relationships/hyperlink" Target="http://www.fssc22000.com" TargetMode="External"/><Relationship Id="rId64" Type="http://schemas.openxmlformats.org/officeDocument/2006/relationships/hyperlink" Target="http://ukp.vscht.cz/studium/bcstudium/technologie-potravin/7223" TargetMode="External"/><Relationship Id="rId69" Type="http://schemas.openxmlformats.org/officeDocument/2006/relationships/hyperlink" Target="mailto:pachlova@utb.cz" TargetMode="External"/><Relationship Id="rId77" Type="http://schemas.openxmlformats.org/officeDocument/2006/relationships/hyperlink" Target="mailto:buresova@utb.cz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kosmetika.ft.utb.cz" TargetMode="External"/><Relationship Id="rId72" Type="http://schemas.openxmlformats.org/officeDocument/2006/relationships/hyperlink" Target="http://phonebook.utb.cz/" TargetMode="External"/><Relationship Id="rId80" Type="http://schemas.openxmlformats.org/officeDocument/2006/relationships/hyperlink" Target="mailto:ingr@utb.cz" TargetMode="External"/><Relationship Id="rId85" Type="http://schemas.openxmlformats.org/officeDocument/2006/relationships/hyperlink" Target="http://digilib.k.utb.cz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mailto:bunka@utb.cz" TargetMode="External"/><Relationship Id="rId17" Type="http://schemas.openxmlformats.org/officeDocument/2006/relationships/hyperlink" Target="mailto:sumczynski@utb.cz" TargetMode="External"/><Relationship Id="rId25" Type="http://schemas.openxmlformats.org/officeDocument/2006/relationships/hyperlink" Target="mailto:cernikova@utb.cz" TargetMode="External"/><Relationship Id="rId33" Type="http://schemas.openxmlformats.org/officeDocument/2006/relationships/hyperlink" Target="mailto:lapcik@utb.cz" TargetMode="External"/><Relationship Id="rId38" Type="http://schemas.openxmlformats.org/officeDocument/2006/relationships/hyperlink" Target="http://phonebook.utb.cz/" TargetMode="External"/><Relationship Id="rId46" Type="http://schemas.openxmlformats.org/officeDocument/2006/relationships/hyperlink" Target="http://eur-lex.europa.eu/" TargetMode="External"/><Relationship Id="rId59" Type="http://schemas.openxmlformats.org/officeDocument/2006/relationships/hyperlink" Target="mailto:rsalek@utb.cz" TargetMode="External"/><Relationship Id="rId67" Type="http://schemas.openxmlformats.org/officeDocument/2006/relationships/hyperlink" Target="mailto:bunka@utb.cz" TargetMode="External"/><Relationship Id="rId20" Type="http://schemas.openxmlformats.org/officeDocument/2006/relationships/hyperlink" Target="mailto:bubelova@utb.cz" TargetMode="External"/><Relationship Id="rId41" Type="http://schemas.openxmlformats.org/officeDocument/2006/relationships/hyperlink" Target="http://phonebook.utb.cz/" TargetMode="External"/><Relationship Id="rId54" Type="http://schemas.openxmlformats.org/officeDocument/2006/relationships/hyperlink" Target="mailto:lorencova@utb.cz" TargetMode="External"/><Relationship Id="rId62" Type="http://schemas.openxmlformats.org/officeDocument/2006/relationships/hyperlink" Target="mailto:lapcik@utb.cz" TargetMode="External"/><Relationship Id="rId70" Type="http://schemas.openxmlformats.org/officeDocument/2006/relationships/hyperlink" Target="mailto:mlcek@utb.cz" TargetMode="External"/><Relationship Id="rId75" Type="http://schemas.openxmlformats.org/officeDocument/2006/relationships/hyperlink" Target="http://phonebook.utb.cz/" TargetMode="External"/><Relationship Id="rId83" Type="http://schemas.openxmlformats.org/officeDocument/2006/relationships/hyperlink" Target="http://apps.webofknowledge.com/OneClickSearch.do?product=UA&amp;search_mode=OneClickSearch&amp;SID=N2vDAnHewEhmuVBXfpy&amp;field=AU&amp;value=Ingr,%20M&amp;ut=8163674&amp;pos=%7B2%7D&amp;excludeEventConfig=ExcludeIfFromFullRecPage" TargetMode="External"/><Relationship Id="rId88" Type="http://schemas.openxmlformats.org/officeDocument/2006/relationships/hyperlink" Target="http://portal.k.utb.cz/databases/alphabetical/" TargetMode="External"/><Relationship Id="rId9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lorencova@utb.cz" TargetMode="External"/><Relationship Id="rId23" Type="http://schemas.openxmlformats.org/officeDocument/2006/relationships/hyperlink" Target="mailto:pachlova@utb.cz" TargetMode="External"/><Relationship Id="rId28" Type="http://schemas.openxmlformats.org/officeDocument/2006/relationships/hyperlink" Target="mailto:lorencova@utb.cz" TargetMode="External"/><Relationship Id="rId36" Type="http://schemas.openxmlformats.org/officeDocument/2006/relationships/hyperlink" Target="http://www.intelligen.com" TargetMode="External"/><Relationship Id="rId49" Type="http://schemas.openxmlformats.org/officeDocument/2006/relationships/hyperlink" Target="https://www.fda.gov/default.htm" TargetMode="External"/><Relationship Id="rId57" Type="http://schemas.openxmlformats.org/officeDocument/2006/relationships/hyperlink" Target="mailto:cernikova@utb.cz" TargetMode="External"/><Relationship Id="rId10" Type="http://schemas.openxmlformats.org/officeDocument/2006/relationships/hyperlink" Target="http://www.utb.cz/ft/o-fakulte/prijimaci-rizeni" TargetMode="External"/><Relationship Id="rId31" Type="http://schemas.openxmlformats.org/officeDocument/2006/relationships/hyperlink" Target="mailto:mdolezalova@utb.cz" TargetMode="External"/><Relationship Id="rId44" Type="http://schemas.openxmlformats.org/officeDocument/2006/relationships/hyperlink" Target="http://www.zakonyprolidi.cz/" TargetMode="External"/><Relationship Id="rId52" Type="http://schemas.openxmlformats.org/officeDocument/2006/relationships/hyperlink" Target="mailto:vkasparkova@utb.cz" TargetMode="External"/><Relationship Id="rId60" Type="http://schemas.openxmlformats.org/officeDocument/2006/relationships/hyperlink" Target="http://iva.k.utb.cz/" TargetMode="External"/><Relationship Id="rId65" Type="http://schemas.openxmlformats.org/officeDocument/2006/relationships/hyperlink" Target="mailto:sumczynski@utb.cz" TargetMode="External"/><Relationship Id="rId73" Type="http://schemas.openxmlformats.org/officeDocument/2006/relationships/hyperlink" Target="https://www.hueber.de/shared/uebungen/alltag/" TargetMode="External"/><Relationship Id="rId78" Type="http://schemas.openxmlformats.org/officeDocument/2006/relationships/hyperlink" Target="mailto:rsalek@utb.cz" TargetMode="External"/><Relationship Id="rId81" Type="http://schemas.openxmlformats.org/officeDocument/2006/relationships/hyperlink" Target="mailto:rvicha@utb.cz" TargetMode="External"/><Relationship Id="rId86" Type="http://schemas.openxmlformats.org/officeDocument/2006/relationships/hyperlink" Target="http://publikace.k.utb.cz" TargetMode="Externa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utb.cz/o-univerzite/vnitrni-predpis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E4F9E-DE00-42FB-AF4B-98601535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33254</Words>
  <Characters>196200</Characters>
  <Application>Microsoft Office Word</Application>
  <DocSecurity>0</DocSecurity>
  <Lines>1635</Lines>
  <Paragraphs>457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228997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Honková</dc:creator>
  <cp:lastModifiedBy>Frantisek Bunka</cp:lastModifiedBy>
  <cp:revision>3</cp:revision>
  <cp:lastPrinted>2017-12-14T21:16:00Z</cp:lastPrinted>
  <dcterms:created xsi:type="dcterms:W3CDTF">2018-04-13T12:24:00Z</dcterms:created>
  <dcterms:modified xsi:type="dcterms:W3CDTF">2018-04-13T12:25:00Z</dcterms:modified>
</cp:coreProperties>
</file>